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F32A8" w14:textId="77777777" w:rsidR="00F16173" w:rsidRPr="00ED292D" w:rsidRDefault="00F16173"/>
    <w:p w14:paraId="16E71107" w14:textId="77777777" w:rsidR="00F16173" w:rsidRPr="00ED292D" w:rsidRDefault="00F16173"/>
    <w:p w14:paraId="398503A6" w14:textId="77777777" w:rsidR="00F16173" w:rsidRPr="00ED292D" w:rsidRDefault="00F16173"/>
    <w:p w14:paraId="3EE9C36F" w14:textId="77777777" w:rsidR="00F16173" w:rsidRPr="00ED292D" w:rsidRDefault="00F16173"/>
    <w:p w14:paraId="28FB41C8" w14:textId="77777777" w:rsidR="00F16173" w:rsidRPr="00ED292D" w:rsidRDefault="00D544A1" w:rsidP="00E4184B">
      <w:pPr>
        <w:tabs>
          <w:tab w:val="left" w:pos="6452"/>
        </w:tabs>
      </w:pPr>
      <w:r>
        <w:tab/>
      </w:r>
    </w:p>
    <w:p w14:paraId="4A1761EF" w14:textId="77777777" w:rsidR="00F16173" w:rsidRPr="00ED292D" w:rsidRDefault="00F16173"/>
    <w:p w14:paraId="7E14E437" w14:textId="77777777" w:rsidR="00F16173" w:rsidRPr="00ED292D" w:rsidRDefault="00F16173"/>
    <w:p w14:paraId="0283FC62" w14:textId="77777777" w:rsidR="00F16173" w:rsidRPr="00ED292D" w:rsidRDefault="00F16173"/>
    <w:p w14:paraId="1C75EC62" w14:textId="77777777" w:rsidR="00F16173" w:rsidRPr="00ED292D" w:rsidRDefault="00F16173"/>
    <w:p w14:paraId="72FA2898" w14:textId="77777777" w:rsidR="00F16173" w:rsidRPr="00ED292D" w:rsidRDefault="00F16173" w:rsidP="00932FE2">
      <w:pPr>
        <w:jc w:val="center"/>
        <w:rPr>
          <w:b/>
          <w:sz w:val="52"/>
        </w:rPr>
      </w:pPr>
      <w:bookmarkStart w:id="0" w:name="_Toc334454462"/>
      <w:r w:rsidRPr="00ED292D">
        <w:rPr>
          <w:b/>
          <w:sz w:val="52"/>
        </w:rPr>
        <w:t>Technické a provozní standardy</w:t>
      </w:r>
      <w:bookmarkEnd w:id="0"/>
    </w:p>
    <w:p w14:paraId="01F43A85" w14:textId="77777777" w:rsidR="00F16173" w:rsidRDefault="00F16173" w:rsidP="00932FE2">
      <w:pPr>
        <w:jc w:val="center"/>
        <w:rPr>
          <w:b/>
          <w:sz w:val="52"/>
        </w:rPr>
      </w:pPr>
      <w:r w:rsidRPr="00ED292D">
        <w:rPr>
          <w:b/>
          <w:sz w:val="52"/>
        </w:rPr>
        <w:t>pro železnici</w:t>
      </w:r>
      <w:r w:rsidR="00FA2E26">
        <w:rPr>
          <w:b/>
          <w:sz w:val="52"/>
        </w:rPr>
        <w:t xml:space="preserve"> </w:t>
      </w:r>
    </w:p>
    <w:p w14:paraId="1175B7FE" w14:textId="563BC2C9" w:rsidR="00495DA8" w:rsidRPr="00ED292D" w:rsidRDefault="001C7005" w:rsidP="00932FE2">
      <w:pPr>
        <w:jc w:val="center"/>
        <w:rPr>
          <w:b/>
          <w:sz w:val="52"/>
        </w:rPr>
      </w:pPr>
      <w:r>
        <w:rPr>
          <w:b/>
          <w:sz w:val="52"/>
        </w:rPr>
        <w:t>(</w:t>
      </w:r>
      <w:r w:rsidR="0001215A">
        <w:rPr>
          <w:b/>
          <w:sz w:val="52"/>
        </w:rPr>
        <w:t>provozní soubor EMU JMK</w:t>
      </w:r>
      <w:r>
        <w:rPr>
          <w:b/>
          <w:sz w:val="52"/>
        </w:rPr>
        <w:t>)</w:t>
      </w:r>
    </w:p>
    <w:p w14:paraId="6C203D2D" w14:textId="77777777" w:rsidR="00F16173" w:rsidRPr="00ED292D" w:rsidRDefault="00F16173">
      <w:pPr>
        <w:pStyle w:val="Zkladntext"/>
        <w:spacing w:before="0" w:after="0"/>
        <w:jc w:val="center"/>
        <w:rPr>
          <w:b/>
          <w:i w:val="0"/>
          <w:sz w:val="24"/>
        </w:rPr>
      </w:pPr>
    </w:p>
    <w:p w14:paraId="2BD7D724" w14:textId="77777777" w:rsidR="00F16173" w:rsidRPr="00ED292D" w:rsidRDefault="00F16173"/>
    <w:p w14:paraId="12655A38" w14:textId="77777777" w:rsidR="00F16173" w:rsidRPr="00ED292D" w:rsidRDefault="00F16173"/>
    <w:p w14:paraId="5542DD86" w14:textId="77777777" w:rsidR="00F16173" w:rsidRPr="00ED292D" w:rsidRDefault="00F16173"/>
    <w:p w14:paraId="01394CF4" w14:textId="77777777" w:rsidR="00F16173" w:rsidRPr="00ED292D" w:rsidRDefault="00F16173"/>
    <w:p w14:paraId="0E49D601" w14:textId="77777777" w:rsidR="00F16173" w:rsidRPr="00ED292D" w:rsidRDefault="00F16173"/>
    <w:p w14:paraId="41A3A208" w14:textId="77777777" w:rsidR="00F16173" w:rsidRPr="00ED292D" w:rsidRDefault="00F16173"/>
    <w:p w14:paraId="3D8BDEB1" w14:textId="77777777" w:rsidR="00F16173" w:rsidRPr="00ED292D" w:rsidRDefault="00F16173"/>
    <w:p w14:paraId="39EAFCED" w14:textId="77777777" w:rsidR="00F16173" w:rsidRPr="00ED292D" w:rsidRDefault="00F16173"/>
    <w:p w14:paraId="06F5D4A9" w14:textId="6F950C92" w:rsidR="00F16173" w:rsidRPr="00ED292D" w:rsidRDefault="004602DE">
      <w:pPr>
        <w:pStyle w:val="Zkladntext"/>
        <w:jc w:val="center"/>
        <w:rPr>
          <w:b/>
          <w:i w:val="0"/>
          <w:sz w:val="36"/>
        </w:rPr>
      </w:pPr>
      <w:r>
        <w:rPr>
          <w:b/>
          <w:i w:val="0"/>
          <w:sz w:val="36"/>
        </w:rPr>
        <w:t>Červenec 2023</w:t>
      </w:r>
    </w:p>
    <w:p w14:paraId="1FEC1297" w14:textId="77777777" w:rsidR="00F16173" w:rsidRPr="00ED292D" w:rsidRDefault="00F16173"/>
    <w:p w14:paraId="3E91F15D" w14:textId="77777777" w:rsidR="00F16173" w:rsidRPr="00ED292D" w:rsidRDefault="00F16173"/>
    <w:p w14:paraId="7FE553B3" w14:textId="77777777" w:rsidR="00F16173" w:rsidRPr="00ED292D" w:rsidRDefault="00F16173"/>
    <w:p w14:paraId="1BC8EED8" w14:textId="77777777" w:rsidR="00F16173" w:rsidRPr="00ED292D" w:rsidRDefault="00F16173"/>
    <w:p w14:paraId="067F8ED7" w14:textId="77777777" w:rsidR="00F16173" w:rsidRPr="00ED292D" w:rsidRDefault="00F16173"/>
    <w:p w14:paraId="669794B0" w14:textId="77777777" w:rsidR="00F16173" w:rsidRPr="00ED292D" w:rsidRDefault="00F16173"/>
    <w:p w14:paraId="603001D2" w14:textId="77777777" w:rsidR="00F16173" w:rsidRPr="00ED292D" w:rsidRDefault="00F16173"/>
    <w:p w14:paraId="2CC2C5FC" w14:textId="77777777" w:rsidR="00F16173" w:rsidRPr="00ED292D" w:rsidRDefault="00F16173"/>
    <w:p w14:paraId="47320F37" w14:textId="77777777" w:rsidR="00F16173" w:rsidRPr="00ED292D" w:rsidRDefault="00F16173">
      <w:pPr>
        <w:jc w:val="right"/>
      </w:pPr>
    </w:p>
    <w:p w14:paraId="667E936F" w14:textId="4BB211CC" w:rsidR="00F16173" w:rsidRPr="00ED292D" w:rsidRDefault="00F16173" w:rsidP="00617E82">
      <w:r w:rsidRPr="002C170F">
        <w:rPr>
          <w:color w:val="FF0000"/>
        </w:rPr>
        <w:br w:type="page"/>
      </w:r>
      <w:r w:rsidRPr="00ED292D">
        <w:lastRenderedPageBreak/>
        <w:t>Obsah:</w:t>
      </w:r>
    </w:p>
    <w:p w14:paraId="3E86A06F" w14:textId="6F3C5536" w:rsidR="00380F70" w:rsidRDefault="00F16173">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r w:rsidRPr="00ED292D">
        <w:fldChar w:fldCharType="begin"/>
      </w:r>
      <w:r w:rsidRPr="00ED292D">
        <w:instrText xml:space="preserve"> TOC \o "1-3" \h \z \u </w:instrText>
      </w:r>
      <w:r w:rsidRPr="00ED292D">
        <w:fldChar w:fldCharType="separate"/>
      </w:r>
      <w:hyperlink w:anchor="_Toc155348287" w:history="1">
        <w:r w:rsidR="00380F70" w:rsidRPr="005F2E28">
          <w:rPr>
            <w:rStyle w:val="Hypertextovodkaz"/>
            <w:noProof/>
          </w:rPr>
          <w:t>1.</w:t>
        </w:r>
        <w:r w:rsidR="00380F70">
          <w:rPr>
            <w:rFonts w:asciiTheme="minorHAnsi" w:eastAsiaTheme="minorEastAsia" w:hAnsiTheme="minorHAnsi" w:cstheme="minorBidi"/>
            <w:b w:val="0"/>
            <w:caps w:val="0"/>
            <w:noProof/>
            <w:kern w:val="2"/>
            <w:sz w:val="22"/>
            <w:szCs w:val="22"/>
            <w:lang w:eastAsia="cs-CZ"/>
            <w14:ligatures w14:val="standardContextual"/>
          </w:rPr>
          <w:tab/>
        </w:r>
        <w:r w:rsidR="00380F70" w:rsidRPr="005F2E28">
          <w:rPr>
            <w:rStyle w:val="Hypertextovodkaz"/>
            <w:noProof/>
          </w:rPr>
          <w:t>preambule</w:t>
        </w:r>
        <w:r w:rsidR="00380F70">
          <w:rPr>
            <w:noProof/>
            <w:webHidden/>
          </w:rPr>
          <w:tab/>
        </w:r>
        <w:r w:rsidR="00380F70">
          <w:rPr>
            <w:noProof/>
            <w:webHidden/>
          </w:rPr>
          <w:fldChar w:fldCharType="begin"/>
        </w:r>
        <w:r w:rsidR="00380F70">
          <w:rPr>
            <w:noProof/>
            <w:webHidden/>
          </w:rPr>
          <w:instrText xml:space="preserve"> PAGEREF _Toc155348287 \h </w:instrText>
        </w:r>
        <w:r w:rsidR="00380F70">
          <w:rPr>
            <w:noProof/>
            <w:webHidden/>
          </w:rPr>
        </w:r>
        <w:r w:rsidR="00380F70">
          <w:rPr>
            <w:noProof/>
            <w:webHidden/>
          </w:rPr>
          <w:fldChar w:fldCharType="separate"/>
        </w:r>
        <w:r w:rsidR="00380F70">
          <w:rPr>
            <w:noProof/>
            <w:webHidden/>
          </w:rPr>
          <w:t>6</w:t>
        </w:r>
        <w:r w:rsidR="00380F70">
          <w:rPr>
            <w:noProof/>
            <w:webHidden/>
          </w:rPr>
          <w:fldChar w:fldCharType="end"/>
        </w:r>
      </w:hyperlink>
    </w:p>
    <w:p w14:paraId="4DC59D23" w14:textId="7767FC06"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288" w:history="1">
        <w:r w:rsidRPr="005F2E28">
          <w:rPr>
            <w:rStyle w:val="Hypertextovodkaz"/>
            <w:noProof/>
          </w:rPr>
          <w:t>2.</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OBECNÁ USTANOVENÍ</w:t>
        </w:r>
        <w:r>
          <w:rPr>
            <w:noProof/>
            <w:webHidden/>
          </w:rPr>
          <w:tab/>
        </w:r>
        <w:r>
          <w:rPr>
            <w:noProof/>
            <w:webHidden/>
          </w:rPr>
          <w:fldChar w:fldCharType="begin"/>
        </w:r>
        <w:r>
          <w:rPr>
            <w:noProof/>
            <w:webHidden/>
          </w:rPr>
          <w:instrText xml:space="preserve"> PAGEREF _Toc155348288 \h </w:instrText>
        </w:r>
        <w:r>
          <w:rPr>
            <w:noProof/>
            <w:webHidden/>
          </w:rPr>
        </w:r>
        <w:r>
          <w:rPr>
            <w:noProof/>
            <w:webHidden/>
          </w:rPr>
          <w:fldChar w:fldCharType="separate"/>
        </w:r>
        <w:r>
          <w:rPr>
            <w:noProof/>
            <w:webHidden/>
          </w:rPr>
          <w:t>6</w:t>
        </w:r>
        <w:r>
          <w:rPr>
            <w:noProof/>
            <w:webHidden/>
          </w:rPr>
          <w:fldChar w:fldCharType="end"/>
        </w:r>
      </w:hyperlink>
    </w:p>
    <w:p w14:paraId="312A2740" w14:textId="154C896F"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89" w:history="1">
        <w:r w:rsidRPr="005F2E28">
          <w:rPr>
            <w:rStyle w:val="Hypertextovodkaz"/>
            <w:rFonts w:cs="Arial"/>
            <w:iCs/>
            <w:noProof/>
          </w:rPr>
          <w:t>2.1.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Definice</w:t>
        </w:r>
        <w:r>
          <w:rPr>
            <w:noProof/>
            <w:webHidden/>
          </w:rPr>
          <w:tab/>
        </w:r>
        <w:r>
          <w:rPr>
            <w:noProof/>
            <w:webHidden/>
          </w:rPr>
          <w:fldChar w:fldCharType="begin"/>
        </w:r>
        <w:r>
          <w:rPr>
            <w:noProof/>
            <w:webHidden/>
          </w:rPr>
          <w:instrText xml:space="preserve"> PAGEREF _Toc155348289 \h </w:instrText>
        </w:r>
        <w:r>
          <w:rPr>
            <w:noProof/>
            <w:webHidden/>
          </w:rPr>
        </w:r>
        <w:r>
          <w:rPr>
            <w:noProof/>
            <w:webHidden/>
          </w:rPr>
          <w:fldChar w:fldCharType="separate"/>
        </w:r>
        <w:r>
          <w:rPr>
            <w:noProof/>
            <w:webHidden/>
          </w:rPr>
          <w:t>6</w:t>
        </w:r>
        <w:r>
          <w:rPr>
            <w:noProof/>
            <w:webHidden/>
          </w:rPr>
          <w:fldChar w:fldCharType="end"/>
        </w:r>
      </w:hyperlink>
    </w:p>
    <w:p w14:paraId="39308C6E" w14:textId="3C4FF6A2"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290" w:history="1">
        <w:r w:rsidRPr="005F2E28">
          <w:rPr>
            <w:rStyle w:val="Hypertextovodkaz"/>
            <w:noProof/>
          </w:rPr>
          <w:t>3.</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VYBAVENÍ stanic a zastávek</w:t>
        </w:r>
        <w:r>
          <w:rPr>
            <w:noProof/>
            <w:webHidden/>
          </w:rPr>
          <w:tab/>
        </w:r>
        <w:r>
          <w:rPr>
            <w:noProof/>
            <w:webHidden/>
          </w:rPr>
          <w:fldChar w:fldCharType="begin"/>
        </w:r>
        <w:r>
          <w:rPr>
            <w:noProof/>
            <w:webHidden/>
          </w:rPr>
          <w:instrText xml:space="preserve"> PAGEREF _Toc155348290 \h </w:instrText>
        </w:r>
        <w:r>
          <w:rPr>
            <w:noProof/>
            <w:webHidden/>
          </w:rPr>
        </w:r>
        <w:r>
          <w:rPr>
            <w:noProof/>
            <w:webHidden/>
          </w:rPr>
          <w:fldChar w:fldCharType="separate"/>
        </w:r>
        <w:r>
          <w:rPr>
            <w:noProof/>
            <w:webHidden/>
          </w:rPr>
          <w:t>7</w:t>
        </w:r>
        <w:r>
          <w:rPr>
            <w:noProof/>
            <w:webHidden/>
          </w:rPr>
          <w:fldChar w:fldCharType="end"/>
        </w:r>
      </w:hyperlink>
    </w:p>
    <w:p w14:paraId="16882B0F" w14:textId="079BEAC7"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1" w:history="1">
        <w:r w:rsidRPr="005F2E28">
          <w:rPr>
            <w:rStyle w:val="Hypertextovodkaz"/>
            <w:rFonts w:cs="Arial"/>
            <w:iCs/>
            <w:noProof/>
          </w:rPr>
          <w:t>3.1.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Jízdní řády IDS JMK</w:t>
        </w:r>
        <w:r>
          <w:rPr>
            <w:noProof/>
            <w:webHidden/>
          </w:rPr>
          <w:tab/>
        </w:r>
        <w:r>
          <w:rPr>
            <w:noProof/>
            <w:webHidden/>
          </w:rPr>
          <w:fldChar w:fldCharType="begin"/>
        </w:r>
        <w:r>
          <w:rPr>
            <w:noProof/>
            <w:webHidden/>
          </w:rPr>
          <w:instrText xml:space="preserve"> PAGEREF _Toc155348291 \h </w:instrText>
        </w:r>
        <w:r>
          <w:rPr>
            <w:noProof/>
            <w:webHidden/>
          </w:rPr>
        </w:r>
        <w:r>
          <w:rPr>
            <w:noProof/>
            <w:webHidden/>
          </w:rPr>
          <w:fldChar w:fldCharType="separate"/>
        </w:r>
        <w:r>
          <w:rPr>
            <w:noProof/>
            <w:webHidden/>
          </w:rPr>
          <w:t>7</w:t>
        </w:r>
        <w:r>
          <w:rPr>
            <w:noProof/>
            <w:webHidden/>
          </w:rPr>
          <w:fldChar w:fldCharType="end"/>
        </w:r>
      </w:hyperlink>
    </w:p>
    <w:p w14:paraId="00E8A2CA" w14:textId="0115EA31"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2" w:history="1">
        <w:r w:rsidRPr="005F2E28">
          <w:rPr>
            <w:rStyle w:val="Hypertextovodkaz"/>
            <w:rFonts w:cs="Arial"/>
            <w:iCs/>
            <w:noProof/>
          </w:rPr>
          <w:t>3.2.</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Informační materiály</w:t>
        </w:r>
        <w:r>
          <w:rPr>
            <w:noProof/>
            <w:webHidden/>
          </w:rPr>
          <w:tab/>
        </w:r>
        <w:r>
          <w:rPr>
            <w:noProof/>
            <w:webHidden/>
          </w:rPr>
          <w:fldChar w:fldCharType="begin"/>
        </w:r>
        <w:r>
          <w:rPr>
            <w:noProof/>
            <w:webHidden/>
          </w:rPr>
          <w:instrText xml:space="preserve"> PAGEREF _Toc155348292 \h </w:instrText>
        </w:r>
        <w:r>
          <w:rPr>
            <w:noProof/>
            <w:webHidden/>
          </w:rPr>
        </w:r>
        <w:r>
          <w:rPr>
            <w:noProof/>
            <w:webHidden/>
          </w:rPr>
          <w:fldChar w:fldCharType="separate"/>
        </w:r>
        <w:r>
          <w:rPr>
            <w:noProof/>
            <w:webHidden/>
          </w:rPr>
          <w:t>7</w:t>
        </w:r>
        <w:r>
          <w:rPr>
            <w:noProof/>
            <w:webHidden/>
          </w:rPr>
          <w:fldChar w:fldCharType="end"/>
        </w:r>
      </w:hyperlink>
    </w:p>
    <w:p w14:paraId="77B9C5AB" w14:textId="32348C05"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3" w:history="1">
        <w:r w:rsidRPr="005F2E28">
          <w:rPr>
            <w:rStyle w:val="Hypertextovodkaz"/>
            <w:rFonts w:cs="Arial"/>
            <w:iCs/>
            <w:noProof/>
          </w:rPr>
          <w:t>3.3.</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Čekací prostor a sociální zařízení</w:t>
        </w:r>
        <w:r>
          <w:rPr>
            <w:noProof/>
            <w:webHidden/>
          </w:rPr>
          <w:tab/>
        </w:r>
        <w:r>
          <w:rPr>
            <w:noProof/>
            <w:webHidden/>
          </w:rPr>
          <w:fldChar w:fldCharType="begin"/>
        </w:r>
        <w:r>
          <w:rPr>
            <w:noProof/>
            <w:webHidden/>
          </w:rPr>
          <w:instrText xml:space="preserve"> PAGEREF _Toc155348293 \h </w:instrText>
        </w:r>
        <w:r>
          <w:rPr>
            <w:noProof/>
            <w:webHidden/>
          </w:rPr>
        </w:r>
        <w:r>
          <w:rPr>
            <w:noProof/>
            <w:webHidden/>
          </w:rPr>
          <w:fldChar w:fldCharType="separate"/>
        </w:r>
        <w:r>
          <w:rPr>
            <w:noProof/>
            <w:webHidden/>
          </w:rPr>
          <w:t>8</w:t>
        </w:r>
        <w:r>
          <w:rPr>
            <w:noProof/>
            <w:webHidden/>
          </w:rPr>
          <w:fldChar w:fldCharType="end"/>
        </w:r>
      </w:hyperlink>
    </w:p>
    <w:p w14:paraId="2CE12A5C" w14:textId="1DF2EA21"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4" w:history="1">
        <w:r w:rsidRPr="005F2E28">
          <w:rPr>
            <w:rStyle w:val="Hypertextovodkaz"/>
            <w:rFonts w:cs="Arial"/>
            <w:iCs/>
            <w:noProof/>
          </w:rPr>
          <w:t>3.4.</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Vizuální informace</w:t>
        </w:r>
        <w:r>
          <w:rPr>
            <w:noProof/>
            <w:webHidden/>
          </w:rPr>
          <w:tab/>
        </w:r>
        <w:r>
          <w:rPr>
            <w:noProof/>
            <w:webHidden/>
          </w:rPr>
          <w:fldChar w:fldCharType="begin"/>
        </w:r>
        <w:r>
          <w:rPr>
            <w:noProof/>
            <w:webHidden/>
          </w:rPr>
          <w:instrText xml:space="preserve"> PAGEREF _Toc155348294 \h </w:instrText>
        </w:r>
        <w:r>
          <w:rPr>
            <w:noProof/>
            <w:webHidden/>
          </w:rPr>
        </w:r>
        <w:r>
          <w:rPr>
            <w:noProof/>
            <w:webHidden/>
          </w:rPr>
          <w:fldChar w:fldCharType="separate"/>
        </w:r>
        <w:r>
          <w:rPr>
            <w:noProof/>
            <w:webHidden/>
          </w:rPr>
          <w:t>8</w:t>
        </w:r>
        <w:r>
          <w:rPr>
            <w:noProof/>
            <w:webHidden/>
          </w:rPr>
          <w:fldChar w:fldCharType="end"/>
        </w:r>
      </w:hyperlink>
    </w:p>
    <w:p w14:paraId="5522C664" w14:textId="1ED28CFD"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5" w:history="1">
        <w:r w:rsidRPr="005F2E28">
          <w:rPr>
            <w:rStyle w:val="Hypertextovodkaz"/>
            <w:rFonts w:cs="Arial"/>
            <w:iCs/>
            <w:noProof/>
          </w:rPr>
          <w:t>3.5.</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Zvuková hlášení</w:t>
        </w:r>
        <w:r>
          <w:rPr>
            <w:noProof/>
            <w:webHidden/>
          </w:rPr>
          <w:tab/>
        </w:r>
        <w:r>
          <w:rPr>
            <w:noProof/>
            <w:webHidden/>
          </w:rPr>
          <w:fldChar w:fldCharType="begin"/>
        </w:r>
        <w:r>
          <w:rPr>
            <w:noProof/>
            <w:webHidden/>
          </w:rPr>
          <w:instrText xml:space="preserve"> PAGEREF _Toc155348295 \h </w:instrText>
        </w:r>
        <w:r>
          <w:rPr>
            <w:noProof/>
            <w:webHidden/>
          </w:rPr>
        </w:r>
        <w:r>
          <w:rPr>
            <w:noProof/>
            <w:webHidden/>
          </w:rPr>
          <w:fldChar w:fldCharType="separate"/>
        </w:r>
        <w:r>
          <w:rPr>
            <w:noProof/>
            <w:webHidden/>
          </w:rPr>
          <w:t>8</w:t>
        </w:r>
        <w:r>
          <w:rPr>
            <w:noProof/>
            <w:webHidden/>
          </w:rPr>
          <w:fldChar w:fldCharType="end"/>
        </w:r>
      </w:hyperlink>
    </w:p>
    <w:p w14:paraId="3221C24C" w14:textId="1647D13A"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6" w:history="1">
        <w:r w:rsidRPr="005F2E28">
          <w:rPr>
            <w:rStyle w:val="Hypertextovodkaz"/>
            <w:rFonts w:cs="Arial"/>
            <w:iCs/>
            <w:noProof/>
          </w:rPr>
          <w:t>3.6.</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Označení zastávky Náhradní dopravy</w:t>
        </w:r>
        <w:r>
          <w:rPr>
            <w:noProof/>
            <w:webHidden/>
          </w:rPr>
          <w:tab/>
        </w:r>
        <w:r>
          <w:rPr>
            <w:noProof/>
            <w:webHidden/>
          </w:rPr>
          <w:fldChar w:fldCharType="begin"/>
        </w:r>
        <w:r>
          <w:rPr>
            <w:noProof/>
            <w:webHidden/>
          </w:rPr>
          <w:instrText xml:space="preserve"> PAGEREF _Toc155348296 \h </w:instrText>
        </w:r>
        <w:r>
          <w:rPr>
            <w:noProof/>
            <w:webHidden/>
          </w:rPr>
        </w:r>
        <w:r>
          <w:rPr>
            <w:noProof/>
            <w:webHidden/>
          </w:rPr>
          <w:fldChar w:fldCharType="separate"/>
        </w:r>
        <w:r>
          <w:rPr>
            <w:noProof/>
            <w:webHidden/>
          </w:rPr>
          <w:t>9</w:t>
        </w:r>
        <w:r>
          <w:rPr>
            <w:noProof/>
            <w:webHidden/>
          </w:rPr>
          <w:fldChar w:fldCharType="end"/>
        </w:r>
      </w:hyperlink>
    </w:p>
    <w:p w14:paraId="54279A86" w14:textId="3150CF20"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297" w:history="1">
        <w:r w:rsidRPr="005F2E28">
          <w:rPr>
            <w:rStyle w:val="Hypertextovodkaz"/>
            <w:noProof/>
          </w:rPr>
          <w:t>4.</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podoby jízdních řádů</w:t>
        </w:r>
        <w:r>
          <w:rPr>
            <w:noProof/>
            <w:webHidden/>
          </w:rPr>
          <w:tab/>
        </w:r>
        <w:r>
          <w:rPr>
            <w:noProof/>
            <w:webHidden/>
          </w:rPr>
          <w:fldChar w:fldCharType="begin"/>
        </w:r>
        <w:r>
          <w:rPr>
            <w:noProof/>
            <w:webHidden/>
          </w:rPr>
          <w:instrText xml:space="preserve"> PAGEREF _Toc155348297 \h </w:instrText>
        </w:r>
        <w:r>
          <w:rPr>
            <w:noProof/>
            <w:webHidden/>
          </w:rPr>
        </w:r>
        <w:r>
          <w:rPr>
            <w:noProof/>
            <w:webHidden/>
          </w:rPr>
          <w:fldChar w:fldCharType="separate"/>
        </w:r>
        <w:r>
          <w:rPr>
            <w:noProof/>
            <w:webHidden/>
          </w:rPr>
          <w:t>10</w:t>
        </w:r>
        <w:r>
          <w:rPr>
            <w:noProof/>
            <w:webHidden/>
          </w:rPr>
          <w:fldChar w:fldCharType="end"/>
        </w:r>
      </w:hyperlink>
    </w:p>
    <w:p w14:paraId="0E5FFA5F" w14:textId="59957CCF"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298" w:history="1">
        <w:r w:rsidRPr="005F2E28">
          <w:rPr>
            <w:rStyle w:val="Hypertextovodkaz"/>
            <w:noProof/>
          </w:rPr>
          <w:t>5.</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vybavení a čistoty vozidla</w:t>
        </w:r>
        <w:r>
          <w:rPr>
            <w:noProof/>
            <w:webHidden/>
          </w:rPr>
          <w:tab/>
        </w:r>
        <w:r>
          <w:rPr>
            <w:noProof/>
            <w:webHidden/>
          </w:rPr>
          <w:fldChar w:fldCharType="begin"/>
        </w:r>
        <w:r>
          <w:rPr>
            <w:noProof/>
            <w:webHidden/>
          </w:rPr>
          <w:instrText xml:space="preserve"> PAGEREF _Toc155348298 \h </w:instrText>
        </w:r>
        <w:r>
          <w:rPr>
            <w:noProof/>
            <w:webHidden/>
          </w:rPr>
        </w:r>
        <w:r>
          <w:rPr>
            <w:noProof/>
            <w:webHidden/>
          </w:rPr>
          <w:fldChar w:fldCharType="separate"/>
        </w:r>
        <w:r>
          <w:rPr>
            <w:noProof/>
            <w:webHidden/>
          </w:rPr>
          <w:t>11</w:t>
        </w:r>
        <w:r>
          <w:rPr>
            <w:noProof/>
            <w:webHidden/>
          </w:rPr>
          <w:fldChar w:fldCharType="end"/>
        </w:r>
      </w:hyperlink>
    </w:p>
    <w:p w14:paraId="1314D360" w14:textId="13281A44"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299" w:history="1">
        <w:r w:rsidRPr="005F2E28">
          <w:rPr>
            <w:rStyle w:val="Hypertextovodkaz"/>
            <w:rFonts w:cs="Arial"/>
            <w:iCs/>
            <w:noProof/>
          </w:rPr>
          <w:t>5.1.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Kontrola vybavení vozidla</w:t>
        </w:r>
        <w:r>
          <w:rPr>
            <w:noProof/>
            <w:webHidden/>
          </w:rPr>
          <w:tab/>
        </w:r>
        <w:r>
          <w:rPr>
            <w:noProof/>
            <w:webHidden/>
          </w:rPr>
          <w:fldChar w:fldCharType="begin"/>
        </w:r>
        <w:r>
          <w:rPr>
            <w:noProof/>
            <w:webHidden/>
          </w:rPr>
          <w:instrText xml:space="preserve"> PAGEREF _Toc155348299 \h </w:instrText>
        </w:r>
        <w:r>
          <w:rPr>
            <w:noProof/>
            <w:webHidden/>
          </w:rPr>
        </w:r>
        <w:r>
          <w:rPr>
            <w:noProof/>
            <w:webHidden/>
          </w:rPr>
          <w:fldChar w:fldCharType="separate"/>
        </w:r>
        <w:r>
          <w:rPr>
            <w:noProof/>
            <w:webHidden/>
          </w:rPr>
          <w:t>11</w:t>
        </w:r>
        <w:r>
          <w:rPr>
            <w:noProof/>
            <w:webHidden/>
          </w:rPr>
          <w:fldChar w:fldCharType="end"/>
        </w:r>
      </w:hyperlink>
    </w:p>
    <w:p w14:paraId="20FDBA95" w14:textId="57046A9C"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0" w:history="1">
        <w:r w:rsidRPr="005F2E28">
          <w:rPr>
            <w:rStyle w:val="Hypertextovodkaz"/>
            <w:rFonts w:cs="Arial"/>
            <w:iCs/>
            <w:noProof/>
          </w:rPr>
          <w:t>5.2.</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Vizuální a fónický informační systém</w:t>
        </w:r>
        <w:r>
          <w:rPr>
            <w:noProof/>
            <w:webHidden/>
          </w:rPr>
          <w:tab/>
        </w:r>
        <w:r>
          <w:rPr>
            <w:noProof/>
            <w:webHidden/>
          </w:rPr>
          <w:fldChar w:fldCharType="begin"/>
        </w:r>
        <w:r>
          <w:rPr>
            <w:noProof/>
            <w:webHidden/>
          </w:rPr>
          <w:instrText xml:space="preserve"> PAGEREF _Toc155348300 \h </w:instrText>
        </w:r>
        <w:r>
          <w:rPr>
            <w:noProof/>
            <w:webHidden/>
          </w:rPr>
        </w:r>
        <w:r>
          <w:rPr>
            <w:noProof/>
            <w:webHidden/>
          </w:rPr>
          <w:fldChar w:fldCharType="separate"/>
        </w:r>
        <w:r>
          <w:rPr>
            <w:noProof/>
            <w:webHidden/>
          </w:rPr>
          <w:t>12</w:t>
        </w:r>
        <w:r>
          <w:rPr>
            <w:noProof/>
            <w:webHidden/>
          </w:rPr>
          <w:fldChar w:fldCharType="end"/>
        </w:r>
      </w:hyperlink>
    </w:p>
    <w:p w14:paraId="40EB9C27" w14:textId="0D81CDBB"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1" w:history="1">
        <w:r w:rsidRPr="005F2E28">
          <w:rPr>
            <w:rStyle w:val="Hypertextovodkaz"/>
            <w:rFonts w:cs="Arial"/>
            <w:iCs/>
            <w:noProof/>
          </w:rPr>
          <w:t>5.3.</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Propagační aktivity Dopravce</w:t>
        </w:r>
        <w:r>
          <w:rPr>
            <w:noProof/>
            <w:webHidden/>
          </w:rPr>
          <w:tab/>
        </w:r>
        <w:r>
          <w:rPr>
            <w:noProof/>
            <w:webHidden/>
          </w:rPr>
          <w:fldChar w:fldCharType="begin"/>
        </w:r>
        <w:r>
          <w:rPr>
            <w:noProof/>
            <w:webHidden/>
          </w:rPr>
          <w:instrText xml:space="preserve"> PAGEREF _Toc155348301 \h </w:instrText>
        </w:r>
        <w:r>
          <w:rPr>
            <w:noProof/>
            <w:webHidden/>
          </w:rPr>
        </w:r>
        <w:r>
          <w:rPr>
            <w:noProof/>
            <w:webHidden/>
          </w:rPr>
          <w:fldChar w:fldCharType="separate"/>
        </w:r>
        <w:r>
          <w:rPr>
            <w:noProof/>
            <w:webHidden/>
          </w:rPr>
          <w:t>12</w:t>
        </w:r>
        <w:r>
          <w:rPr>
            <w:noProof/>
            <w:webHidden/>
          </w:rPr>
          <w:fldChar w:fldCharType="end"/>
        </w:r>
      </w:hyperlink>
    </w:p>
    <w:p w14:paraId="29D25C96" w14:textId="32586C91"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2" w:history="1">
        <w:r w:rsidRPr="005F2E28">
          <w:rPr>
            <w:rStyle w:val="Hypertextovodkaz"/>
            <w:rFonts w:cs="Arial"/>
            <w:iCs/>
            <w:noProof/>
          </w:rPr>
          <w:t>5.4.</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Tepelná pohoda cestujících, klimatizace</w:t>
        </w:r>
        <w:r>
          <w:rPr>
            <w:noProof/>
            <w:webHidden/>
          </w:rPr>
          <w:tab/>
        </w:r>
        <w:r>
          <w:rPr>
            <w:noProof/>
            <w:webHidden/>
          </w:rPr>
          <w:fldChar w:fldCharType="begin"/>
        </w:r>
        <w:r>
          <w:rPr>
            <w:noProof/>
            <w:webHidden/>
          </w:rPr>
          <w:instrText xml:space="preserve"> PAGEREF _Toc155348302 \h </w:instrText>
        </w:r>
        <w:r>
          <w:rPr>
            <w:noProof/>
            <w:webHidden/>
          </w:rPr>
        </w:r>
        <w:r>
          <w:rPr>
            <w:noProof/>
            <w:webHidden/>
          </w:rPr>
          <w:fldChar w:fldCharType="separate"/>
        </w:r>
        <w:r>
          <w:rPr>
            <w:noProof/>
            <w:webHidden/>
          </w:rPr>
          <w:t>12</w:t>
        </w:r>
        <w:r>
          <w:rPr>
            <w:noProof/>
            <w:webHidden/>
          </w:rPr>
          <w:fldChar w:fldCharType="end"/>
        </w:r>
      </w:hyperlink>
    </w:p>
    <w:p w14:paraId="0636A6DC" w14:textId="4B7DAE08"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3" w:history="1">
        <w:r w:rsidRPr="005F2E28">
          <w:rPr>
            <w:rStyle w:val="Hypertextovodkaz"/>
            <w:rFonts w:cs="Arial"/>
            <w:iCs/>
            <w:noProof/>
          </w:rPr>
          <w:t>5.5.</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Plnění datové základny řídících a informačních systémů</w:t>
        </w:r>
        <w:r>
          <w:rPr>
            <w:noProof/>
            <w:webHidden/>
          </w:rPr>
          <w:tab/>
        </w:r>
        <w:r>
          <w:rPr>
            <w:noProof/>
            <w:webHidden/>
          </w:rPr>
          <w:fldChar w:fldCharType="begin"/>
        </w:r>
        <w:r>
          <w:rPr>
            <w:noProof/>
            <w:webHidden/>
          </w:rPr>
          <w:instrText xml:space="preserve"> PAGEREF _Toc155348303 \h </w:instrText>
        </w:r>
        <w:r>
          <w:rPr>
            <w:noProof/>
            <w:webHidden/>
          </w:rPr>
        </w:r>
        <w:r>
          <w:rPr>
            <w:noProof/>
            <w:webHidden/>
          </w:rPr>
          <w:fldChar w:fldCharType="separate"/>
        </w:r>
        <w:r>
          <w:rPr>
            <w:noProof/>
            <w:webHidden/>
          </w:rPr>
          <w:t>12</w:t>
        </w:r>
        <w:r>
          <w:rPr>
            <w:noProof/>
            <w:webHidden/>
          </w:rPr>
          <w:fldChar w:fldCharType="end"/>
        </w:r>
      </w:hyperlink>
    </w:p>
    <w:p w14:paraId="79ABFA85" w14:textId="2A787A28"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04" w:history="1">
        <w:r w:rsidRPr="005F2E28">
          <w:rPr>
            <w:rStyle w:val="Hypertextovodkaz"/>
            <w:noProof/>
          </w:rPr>
          <w:t>6.</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Výluk a omezení dopravy</w:t>
        </w:r>
        <w:r>
          <w:rPr>
            <w:noProof/>
            <w:webHidden/>
          </w:rPr>
          <w:tab/>
        </w:r>
        <w:r>
          <w:rPr>
            <w:noProof/>
            <w:webHidden/>
          </w:rPr>
          <w:fldChar w:fldCharType="begin"/>
        </w:r>
        <w:r>
          <w:rPr>
            <w:noProof/>
            <w:webHidden/>
          </w:rPr>
          <w:instrText xml:space="preserve"> PAGEREF _Toc155348304 \h </w:instrText>
        </w:r>
        <w:r>
          <w:rPr>
            <w:noProof/>
            <w:webHidden/>
          </w:rPr>
        </w:r>
        <w:r>
          <w:rPr>
            <w:noProof/>
            <w:webHidden/>
          </w:rPr>
          <w:fldChar w:fldCharType="separate"/>
        </w:r>
        <w:r>
          <w:rPr>
            <w:noProof/>
            <w:webHidden/>
          </w:rPr>
          <w:t>12</w:t>
        </w:r>
        <w:r>
          <w:rPr>
            <w:noProof/>
            <w:webHidden/>
          </w:rPr>
          <w:fldChar w:fldCharType="end"/>
        </w:r>
      </w:hyperlink>
    </w:p>
    <w:p w14:paraId="55B6ADC9" w14:textId="7AF79B09"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5" w:history="1">
        <w:r w:rsidRPr="005F2E28">
          <w:rPr>
            <w:rStyle w:val="Hypertextovodkaz"/>
            <w:rFonts w:cs="Arial"/>
            <w:iCs/>
            <w:noProof/>
          </w:rPr>
          <w:t>6.1.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Předkládání plánů výluk a poskytování informací</w:t>
        </w:r>
        <w:r>
          <w:rPr>
            <w:noProof/>
            <w:webHidden/>
          </w:rPr>
          <w:tab/>
        </w:r>
        <w:r>
          <w:rPr>
            <w:noProof/>
            <w:webHidden/>
          </w:rPr>
          <w:fldChar w:fldCharType="begin"/>
        </w:r>
        <w:r>
          <w:rPr>
            <w:noProof/>
            <w:webHidden/>
          </w:rPr>
          <w:instrText xml:space="preserve"> PAGEREF _Toc155348305 \h </w:instrText>
        </w:r>
        <w:r>
          <w:rPr>
            <w:noProof/>
            <w:webHidden/>
          </w:rPr>
        </w:r>
        <w:r>
          <w:rPr>
            <w:noProof/>
            <w:webHidden/>
          </w:rPr>
          <w:fldChar w:fldCharType="separate"/>
        </w:r>
        <w:r>
          <w:rPr>
            <w:noProof/>
            <w:webHidden/>
          </w:rPr>
          <w:t>12</w:t>
        </w:r>
        <w:r>
          <w:rPr>
            <w:noProof/>
            <w:webHidden/>
          </w:rPr>
          <w:fldChar w:fldCharType="end"/>
        </w:r>
      </w:hyperlink>
    </w:p>
    <w:p w14:paraId="5C35E065" w14:textId="47E7A3FA"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6" w:history="1">
        <w:r w:rsidRPr="005F2E28">
          <w:rPr>
            <w:rStyle w:val="Hypertextovodkaz"/>
            <w:rFonts w:cs="Arial"/>
            <w:iCs/>
            <w:noProof/>
          </w:rPr>
          <w:t>6.2.</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Postup zpracování výlukových opatření</w:t>
        </w:r>
        <w:r>
          <w:rPr>
            <w:noProof/>
            <w:webHidden/>
          </w:rPr>
          <w:tab/>
        </w:r>
        <w:r>
          <w:rPr>
            <w:noProof/>
            <w:webHidden/>
          </w:rPr>
          <w:fldChar w:fldCharType="begin"/>
        </w:r>
        <w:r>
          <w:rPr>
            <w:noProof/>
            <w:webHidden/>
          </w:rPr>
          <w:instrText xml:space="preserve"> PAGEREF _Toc155348306 \h </w:instrText>
        </w:r>
        <w:r>
          <w:rPr>
            <w:noProof/>
            <w:webHidden/>
          </w:rPr>
        </w:r>
        <w:r>
          <w:rPr>
            <w:noProof/>
            <w:webHidden/>
          </w:rPr>
          <w:fldChar w:fldCharType="separate"/>
        </w:r>
        <w:r>
          <w:rPr>
            <w:noProof/>
            <w:webHidden/>
          </w:rPr>
          <w:t>13</w:t>
        </w:r>
        <w:r>
          <w:rPr>
            <w:noProof/>
            <w:webHidden/>
          </w:rPr>
          <w:fldChar w:fldCharType="end"/>
        </w:r>
      </w:hyperlink>
    </w:p>
    <w:p w14:paraId="19EE5D82" w14:textId="6564A958"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07" w:history="1">
        <w:r w:rsidRPr="005F2E28">
          <w:rPr>
            <w:rStyle w:val="Hypertextovodkaz"/>
            <w:rFonts w:cs="Arial"/>
            <w:iCs/>
            <w:noProof/>
          </w:rPr>
          <w:t>6.3.</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Vozidla ND</w:t>
        </w:r>
        <w:r>
          <w:rPr>
            <w:noProof/>
            <w:webHidden/>
          </w:rPr>
          <w:tab/>
        </w:r>
        <w:r>
          <w:rPr>
            <w:noProof/>
            <w:webHidden/>
          </w:rPr>
          <w:fldChar w:fldCharType="begin"/>
        </w:r>
        <w:r>
          <w:rPr>
            <w:noProof/>
            <w:webHidden/>
          </w:rPr>
          <w:instrText xml:space="preserve"> PAGEREF _Toc155348307 \h </w:instrText>
        </w:r>
        <w:r>
          <w:rPr>
            <w:noProof/>
            <w:webHidden/>
          </w:rPr>
        </w:r>
        <w:r>
          <w:rPr>
            <w:noProof/>
            <w:webHidden/>
          </w:rPr>
          <w:fldChar w:fldCharType="separate"/>
        </w:r>
        <w:r>
          <w:rPr>
            <w:noProof/>
            <w:webHidden/>
          </w:rPr>
          <w:t>13</w:t>
        </w:r>
        <w:r>
          <w:rPr>
            <w:noProof/>
            <w:webHidden/>
          </w:rPr>
          <w:fldChar w:fldCharType="end"/>
        </w:r>
      </w:hyperlink>
    </w:p>
    <w:p w14:paraId="6885FD65" w14:textId="33E62E47"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08" w:history="1">
        <w:r w:rsidRPr="005F2E28">
          <w:rPr>
            <w:rStyle w:val="Hypertextovodkaz"/>
            <w:noProof/>
          </w:rPr>
          <w:t>6.3.1.</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Technický stav vozidel ND</w:t>
        </w:r>
        <w:r>
          <w:rPr>
            <w:noProof/>
            <w:webHidden/>
          </w:rPr>
          <w:tab/>
        </w:r>
        <w:r>
          <w:rPr>
            <w:noProof/>
            <w:webHidden/>
          </w:rPr>
          <w:fldChar w:fldCharType="begin"/>
        </w:r>
        <w:r>
          <w:rPr>
            <w:noProof/>
            <w:webHidden/>
          </w:rPr>
          <w:instrText xml:space="preserve"> PAGEREF _Toc155348308 \h </w:instrText>
        </w:r>
        <w:r>
          <w:rPr>
            <w:noProof/>
            <w:webHidden/>
          </w:rPr>
        </w:r>
        <w:r>
          <w:rPr>
            <w:noProof/>
            <w:webHidden/>
          </w:rPr>
          <w:fldChar w:fldCharType="separate"/>
        </w:r>
        <w:r>
          <w:rPr>
            <w:noProof/>
            <w:webHidden/>
          </w:rPr>
          <w:t>13</w:t>
        </w:r>
        <w:r>
          <w:rPr>
            <w:noProof/>
            <w:webHidden/>
          </w:rPr>
          <w:fldChar w:fldCharType="end"/>
        </w:r>
      </w:hyperlink>
    </w:p>
    <w:p w14:paraId="7756FC3B" w14:textId="151B794F"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09" w:history="1">
        <w:r w:rsidRPr="005F2E28">
          <w:rPr>
            <w:rStyle w:val="Hypertextovodkaz"/>
            <w:noProof/>
          </w:rPr>
          <w:t>6.3.2.</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Standardy vozidel ND</w:t>
        </w:r>
        <w:r>
          <w:rPr>
            <w:noProof/>
            <w:webHidden/>
          </w:rPr>
          <w:tab/>
        </w:r>
        <w:r>
          <w:rPr>
            <w:noProof/>
            <w:webHidden/>
          </w:rPr>
          <w:fldChar w:fldCharType="begin"/>
        </w:r>
        <w:r>
          <w:rPr>
            <w:noProof/>
            <w:webHidden/>
          </w:rPr>
          <w:instrText xml:space="preserve"> PAGEREF _Toc155348309 \h </w:instrText>
        </w:r>
        <w:r>
          <w:rPr>
            <w:noProof/>
            <w:webHidden/>
          </w:rPr>
        </w:r>
        <w:r>
          <w:rPr>
            <w:noProof/>
            <w:webHidden/>
          </w:rPr>
          <w:fldChar w:fldCharType="separate"/>
        </w:r>
        <w:r>
          <w:rPr>
            <w:noProof/>
            <w:webHidden/>
          </w:rPr>
          <w:t>13</w:t>
        </w:r>
        <w:r>
          <w:rPr>
            <w:noProof/>
            <w:webHidden/>
          </w:rPr>
          <w:fldChar w:fldCharType="end"/>
        </w:r>
      </w:hyperlink>
    </w:p>
    <w:p w14:paraId="5F175CE4" w14:textId="109AF64E"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0" w:history="1">
        <w:r w:rsidRPr="005F2E28">
          <w:rPr>
            <w:rStyle w:val="Hypertextovodkaz"/>
            <w:noProof/>
          </w:rPr>
          <w:t>6.3.3.</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Tabulka kurzového čísla vozidla</w:t>
        </w:r>
        <w:r>
          <w:rPr>
            <w:noProof/>
            <w:webHidden/>
          </w:rPr>
          <w:tab/>
        </w:r>
        <w:r>
          <w:rPr>
            <w:noProof/>
            <w:webHidden/>
          </w:rPr>
          <w:fldChar w:fldCharType="begin"/>
        </w:r>
        <w:r>
          <w:rPr>
            <w:noProof/>
            <w:webHidden/>
          </w:rPr>
          <w:instrText xml:space="preserve"> PAGEREF _Toc155348310 \h </w:instrText>
        </w:r>
        <w:r>
          <w:rPr>
            <w:noProof/>
            <w:webHidden/>
          </w:rPr>
        </w:r>
        <w:r>
          <w:rPr>
            <w:noProof/>
            <w:webHidden/>
          </w:rPr>
          <w:fldChar w:fldCharType="separate"/>
        </w:r>
        <w:r>
          <w:rPr>
            <w:noProof/>
            <w:webHidden/>
          </w:rPr>
          <w:t>14</w:t>
        </w:r>
        <w:r>
          <w:rPr>
            <w:noProof/>
            <w:webHidden/>
          </w:rPr>
          <w:fldChar w:fldCharType="end"/>
        </w:r>
      </w:hyperlink>
    </w:p>
    <w:p w14:paraId="1E53819A" w14:textId="54B3DA9D"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1" w:history="1">
        <w:r w:rsidRPr="005F2E28">
          <w:rPr>
            <w:rStyle w:val="Hypertextovodkaz"/>
            <w:noProof/>
          </w:rPr>
          <w:t>6.3.4.</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Přední směrový elektronický panel nebo tabule</w:t>
        </w:r>
        <w:r>
          <w:rPr>
            <w:noProof/>
            <w:webHidden/>
          </w:rPr>
          <w:tab/>
        </w:r>
        <w:r>
          <w:rPr>
            <w:noProof/>
            <w:webHidden/>
          </w:rPr>
          <w:fldChar w:fldCharType="begin"/>
        </w:r>
        <w:r>
          <w:rPr>
            <w:noProof/>
            <w:webHidden/>
          </w:rPr>
          <w:instrText xml:space="preserve"> PAGEREF _Toc155348311 \h </w:instrText>
        </w:r>
        <w:r>
          <w:rPr>
            <w:noProof/>
            <w:webHidden/>
          </w:rPr>
        </w:r>
        <w:r>
          <w:rPr>
            <w:noProof/>
            <w:webHidden/>
          </w:rPr>
          <w:fldChar w:fldCharType="separate"/>
        </w:r>
        <w:r>
          <w:rPr>
            <w:noProof/>
            <w:webHidden/>
          </w:rPr>
          <w:t>14</w:t>
        </w:r>
        <w:r>
          <w:rPr>
            <w:noProof/>
            <w:webHidden/>
          </w:rPr>
          <w:fldChar w:fldCharType="end"/>
        </w:r>
      </w:hyperlink>
    </w:p>
    <w:p w14:paraId="049FC492" w14:textId="5E8F30CE"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2" w:history="1">
        <w:r w:rsidRPr="005F2E28">
          <w:rPr>
            <w:rStyle w:val="Hypertextovodkaz"/>
            <w:noProof/>
          </w:rPr>
          <w:t>6.3.5.</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Boční směrový elektronický panel nebo směrová tabule</w:t>
        </w:r>
        <w:r>
          <w:rPr>
            <w:noProof/>
            <w:webHidden/>
          </w:rPr>
          <w:tab/>
        </w:r>
        <w:r>
          <w:rPr>
            <w:noProof/>
            <w:webHidden/>
          </w:rPr>
          <w:fldChar w:fldCharType="begin"/>
        </w:r>
        <w:r>
          <w:rPr>
            <w:noProof/>
            <w:webHidden/>
          </w:rPr>
          <w:instrText xml:space="preserve"> PAGEREF _Toc155348312 \h </w:instrText>
        </w:r>
        <w:r>
          <w:rPr>
            <w:noProof/>
            <w:webHidden/>
          </w:rPr>
        </w:r>
        <w:r>
          <w:rPr>
            <w:noProof/>
            <w:webHidden/>
          </w:rPr>
          <w:fldChar w:fldCharType="separate"/>
        </w:r>
        <w:r>
          <w:rPr>
            <w:noProof/>
            <w:webHidden/>
          </w:rPr>
          <w:t>14</w:t>
        </w:r>
        <w:r>
          <w:rPr>
            <w:noProof/>
            <w:webHidden/>
          </w:rPr>
          <w:fldChar w:fldCharType="end"/>
        </w:r>
      </w:hyperlink>
    </w:p>
    <w:p w14:paraId="0044BD6E" w14:textId="115E62FE"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3" w:history="1">
        <w:r w:rsidRPr="005F2E28">
          <w:rPr>
            <w:rStyle w:val="Hypertextovodkaz"/>
            <w:noProof/>
          </w:rPr>
          <w:t>6.3.6.</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Zadní elektronický panel nebo tabule</w:t>
        </w:r>
        <w:r>
          <w:rPr>
            <w:noProof/>
            <w:webHidden/>
          </w:rPr>
          <w:tab/>
        </w:r>
        <w:r>
          <w:rPr>
            <w:noProof/>
            <w:webHidden/>
          </w:rPr>
          <w:fldChar w:fldCharType="begin"/>
        </w:r>
        <w:r>
          <w:rPr>
            <w:noProof/>
            <w:webHidden/>
          </w:rPr>
          <w:instrText xml:space="preserve"> PAGEREF _Toc155348313 \h </w:instrText>
        </w:r>
        <w:r>
          <w:rPr>
            <w:noProof/>
            <w:webHidden/>
          </w:rPr>
        </w:r>
        <w:r>
          <w:rPr>
            <w:noProof/>
            <w:webHidden/>
          </w:rPr>
          <w:fldChar w:fldCharType="separate"/>
        </w:r>
        <w:r>
          <w:rPr>
            <w:noProof/>
            <w:webHidden/>
          </w:rPr>
          <w:t>14</w:t>
        </w:r>
        <w:r>
          <w:rPr>
            <w:noProof/>
            <w:webHidden/>
          </w:rPr>
          <w:fldChar w:fldCharType="end"/>
        </w:r>
      </w:hyperlink>
    </w:p>
    <w:p w14:paraId="6823D4C3" w14:textId="41678DE6"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4" w:history="1">
        <w:r w:rsidRPr="005F2E28">
          <w:rPr>
            <w:rStyle w:val="Hypertextovodkaz"/>
            <w:noProof/>
          </w:rPr>
          <w:t>6.3.7.</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Označovače jízdenek</w:t>
        </w:r>
        <w:r>
          <w:rPr>
            <w:noProof/>
            <w:webHidden/>
          </w:rPr>
          <w:tab/>
        </w:r>
        <w:r>
          <w:rPr>
            <w:noProof/>
            <w:webHidden/>
          </w:rPr>
          <w:fldChar w:fldCharType="begin"/>
        </w:r>
        <w:r>
          <w:rPr>
            <w:noProof/>
            <w:webHidden/>
          </w:rPr>
          <w:instrText xml:space="preserve"> PAGEREF _Toc155348314 \h </w:instrText>
        </w:r>
        <w:r>
          <w:rPr>
            <w:noProof/>
            <w:webHidden/>
          </w:rPr>
        </w:r>
        <w:r>
          <w:rPr>
            <w:noProof/>
            <w:webHidden/>
          </w:rPr>
          <w:fldChar w:fldCharType="separate"/>
        </w:r>
        <w:r>
          <w:rPr>
            <w:noProof/>
            <w:webHidden/>
          </w:rPr>
          <w:t>15</w:t>
        </w:r>
        <w:r>
          <w:rPr>
            <w:noProof/>
            <w:webHidden/>
          </w:rPr>
          <w:fldChar w:fldCharType="end"/>
        </w:r>
      </w:hyperlink>
    </w:p>
    <w:p w14:paraId="41A638B3" w14:textId="2A9CDE6E"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5" w:history="1">
        <w:r w:rsidRPr="005F2E28">
          <w:rPr>
            <w:rStyle w:val="Hypertextovodkaz"/>
            <w:noProof/>
          </w:rPr>
          <w:t>6.3.8.</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Elektronické odbavovací zařízení</w:t>
        </w:r>
        <w:r>
          <w:rPr>
            <w:noProof/>
            <w:webHidden/>
          </w:rPr>
          <w:tab/>
        </w:r>
        <w:r>
          <w:rPr>
            <w:noProof/>
            <w:webHidden/>
          </w:rPr>
          <w:fldChar w:fldCharType="begin"/>
        </w:r>
        <w:r>
          <w:rPr>
            <w:noProof/>
            <w:webHidden/>
          </w:rPr>
          <w:instrText xml:space="preserve"> PAGEREF _Toc155348315 \h </w:instrText>
        </w:r>
        <w:r>
          <w:rPr>
            <w:noProof/>
            <w:webHidden/>
          </w:rPr>
        </w:r>
        <w:r>
          <w:rPr>
            <w:noProof/>
            <w:webHidden/>
          </w:rPr>
          <w:fldChar w:fldCharType="separate"/>
        </w:r>
        <w:r>
          <w:rPr>
            <w:noProof/>
            <w:webHidden/>
          </w:rPr>
          <w:t>15</w:t>
        </w:r>
        <w:r>
          <w:rPr>
            <w:noProof/>
            <w:webHidden/>
          </w:rPr>
          <w:fldChar w:fldCharType="end"/>
        </w:r>
      </w:hyperlink>
    </w:p>
    <w:p w14:paraId="20D9F68F" w14:textId="29AAA153"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6" w:history="1">
        <w:r w:rsidRPr="005F2E28">
          <w:rPr>
            <w:rStyle w:val="Hypertextovodkaz"/>
            <w:noProof/>
          </w:rPr>
          <w:t>6.3.9.</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Informační materiály</w:t>
        </w:r>
        <w:r>
          <w:rPr>
            <w:noProof/>
            <w:webHidden/>
          </w:rPr>
          <w:tab/>
        </w:r>
        <w:r>
          <w:rPr>
            <w:noProof/>
            <w:webHidden/>
          </w:rPr>
          <w:fldChar w:fldCharType="begin"/>
        </w:r>
        <w:r>
          <w:rPr>
            <w:noProof/>
            <w:webHidden/>
          </w:rPr>
          <w:instrText xml:space="preserve"> PAGEREF _Toc155348316 \h </w:instrText>
        </w:r>
        <w:r>
          <w:rPr>
            <w:noProof/>
            <w:webHidden/>
          </w:rPr>
        </w:r>
        <w:r>
          <w:rPr>
            <w:noProof/>
            <w:webHidden/>
          </w:rPr>
          <w:fldChar w:fldCharType="separate"/>
        </w:r>
        <w:r>
          <w:rPr>
            <w:noProof/>
            <w:webHidden/>
          </w:rPr>
          <w:t>16</w:t>
        </w:r>
        <w:r>
          <w:rPr>
            <w:noProof/>
            <w:webHidden/>
          </w:rPr>
          <w:fldChar w:fldCharType="end"/>
        </w:r>
      </w:hyperlink>
    </w:p>
    <w:p w14:paraId="64D48305" w14:textId="44C91C0D" w:rsidR="00380F70" w:rsidRDefault="00380F7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7" w:history="1">
        <w:r w:rsidRPr="005F2E28">
          <w:rPr>
            <w:rStyle w:val="Hypertextovodkaz"/>
            <w:noProof/>
          </w:rPr>
          <w:t>6.3.10.</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Klimatická a světelná pohoda vozidel</w:t>
        </w:r>
        <w:r>
          <w:rPr>
            <w:noProof/>
            <w:webHidden/>
          </w:rPr>
          <w:tab/>
        </w:r>
        <w:r>
          <w:rPr>
            <w:noProof/>
            <w:webHidden/>
          </w:rPr>
          <w:fldChar w:fldCharType="begin"/>
        </w:r>
        <w:r>
          <w:rPr>
            <w:noProof/>
            <w:webHidden/>
          </w:rPr>
          <w:instrText xml:space="preserve"> PAGEREF _Toc155348317 \h </w:instrText>
        </w:r>
        <w:r>
          <w:rPr>
            <w:noProof/>
            <w:webHidden/>
          </w:rPr>
        </w:r>
        <w:r>
          <w:rPr>
            <w:noProof/>
            <w:webHidden/>
          </w:rPr>
          <w:fldChar w:fldCharType="separate"/>
        </w:r>
        <w:r>
          <w:rPr>
            <w:noProof/>
            <w:webHidden/>
          </w:rPr>
          <w:t>16</w:t>
        </w:r>
        <w:r>
          <w:rPr>
            <w:noProof/>
            <w:webHidden/>
          </w:rPr>
          <w:fldChar w:fldCharType="end"/>
        </w:r>
      </w:hyperlink>
    </w:p>
    <w:p w14:paraId="47B34410" w14:textId="57059FA7" w:rsidR="00380F70" w:rsidRDefault="00380F7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8" w:history="1">
        <w:r w:rsidRPr="005F2E28">
          <w:rPr>
            <w:rStyle w:val="Hypertextovodkaz"/>
            <w:noProof/>
          </w:rPr>
          <w:t>6.3.11.</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Vnější nátěr vozidel</w:t>
        </w:r>
        <w:r>
          <w:rPr>
            <w:noProof/>
            <w:webHidden/>
          </w:rPr>
          <w:tab/>
        </w:r>
        <w:r>
          <w:rPr>
            <w:noProof/>
            <w:webHidden/>
          </w:rPr>
          <w:fldChar w:fldCharType="begin"/>
        </w:r>
        <w:r>
          <w:rPr>
            <w:noProof/>
            <w:webHidden/>
          </w:rPr>
          <w:instrText xml:space="preserve"> PAGEREF _Toc155348318 \h </w:instrText>
        </w:r>
        <w:r>
          <w:rPr>
            <w:noProof/>
            <w:webHidden/>
          </w:rPr>
        </w:r>
        <w:r>
          <w:rPr>
            <w:noProof/>
            <w:webHidden/>
          </w:rPr>
          <w:fldChar w:fldCharType="separate"/>
        </w:r>
        <w:r>
          <w:rPr>
            <w:noProof/>
            <w:webHidden/>
          </w:rPr>
          <w:t>17</w:t>
        </w:r>
        <w:r>
          <w:rPr>
            <w:noProof/>
            <w:webHidden/>
          </w:rPr>
          <w:fldChar w:fldCharType="end"/>
        </w:r>
      </w:hyperlink>
    </w:p>
    <w:p w14:paraId="4346ED35" w14:textId="6B526AAB" w:rsidR="00380F70" w:rsidRDefault="00380F7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19" w:history="1">
        <w:r w:rsidRPr="005F2E28">
          <w:rPr>
            <w:rStyle w:val="Hypertextovodkaz"/>
            <w:noProof/>
          </w:rPr>
          <w:t>6.3.12.</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Uspořádání sedadel</w:t>
        </w:r>
        <w:r>
          <w:rPr>
            <w:noProof/>
            <w:webHidden/>
          </w:rPr>
          <w:tab/>
        </w:r>
        <w:r>
          <w:rPr>
            <w:noProof/>
            <w:webHidden/>
          </w:rPr>
          <w:fldChar w:fldCharType="begin"/>
        </w:r>
        <w:r>
          <w:rPr>
            <w:noProof/>
            <w:webHidden/>
          </w:rPr>
          <w:instrText xml:space="preserve"> PAGEREF _Toc155348319 \h </w:instrText>
        </w:r>
        <w:r>
          <w:rPr>
            <w:noProof/>
            <w:webHidden/>
          </w:rPr>
        </w:r>
        <w:r>
          <w:rPr>
            <w:noProof/>
            <w:webHidden/>
          </w:rPr>
          <w:fldChar w:fldCharType="separate"/>
        </w:r>
        <w:r>
          <w:rPr>
            <w:noProof/>
            <w:webHidden/>
          </w:rPr>
          <w:t>17</w:t>
        </w:r>
        <w:r>
          <w:rPr>
            <w:noProof/>
            <w:webHidden/>
          </w:rPr>
          <w:fldChar w:fldCharType="end"/>
        </w:r>
      </w:hyperlink>
    </w:p>
    <w:p w14:paraId="1306EA77" w14:textId="28CD9AA2" w:rsidR="00380F70" w:rsidRDefault="00380F7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20" w:history="1">
        <w:r w:rsidRPr="005F2E28">
          <w:rPr>
            <w:rStyle w:val="Hypertextovodkaz"/>
            <w:noProof/>
          </w:rPr>
          <w:t>6.3.13.</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Akustický informační systém</w:t>
        </w:r>
        <w:r>
          <w:rPr>
            <w:noProof/>
            <w:webHidden/>
          </w:rPr>
          <w:tab/>
        </w:r>
        <w:r>
          <w:rPr>
            <w:noProof/>
            <w:webHidden/>
          </w:rPr>
          <w:fldChar w:fldCharType="begin"/>
        </w:r>
        <w:r>
          <w:rPr>
            <w:noProof/>
            <w:webHidden/>
          </w:rPr>
          <w:instrText xml:space="preserve"> PAGEREF _Toc155348320 \h </w:instrText>
        </w:r>
        <w:r>
          <w:rPr>
            <w:noProof/>
            <w:webHidden/>
          </w:rPr>
        </w:r>
        <w:r>
          <w:rPr>
            <w:noProof/>
            <w:webHidden/>
          </w:rPr>
          <w:fldChar w:fldCharType="separate"/>
        </w:r>
        <w:r>
          <w:rPr>
            <w:noProof/>
            <w:webHidden/>
          </w:rPr>
          <w:t>17</w:t>
        </w:r>
        <w:r>
          <w:rPr>
            <w:noProof/>
            <w:webHidden/>
          </w:rPr>
          <w:fldChar w:fldCharType="end"/>
        </w:r>
      </w:hyperlink>
    </w:p>
    <w:p w14:paraId="0B5D9367" w14:textId="44A60520" w:rsidR="00380F70" w:rsidRDefault="00380F7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21" w:history="1">
        <w:r w:rsidRPr="005F2E28">
          <w:rPr>
            <w:rStyle w:val="Hypertextovodkaz"/>
            <w:noProof/>
          </w:rPr>
          <w:t>6.3.14.</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Elektronický vizuální informační systém – vnitřní</w:t>
        </w:r>
        <w:r>
          <w:rPr>
            <w:noProof/>
            <w:webHidden/>
          </w:rPr>
          <w:tab/>
        </w:r>
        <w:r>
          <w:rPr>
            <w:noProof/>
            <w:webHidden/>
          </w:rPr>
          <w:fldChar w:fldCharType="begin"/>
        </w:r>
        <w:r>
          <w:rPr>
            <w:noProof/>
            <w:webHidden/>
          </w:rPr>
          <w:instrText xml:space="preserve"> PAGEREF _Toc155348321 \h </w:instrText>
        </w:r>
        <w:r>
          <w:rPr>
            <w:noProof/>
            <w:webHidden/>
          </w:rPr>
        </w:r>
        <w:r>
          <w:rPr>
            <w:noProof/>
            <w:webHidden/>
          </w:rPr>
          <w:fldChar w:fldCharType="separate"/>
        </w:r>
        <w:r>
          <w:rPr>
            <w:noProof/>
            <w:webHidden/>
          </w:rPr>
          <w:t>17</w:t>
        </w:r>
        <w:r>
          <w:rPr>
            <w:noProof/>
            <w:webHidden/>
          </w:rPr>
          <w:fldChar w:fldCharType="end"/>
        </w:r>
      </w:hyperlink>
    </w:p>
    <w:p w14:paraId="1FEC846D" w14:textId="61B2ADA9"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2" w:history="1">
        <w:r w:rsidRPr="005F2E28">
          <w:rPr>
            <w:rStyle w:val="Hypertextovodkaz"/>
            <w:rFonts w:cs="Arial"/>
            <w:iCs/>
            <w:noProof/>
          </w:rPr>
          <w:t>6.4.</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Informování o výlukách</w:t>
        </w:r>
        <w:r>
          <w:rPr>
            <w:noProof/>
            <w:webHidden/>
          </w:rPr>
          <w:tab/>
        </w:r>
        <w:r>
          <w:rPr>
            <w:noProof/>
            <w:webHidden/>
          </w:rPr>
          <w:fldChar w:fldCharType="begin"/>
        </w:r>
        <w:r>
          <w:rPr>
            <w:noProof/>
            <w:webHidden/>
          </w:rPr>
          <w:instrText xml:space="preserve"> PAGEREF _Toc155348322 \h </w:instrText>
        </w:r>
        <w:r>
          <w:rPr>
            <w:noProof/>
            <w:webHidden/>
          </w:rPr>
        </w:r>
        <w:r>
          <w:rPr>
            <w:noProof/>
            <w:webHidden/>
          </w:rPr>
          <w:fldChar w:fldCharType="separate"/>
        </w:r>
        <w:r>
          <w:rPr>
            <w:noProof/>
            <w:webHidden/>
          </w:rPr>
          <w:t>17</w:t>
        </w:r>
        <w:r>
          <w:rPr>
            <w:noProof/>
            <w:webHidden/>
          </w:rPr>
          <w:fldChar w:fldCharType="end"/>
        </w:r>
      </w:hyperlink>
    </w:p>
    <w:p w14:paraId="4FA1114E" w14:textId="4C3A7CBF"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3" w:history="1">
        <w:r w:rsidRPr="005F2E28">
          <w:rPr>
            <w:rStyle w:val="Hypertextovodkaz"/>
            <w:rFonts w:cs="Arial"/>
            <w:iCs/>
            <w:noProof/>
          </w:rPr>
          <w:t>6.5.</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Minimalizace výlukové činnosti</w:t>
        </w:r>
        <w:r>
          <w:rPr>
            <w:noProof/>
            <w:webHidden/>
          </w:rPr>
          <w:tab/>
        </w:r>
        <w:r>
          <w:rPr>
            <w:noProof/>
            <w:webHidden/>
          </w:rPr>
          <w:fldChar w:fldCharType="begin"/>
        </w:r>
        <w:r>
          <w:rPr>
            <w:noProof/>
            <w:webHidden/>
          </w:rPr>
          <w:instrText xml:space="preserve"> PAGEREF _Toc155348323 \h </w:instrText>
        </w:r>
        <w:r>
          <w:rPr>
            <w:noProof/>
            <w:webHidden/>
          </w:rPr>
        </w:r>
        <w:r>
          <w:rPr>
            <w:noProof/>
            <w:webHidden/>
          </w:rPr>
          <w:fldChar w:fldCharType="separate"/>
        </w:r>
        <w:r>
          <w:rPr>
            <w:noProof/>
            <w:webHidden/>
          </w:rPr>
          <w:t>17</w:t>
        </w:r>
        <w:r>
          <w:rPr>
            <w:noProof/>
            <w:webHidden/>
          </w:rPr>
          <w:fldChar w:fldCharType="end"/>
        </w:r>
      </w:hyperlink>
    </w:p>
    <w:p w14:paraId="7121B0A7" w14:textId="15263E30"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4" w:history="1">
        <w:r w:rsidRPr="005F2E28">
          <w:rPr>
            <w:rStyle w:val="Hypertextovodkaz"/>
            <w:rFonts w:cs="Arial"/>
            <w:iCs/>
            <w:noProof/>
          </w:rPr>
          <w:t>6.6.</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Součinnost dopravce</w:t>
        </w:r>
        <w:r>
          <w:rPr>
            <w:noProof/>
            <w:webHidden/>
          </w:rPr>
          <w:tab/>
        </w:r>
        <w:r>
          <w:rPr>
            <w:noProof/>
            <w:webHidden/>
          </w:rPr>
          <w:fldChar w:fldCharType="begin"/>
        </w:r>
        <w:r>
          <w:rPr>
            <w:noProof/>
            <w:webHidden/>
          </w:rPr>
          <w:instrText xml:space="preserve"> PAGEREF _Toc155348324 \h </w:instrText>
        </w:r>
        <w:r>
          <w:rPr>
            <w:noProof/>
            <w:webHidden/>
          </w:rPr>
        </w:r>
        <w:r>
          <w:rPr>
            <w:noProof/>
            <w:webHidden/>
          </w:rPr>
          <w:fldChar w:fldCharType="separate"/>
        </w:r>
        <w:r>
          <w:rPr>
            <w:noProof/>
            <w:webHidden/>
          </w:rPr>
          <w:t>18</w:t>
        </w:r>
        <w:r>
          <w:rPr>
            <w:noProof/>
            <w:webHidden/>
          </w:rPr>
          <w:fldChar w:fldCharType="end"/>
        </w:r>
      </w:hyperlink>
    </w:p>
    <w:p w14:paraId="3482F646" w14:textId="20A782FB"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25" w:history="1">
        <w:r w:rsidRPr="005F2E28">
          <w:rPr>
            <w:rStyle w:val="Hypertextovodkaz"/>
            <w:noProof/>
          </w:rPr>
          <w:t>7.</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GARANCE NÁVAZNOSTÍ, ČEKACÍch DOB a dispečerského řízení</w:t>
        </w:r>
        <w:r>
          <w:rPr>
            <w:noProof/>
            <w:webHidden/>
          </w:rPr>
          <w:tab/>
        </w:r>
        <w:r>
          <w:rPr>
            <w:noProof/>
            <w:webHidden/>
          </w:rPr>
          <w:fldChar w:fldCharType="begin"/>
        </w:r>
        <w:r>
          <w:rPr>
            <w:noProof/>
            <w:webHidden/>
          </w:rPr>
          <w:instrText xml:space="preserve"> PAGEREF _Toc155348325 \h </w:instrText>
        </w:r>
        <w:r>
          <w:rPr>
            <w:noProof/>
            <w:webHidden/>
          </w:rPr>
        </w:r>
        <w:r>
          <w:rPr>
            <w:noProof/>
            <w:webHidden/>
          </w:rPr>
          <w:fldChar w:fldCharType="separate"/>
        </w:r>
        <w:r>
          <w:rPr>
            <w:noProof/>
            <w:webHidden/>
          </w:rPr>
          <w:t>19</w:t>
        </w:r>
        <w:r>
          <w:rPr>
            <w:noProof/>
            <w:webHidden/>
          </w:rPr>
          <w:fldChar w:fldCharType="end"/>
        </w:r>
      </w:hyperlink>
    </w:p>
    <w:p w14:paraId="1F2E9BCC" w14:textId="195B78B9"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6" w:history="1">
        <w:r w:rsidRPr="005F2E28">
          <w:rPr>
            <w:rStyle w:val="Hypertextovodkaz"/>
            <w:rFonts w:cs="Arial"/>
            <w:iCs/>
            <w:noProof/>
          </w:rPr>
          <w:t>7.1.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Garance návazností IDS JMK</w:t>
        </w:r>
        <w:r>
          <w:rPr>
            <w:noProof/>
            <w:webHidden/>
          </w:rPr>
          <w:tab/>
        </w:r>
        <w:r>
          <w:rPr>
            <w:noProof/>
            <w:webHidden/>
          </w:rPr>
          <w:fldChar w:fldCharType="begin"/>
        </w:r>
        <w:r>
          <w:rPr>
            <w:noProof/>
            <w:webHidden/>
          </w:rPr>
          <w:instrText xml:space="preserve"> PAGEREF _Toc155348326 \h </w:instrText>
        </w:r>
        <w:r>
          <w:rPr>
            <w:noProof/>
            <w:webHidden/>
          </w:rPr>
        </w:r>
        <w:r>
          <w:rPr>
            <w:noProof/>
            <w:webHidden/>
          </w:rPr>
          <w:fldChar w:fldCharType="separate"/>
        </w:r>
        <w:r>
          <w:rPr>
            <w:noProof/>
            <w:webHidden/>
          </w:rPr>
          <w:t>19</w:t>
        </w:r>
        <w:r>
          <w:rPr>
            <w:noProof/>
            <w:webHidden/>
          </w:rPr>
          <w:fldChar w:fldCharType="end"/>
        </w:r>
      </w:hyperlink>
    </w:p>
    <w:p w14:paraId="5A1B95B5" w14:textId="4ED88104"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7" w:history="1">
        <w:r w:rsidRPr="005F2E28">
          <w:rPr>
            <w:rStyle w:val="Hypertextovodkaz"/>
            <w:rFonts w:cs="Arial"/>
            <w:iCs/>
            <w:noProof/>
          </w:rPr>
          <w:t>7.2.</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Centrální dispečink IDS JMK</w:t>
        </w:r>
        <w:r>
          <w:rPr>
            <w:noProof/>
            <w:webHidden/>
          </w:rPr>
          <w:tab/>
        </w:r>
        <w:r>
          <w:rPr>
            <w:noProof/>
            <w:webHidden/>
          </w:rPr>
          <w:fldChar w:fldCharType="begin"/>
        </w:r>
        <w:r>
          <w:rPr>
            <w:noProof/>
            <w:webHidden/>
          </w:rPr>
          <w:instrText xml:space="preserve"> PAGEREF _Toc155348327 \h </w:instrText>
        </w:r>
        <w:r>
          <w:rPr>
            <w:noProof/>
            <w:webHidden/>
          </w:rPr>
        </w:r>
        <w:r>
          <w:rPr>
            <w:noProof/>
            <w:webHidden/>
          </w:rPr>
          <w:fldChar w:fldCharType="separate"/>
        </w:r>
        <w:r>
          <w:rPr>
            <w:noProof/>
            <w:webHidden/>
          </w:rPr>
          <w:t>19</w:t>
        </w:r>
        <w:r>
          <w:rPr>
            <w:noProof/>
            <w:webHidden/>
          </w:rPr>
          <w:fldChar w:fldCharType="end"/>
        </w:r>
      </w:hyperlink>
    </w:p>
    <w:p w14:paraId="6F4B2E39" w14:textId="5DAF7464"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8" w:history="1">
        <w:r w:rsidRPr="005F2E28">
          <w:rPr>
            <w:rStyle w:val="Hypertextovodkaz"/>
            <w:rFonts w:cs="Arial"/>
            <w:iCs/>
            <w:noProof/>
          </w:rPr>
          <w:t>7.3.</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Dispečer Dopravce</w:t>
        </w:r>
        <w:r>
          <w:rPr>
            <w:noProof/>
            <w:webHidden/>
          </w:rPr>
          <w:tab/>
        </w:r>
        <w:r>
          <w:rPr>
            <w:noProof/>
            <w:webHidden/>
          </w:rPr>
          <w:fldChar w:fldCharType="begin"/>
        </w:r>
        <w:r>
          <w:rPr>
            <w:noProof/>
            <w:webHidden/>
          </w:rPr>
          <w:instrText xml:space="preserve"> PAGEREF _Toc155348328 \h </w:instrText>
        </w:r>
        <w:r>
          <w:rPr>
            <w:noProof/>
            <w:webHidden/>
          </w:rPr>
        </w:r>
        <w:r>
          <w:rPr>
            <w:noProof/>
            <w:webHidden/>
          </w:rPr>
          <w:fldChar w:fldCharType="separate"/>
        </w:r>
        <w:r>
          <w:rPr>
            <w:noProof/>
            <w:webHidden/>
          </w:rPr>
          <w:t>19</w:t>
        </w:r>
        <w:r>
          <w:rPr>
            <w:noProof/>
            <w:webHidden/>
          </w:rPr>
          <w:fldChar w:fldCharType="end"/>
        </w:r>
      </w:hyperlink>
    </w:p>
    <w:p w14:paraId="32392902" w14:textId="43CBB09C"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29" w:history="1">
        <w:r w:rsidRPr="005F2E28">
          <w:rPr>
            <w:rStyle w:val="Hypertextovodkaz"/>
            <w:rFonts w:cs="Arial"/>
            <w:iCs/>
            <w:noProof/>
          </w:rPr>
          <w:t>7.4.</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Pohotovostní Jednotka a strojvedoucí</w:t>
        </w:r>
        <w:r>
          <w:rPr>
            <w:noProof/>
            <w:webHidden/>
          </w:rPr>
          <w:tab/>
        </w:r>
        <w:r>
          <w:rPr>
            <w:noProof/>
            <w:webHidden/>
          </w:rPr>
          <w:fldChar w:fldCharType="begin"/>
        </w:r>
        <w:r>
          <w:rPr>
            <w:noProof/>
            <w:webHidden/>
          </w:rPr>
          <w:instrText xml:space="preserve"> PAGEREF _Toc155348329 \h </w:instrText>
        </w:r>
        <w:r>
          <w:rPr>
            <w:noProof/>
            <w:webHidden/>
          </w:rPr>
        </w:r>
        <w:r>
          <w:rPr>
            <w:noProof/>
            <w:webHidden/>
          </w:rPr>
          <w:fldChar w:fldCharType="separate"/>
        </w:r>
        <w:r>
          <w:rPr>
            <w:noProof/>
            <w:webHidden/>
          </w:rPr>
          <w:t>21</w:t>
        </w:r>
        <w:r>
          <w:rPr>
            <w:noProof/>
            <w:webHidden/>
          </w:rPr>
          <w:fldChar w:fldCharType="end"/>
        </w:r>
      </w:hyperlink>
    </w:p>
    <w:p w14:paraId="55E70592" w14:textId="11869C9D"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0" w:history="1">
        <w:r w:rsidRPr="005F2E28">
          <w:rPr>
            <w:rStyle w:val="Hypertextovodkaz"/>
            <w:rFonts w:cs="Arial"/>
            <w:iCs/>
            <w:noProof/>
          </w:rPr>
          <w:t>7.5.</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Postup v případě mimořádnosti v dopravě</w:t>
        </w:r>
        <w:r>
          <w:rPr>
            <w:noProof/>
            <w:webHidden/>
          </w:rPr>
          <w:tab/>
        </w:r>
        <w:r>
          <w:rPr>
            <w:noProof/>
            <w:webHidden/>
          </w:rPr>
          <w:fldChar w:fldCharType="begin"/>
        </w:r>
        <w:r>
          <w:rPr>
            <w:noProof/>
            <w:webHidden/>
          </w:rPr>
          <w:instrText xml:space="preserve"> PAGEREF _Toc155348330 \h </w:instrText>
        </w:r>
        <w:r>
          <w:rPr>
            <w:noProof/>
            <w:webHidden/>
          </w:rPr>
        </w:r>
        <w:r>
          <w:rPr>
            <w:noProof/>
            <w:webHidden/>
          </w:rPr>
          <w:fldChar w:fldCharType="separate"/>
        </w:r>
        <w:r>
          <w:rPr>
            <w:noProof/>
            <w:webHidden/>
          </w:rPr>
          <w:t>22</w:t>
        </w:r>
        <w:r>
          <w:rPr>
            <w:noProof/>
            <w:webHidden/>
          </w:rPr>
          <w:fldChar w:fldCharType="end"/>
        </w:r>
      </w:hyperlink>
    </w:p>
    <w:p w14:paraId="1ACD95B2" w14:textId="1B2FE292"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1" w:history="1">
        <w:r w:rsidRPr="005F2E28">
          <w:rPr>
            <w:rStyle w:val="Hypertextovodkaz"/>
            <w:rFonts w:cs="Arial"/>
            <w:iCs/>
            <w:noProof/>
          </w:rPr>
          <w:t>7.6.</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Povinnost opoždění odjezdu vlaku</w:t>
        </w:r>
        <w:r>
          <w:rPr>
            <w:noProof/>
            <w:webHidden/>
          </w:rPr>
          <w:tab/>
        </w:r>
        <w:r>
          <w:rPr>
            <w:noProof/>
            <w:webHidden/>
          </w:rPr>
          <w:fldChar w:fldCharType="begin"/>
        </w:r>
        <w:r>
          <w:rPr>
            <w:noProof/>
            <w:webHidden/>
          </w:rPr>
          <w:instrText xml:space="preserve"> PAGEREF _Toc155348331 \h </w:instrText>
        </w:r>
        <w:r>
          <w:rPr>
            <w:noProof/>
            <w:webHidden/>
          </w:rPr>
        </w:r>
        <w:r>
          <w:rPr>
            <w:noProof/>
            <w:webHidden/>
          </w:rPr>
          <w:fldChar w:fldCharType="separate"/>
        </w:r>
        <w:r>
          <w:rPr>
            <w:noProof/>
            <w:webHidden/>
          </w:rPr>
          <w:t>23</w:t>
        </w:r>
        <w:r>
          <w:rPr>
            <w:noProof/>
            <w:webHidden/>
          </w:rPr>
          <w:fldChar w:fldCharType="end"/>
        </w:r>
      </w:hyperlink>
    </w:p>
    <w:p w14:paraId="5BF49778" w14:textId="30BD5221"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2" w:history="1">
        <w:r w:rsidRPr="005F2E28">
          <w:rPr>
            <w:rStyle w:val="Hypertextovodkaz"/>
            <w:rFonts w:cs="Arial"/>
            <w:iCs/>
            <w:noProof/>
          </w:rPr>
          <w:t>7.7.</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Pokyny k operativnímu řízení</w:t>
        </w:r>
        <w:r>
          <w:rPr>
            <w:noProof/>
            <w:webHidden/>
          </w:rPr>
          <w:tab/>
        </w:r>
        <w:r>
          <w:rPr>
            <w:noProof/>
            <w:webHidden/>
          </w:rPr>
          <w:fldChar w:fldCharType="begin"/>
        </w:r>
        <w:r>
          <w:rPr>
            <w:noProof/>
            <w:webHidden/>
          </w:rPr>
          <w:instrText xml:space="preserve"> PAGEREF _Toc155348332 \h </w:instrText>
        </w:r>
        <w:r>
          <w:rPr>
            <w:noProof/>
            <w:webHidden/>
          </w:rPr>
        </w:r>
        <w:r>
          <w:rPr>
            <w:noProof/>
            <w:webHidden/>
          </w:rPr>
          <w:fldChar w:fldCharType="separate"/>
        </w:r>
        <w:r>
          <w:rPr>
            <w:noProof/>
            <w:webHidden/>
          </w:rPr>
          <w:t>23</w:t>
        </w:r>
        <w:r>
          <w:rPr>
            <w:noProof/>
            <w:webHidden/>
          </w:rPr>
          <w:fldChar w:fldCharType="end"/>
        </w:r>
      </w:hyperlink>
    </w:p>
    <w:p w14:paraId="5163AD36" w14:textId="2E684952"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3" w:history="1">
        <w:r w:rsidRPr="005F2E28">
          <w:rPr>
            <w:rStyle w:val="Hypertextovodkaz"/>
            <w:rFonts w:cs="Arial"/>
            <w:iCs/>
            <w:noProof/>
          </w:rPr>
          <w:t>7.8.</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Prodloužení časové platnosti a změna zónové platnosti jízdenky IDS JMK</w:t>
        </w:r>
        <w:r>
          <w:rPr>
            <w:noProof/>
            <w:webHidden/>
          </w:rPr>
          <w:tab/>
        </w:r>
        <w:r>
          <w:rPr>
            <w:noProof/>
            <w:webHidden/>
          </w:rPr>
          <w:fldChar w:fldCharType="begin"/>
        </w:r>
        <w:r>
          <w:rPr>
            <w:noProof/>
            <w:webHidden/>
          </w:rPr>
          <w:instrText xml:space="preserve"> PAGEREF _Toc155348333 \h </w:instrText>
        </w:r>
        <w:r>
          <w:rPr>
            <w:noProof/>
            <w:webHidden/>
          </w:rPr>
        </w:r>
        <w:r>
          <w:rPr>
            <w:noProof/>
            <w:webHidden/>
          </w:rPr>
          <w:fldChar w:fldCharType="separate"/>
        </w:r>
        <w:r>
          <w:rPr>
            <w:noProof/>
            <w:webHidden/>
          </w:rPr>
          <w:t>23</w:t>
        </w:r>
        <w:r>
          <w:rPr>
            <w:noProof/>
            <w:webHidden/>
          </w:rPr>
          <w:fldChar w:fldCharType="end"/>
        </w:r>
      </w:hyperlink>
    </w:p>
    <w:p w14:paraId="77F8C98E" w14:textId="3F082C4F"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4" w:history="1">
        <w:r w:rsidRPr="005F2E28">
          <w:rPr>
            <w:rStyle w:val="Hypertextovodkaz"/>
            <w:rFonts w:cs="Arial"/>
            <w:iCs/>
            <w:noProof/>
          </w:rPr>
          <w:t>7.9.</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Výměna vozidla na trati</w:t>
        </w:r>
        <w:r>
          <w:rPr>
            <w:noProof/>
            <w:webHidden/>
          </w:rPr>
          <w:tab/>
        </w:r>
        <w:r>
          <w:rPr>
            <w:noProof/>
            <w:webHidden/>
          </w:rPr>
          <w:fldChar w:fldCharType="begin"/>
        </w:r>
        <w:r>
          <w:rPr>
            <w:noProof/>
            <w:webHidden/>
          </w:rPr>
          <w:instrText xml:space="preserve"> PAGEREF _Toc155348334 \h </w:instrText>
        </w:r>
        <w:r>
          <w:rPr>
            <w:noProof/>
            <w:webHidden/>
          </w:rPr>
        </w:r>
        <w:r>
          <w:rPr>
            <w:noProof/>
            <w:webHidden/>
          </w:rPr>
          <w:fldChar w:fldCharType="separate"/>
        </w:r>
        <w:r>
          <w:rPr>
            <w:noProof/>
            <w:webHidden/>
          </w:rPr>
          <w:t>23</w:t>
        </w:r>
        <w:r>
          <w:rPr>
            <w:noProof/>
            <w:webHidden/>
          </w:rPr>
          <w:fldChar w:fldCharType="end"/>
        </w:r>
      </w:hyperlink>
    </w:p>
    <w:p w14:paraId="1E593DBB" w14:textId="79ABD5C5"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5" w:history="1">
        <w:r w:rsidRPr="005F2E28">
          <w:rPr>
            <w:rStyle w:val="Hypertextovodkaz"/>
            <w:rFonts w:cs="Arial"/>
            <w:iCs/>
            <w:noProof/>
          </w:rPr>
          <w:t>7.10.</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Řešení nedostatku provozuschopných vozidel</w:t>
        </w:r>
        <w:r>
          <w:rPr>
            <w:noProof/>
            <w:webHidden/>
          </w:rPr>
          <w:tab/>
        </w:r>
        <w:r>
          <w:rPr>
            <w:noProof/>
            <w:webHidden/>
          </w:rPr>
          <w:fldChar w:fldCharType="begin"/>
        </w:r>
        <w:r>
          <w:rPr>
            <w:noProof/>
            <w:webHidden/>
          </w:rPr>
          <w:instrText xml:space="preserve"> PAGEREF _Toc155348335 \h </w:instrText>
        </w:r>
        <w:r>
          <w:rPr>
            <w:noProof/>
            <w:webHidden/>
          </w:rPr>
        </w:r>
        <w:r>
          <w:rPr>
            <w:noProof/>
            <w:webHidden/>
          </w:rPr>
          <w:fldChar w:fldCharType="separate"/>
        </w:r>
        <w:r>
          <w:rPr>
            <w:noProof/>
            <w:webHidden/>
          </w:rPr>
          <w:t>24</w:t>
        </w:r>
        <w:r>
          <w:rPr>
            <w:noProof/>
            <w:webHidden/>
          </w:rPr>
          <w:fldChar w:fldCharType="end"/>
        </w:r>
      </w:hyperlink>
    </w:p>
    <w:p w14:paraId="60A1ED33" w14:textId="5A389A1A"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6" w:history="1">
        <w:r w:rsidRPr="005F2E28">
          <w:rPr>
            <w:rStyle w:val="Hypertextovodkaz"/>
            <w:rFonts w:cs="Arial"/>
            <w:iCs/>
            <w:noProof/>
          </w:rPr>
          <w:t>7.11.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Vypravení neplánované náhradní dopravy</w:t>
        </w:r>
        <w:r>
          <w:rPr>
            <w:noProof/>
            <w:webHidden/>
          </w:rPr>
          <w:tab/>
        </w:r>
        <w:r>
          <w:rPr>
            <w:noProof/>
            <w:webHidden/>
          </w:rPr>
          <w:fldChar w:fldCharType="begin"/>
        </w:r>
        <w:r>
          <w:rPr>
            <w:noProof/>
            <w:webHidden/>
          </w:rPr>
          <w:instrText xml:space="preserve"> PAGEREF _Toc155348336 \h </w:instrText>
        </w:r>
        <w:r>
          <w:rPr>
            <w:noProof/>
            <w:webHidden/>
          </w:rPr>
        </w:r>
        <w:r>
          <w:rPr>
            <w:noProof/>
            <w:webHidden/>
          </w:rPr>
          <w:fldChar w:fldCharType="separate"/>
        </w:r>
        <w:r>
          <w:rPr>
            <w:noProof/>
            <w:webHidden/>
          </w:rPr>
          <w:t>24</w:t>
        </w:r>
        <w:r>
          <w:rPr>
            <w:noProof/>
            <w:webHidden/>
          </w:rPr>
          <w:fldChar w:fldCharType="end"/>
        </w:r>
      </w:hyperlink>
    </w:p>
    <w:p w14:paraId="3F159532" w14:textId="756E1197"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7" w:history="1">
        <w:r w:rsidRPr="005F2E28">
          <w:rPr>
            <w:rStyle w:val="Hypertextovodkaz"/>
            <w:rFonts w:cs="Arial"/>
            <w:iCs/>
            <w:noProof/>
          </w:rPr>
          <w:t>7.12.</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Součinnost Dopravce</w:t>
        </w:r>
        <w:r>
          <w:rPr>
            <w:noProof/>
            <w:webHidden/>
          </w:rPr>
          <w:tab/>
        </w:r>
        <w:r>
          <w:rPr>
            <w:noProof/>
            <w:webHidden/>
          </w:rPr>
          <w:fldChar w:fldCharType="begin"/>
        </w:r>
        <w:r>
          <w:rPr>
            <w:noProof/>
            <w:webHidden/>
          </w:rPr>
          <w:instrText xml:space="preserve"> PAGEREF _Toc155348337 \h </w:instrText>
        </w:r>
        <w:r>
          <w:rPr>
            <w:noProof/>
            <w:webHidden/>
          </w:rPr>
        </w:r>
        <w:r>
          <w:rPr>
            <w:noProof/>
            <w:webHidden/>
          </w:rPr>
          <w:fldChar w:fldCharType="separate"/>
        </w:r>
        <w:r>
          <w:rPr>
            <w:noProof/>
            <w:webHidden/>
          </w:rPr>
          <w:t>24</w:t>
        </w:r>
        <w:r>
          <w:rPr>
            <w:noProof/>
            <w:webHidden/>
          </w:rPr>
          <w:fldChar w:fldCharType="end"/>
        </w:r>
      </w:hyperlink>
    </w:p>
    <w:p w14:paraId="3A096692" w14:textId="2F8A8165"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38" w:history="1">
        <w:r w:rsidRPr="005F2E28">
          <w:rPr>
            <w:rStyle w:val="Hypertextovodkaz"/>
            <w:noProof/>
          </w:rPr>
          <w:t>8.</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dopravních výkonů</w:t>
        </w:r>
        <w:r>
          <w:rPr>
            <w:noProof/>
            <w:webHidden/>
          </w:rPr>
          <w:tab/>
        </w:r>
        <w:r>
          <w:rPr>
            <w:noProof/>
            <w:webHidden/>
          </w:rPr>
          <w:fldChar w:fldCharType="begin"/>
        </w:r>
        <w:r>
          <w:rPr>
            <w:noProof/>
            <w:webHidden/>
          </w:rPr>
          <w:instrText xml:space="preserve"> PAGEREF _Toc155348338 \h </w:instrText>
        </w:r>
        <w:r>
          <w:rPr>
            <w:noProof/>
            <w:webHidden/>
          </w:rPr>
        </w:r>
        <w:r>
          <w:rPr>
            <w:noProof/>
            <w:webHidden/>
          </w:rPr>
          <w:fldChar w:fldCharType="separate"/>
        </w:r>
        <w:r>
          <w:rPr>
            <w:noProof/>
            <w:webHidden/>
          </w:rPr>
          <w:t>25</w:t>
        </w:r>
        <w:r>
          <w:rPr>
            <w:noProof/>
            <w:webHidden/>
          </w:rPr>
          <w:fldChar w:fldCharType="end"/>
        </w:r>
      </w:hyperlink>
    </w:p>
    <w:p w14:paraId="15B0CCDA" w14:textId="533EC2FF"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39" w:history="1">
        <w:r w:rsidRPr="005F2E28">
          <w:rPr>
            <w:rStyle w:val="Hypertextovodkaz"/>
            <w:rFonts w:cs="Arial"/>
            <w:iCs/>
            <w:noProof/>
          </w:rPr>
          <w:t>8.1.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Jízdní řád vydávaný Provozovatelem dráhy</w:t>
        </w:r>
        <w:r>
          <w:rPr>
            <w:noProof/>
            <w:webHidden/>
          </w:rPr>
          <w:tab/>
        </w:r>
        <w:r>
          <w:rPr>
            <w:noProof/>
            <w:webHidden/>
          </w:rPr>
          <w:fldChar w:fldCharType="begin"/>
        </w:r>
        <w:r>
          <w:rPr>
            <w:noProof/>
            <w:webHidden/>
          </w:rPr>
          <w:instrText xml:space="preserve"> PAGEREF _Toc155348339 \h </w:instrText>
        </w:r>
        <w:r>
          <w:rPr>
            <w:noProof/>
            <w:webHidden/>
          </w:rPr>
        </w:r>
        <w:r>
          <w:rPr>
            <w:noProof/>
            <w:webHidden/>
          </w:rPr>
          <w:fldChar w:fldCharType="separate"/>
        </w:r>
        <w:r>
          <w:rPr>
            <w:noProof/>
            <w:webHidden/>
          </w:rPr>
          <w:t>25</w:t>
        </w:r>
        <w:r>
          <w:rPr>
            <w:noProof/>
            <w:webHidden/>
          </w:rPr>
          <w:fldChar w:fldCharType="end"/>
        </w:r>
      </w:hyperlink>
    </w:p>
    <w:p w14:paraId="3AAF8A8E" w14:textId="699A793A"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0" w:history="1">
        <w:r w:rsidRPr="005F2E28">
          <w:rPr>
            <w:rStyle w:val="Hypertextovodkaz"/>
            <w:rFonts w:cs="Arial"/>
            <w:iCs/>
            <w:noProof/>
          </w:rPr>
          <w:t>8.2.</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Plán řazení vlaků</w:t>
        </w:r>
        <w:r>
          <w:rPr>
            <w:noProof/>
            <w:webHidden/>
          </w:rPr>
          <w:tab/>
        </w:r>
        <w:r>
          <w:rPr>
            <w:noProof/>
            <w:webHidden/>
          </w:rPr>
          <w:fldChar w:fldCharType="begin"/>
        </w:r>
        <w:r>
          <w:rPr>
            <w:noProof/>
            <w:webHidden/>
          </w:rPr>
          <w:instrText xml:space="preserve"> PAGEREF _Toc155348340 \h </w:instrText>
        </w:r>
        <w:r>
          <w:rPr>
            <w:noProof/>
            <w:webHidden/>
          </w:rPr>
        </w:r>
        <w:r>
          <w:rPr>
            <w:noProof/>
            <w:webHidden/>
          </w:rPr>
          <w:fldChar w:fldCharType="separate"/>
        </w:r>
        <w:r>
          <w:rPr>
            <w:noProof/>
            <w:webHidden/>
          </w:rPr>
          <w:t>25</w:t>
        </w:r>
        <w:r>
          <w:rPr>
            <w:noProof/>
            <w:webHidden/>
          </w:rPr>
          <w:fldChar w:fldCharType="end"/>
        </w:r>
      </w:hyperlink>
    </w:p>
    <w:p w14:paraId="7B634EBC" w14:textId="5E4A51CD"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1" w:history="1">
        <w:r w:rsidRPr="005F2E28">
          <w:rPr>
            <w:rStyle w:val="Hypertextovodkaz"/>
            <w:rFonts w:cs="Arial"/>
            <w:iCs/>
            <w:noProof/>
          </w:rPr>
          <w:t>8.3.</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Oběhy souprav</w:t>
        </w:r>
        <w:r>
          <w:rPr>
            <w:noProof/>
            <w:webHidden/>
          </w:rPr>
          <w:tab/>
        </w:r>
        <w:r>
          <w:rPr>
            <w:noProof/>
            <w:webHidden/>
          </w:rPr>
          <w:fldChar w:fldCharType="begin"/>
        </w:r>
        <w:r>
          <w:rPr>
            <w:noProof/>
            <w:webHidden/>
          </w:rPr>
          <w:instrText xml:space="preserve"> PAGEREF _Toc155348341 \h </w:instrText>
        </w:r>
        <w:r>
          <w:rPr>
            <w:noProof/>
            <w:webHidden/>
          </w:rPr>
        </w:r>
        <w:r>
          <w:rPr>
            <w:noProof/>
            <w:webHidden/>
          </w:rPr>
          <w:fldChar w:fldCharType="separate"/>
        </w:r>
        <w:r>
          <w:rPr>
            <w:noProof/>
            <w:webHidden/>
          </w:rPr>
          <w:t>25</w:t>
        </w:r>
        <w:r>
          <w:rPr>
            <w:noProof/>
            <w:webHidden/>
          </w:rPr>
          <w:fldChar w:fldCharType="end"/>
        </w:r>
      </w:hyperlink>
    </w:p>
    <w:p w14:paraId="2BD08ABE" w14:textId="4D1B8CDC"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2" w:history="1">
        <w:r w:rsidRPr="005F2E28">
          <w:rPr>
            <w:rStyle w:val="Hypertextovodkaz"/>
            <w:rFonts w:cs="Arial"/>
            <w:iCs/>
            <w:noProof/>
          </w:rPr>
          <w:t>8.4.</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Oběhy vlakového doprovodu</w:t>
        </w:r>
        <w:r>
          <w:rPr>
            <w:noProof/>
            <w:webHidden/>
          </w:rPr>
          <w:tab/>
        </w:r>
        <w:r>
          <w:rPr>
            <w:noProof/>
            <w:webHidden/>
          </w:rPr>
          <w:fldChar w:fldCharType="begin"/>
        </w:r>
        <w:r>
          <w:rPr>
            <w:noProof/>
            <w:webHidden/>
          </w:rPr>
          <w:instrText xml:space="preserve"> PAGEREF _Toc155348342 \h </w:instrText>
        </w:r>
        <w:r>
          <w:rPr>
            <w:noProof/>
            <w:webHidden/>
          </w:rPr>
        </w:r>
        <w:r>
          <w:rPr>
            <w:noProof/>
            <w:webHidden/>
          </w:rPr>
          <w:fldChar w:fldCharType="separate"/>
        </w:r>
        <w:r>
          <w:rPr>
            <w:noProof/>
            <w:webHidden/>
          </w:rPr>
          <w:t>26</w:t>
        </w:r>
        <w:r>
          <w:rPr>
            <w:noProof/>
            <w:webHidden/>
          </w:rPr>
          <w:fldChar w:fldCharType="end"/>
        </w:r>
      </w:hyperlink>
    </w:p>
    <w:p w14:paraId="7A676C05" w14:textId="589237CB"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3" w:history="1">
        <w:r w:rsidRPr="005F2E28">
          <w:rPr>
            <w:rStyle w:val="Hypertextovodkaz"/>
            <w:rFonts w:cs="Arial"/>
            <w:iCs/>
            <w:noProof/>
          </w:rPr>
          <w:t>8.5.</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Změny Plánu řazení vlaků, Oběhů souprav a Oběhů vlakového doprovodu</w:t>
        </w:r>
        <w:r>
          <w:rPr>
            <w:noProof/>
            <w:webHidden/>
          </w:rPr>
          <w:tab/>
        </w:r>
        <w:r>
          <w:rPr>
            <w:noProof/>
            <w:webHidden/>
          </w:rPr>
          <w:fldChar w:fldCharType="begin"/>
        </w:r>
        <w:r>
          <w:rPr>
            <w:noProof/>
            <w:webHidden/>
          </w:rPr>
          <w:instrText xml:space="preserve"> PAGEREF _Toc155348343 \h </w:instrText>
        </w:r>
        <w:r>
          <w:rPr>
            <w:noProof/>
            <w:webHidden/>
          </w:rPr>
        </w:r>
        <w:r>
          <w:rPr>
            <w:noProof/>
            <w:webHidden/>
          </w:rPr>
          <w:fldChar w:fldCharType="separate"/>
        </w:r>
        <w:r>
          <w:rPr>
            <w:noProof/>
            <w:webHidden/>
          </w:rPr>
          <w:t>26</w:t>
        </w:r>
        <w:r>
          <w:rPr>
            <w:noProof/>
            <w:webHidden/>
          </w:rPr>
          <w:fldChar w:fldCharType="end"/>
        </w:r>
      </w:hyperlink>
    </w:p>
    <w:p w14:paraId="6CA7E337" w14:textId="0FCA40BD"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4" w:history="1">
        <w:r w:rsidRPr="005F2E28">
          <w:rPr>
            <w:rStyle w:val="Hypertextovodkaz"/>
            <w:rFonts w:cs="Arial"/>
            <w:iCs/>
            <w:noProof/>
          </w:rPr>
          <w:t>8.6.</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Přípoje mezi vlaky</w:t>
        </w:r>
        <w:r>
          <w:rPr>
            <w:noProof/>
            <w:webHidden/>
          </w:rPr>
          <w:tab/>
        </w:r>
        <w:r>
          <w:rPr>
            <w:noProof/>
            <w:webHidden/>
          </w:rPr>
          <w:fldChar w:fldCharType="begin"/>
        </w:r>
        <w:r>
          <w:rPr>
            <w:noProof/>
            <w:webHidden/>
          </w:rPr>
          <w:instrText xml:space="preserve"> PAGEREF _Toc155348344 \h </w:instrText>
        </w:r>
        <w:r>
          <w:rPr>
            <w:noProof/>
            <w:webHidden/>
          </w:rPr>
        </w:r>
        <w:r>
          <w:rPr>
            <w:noProof/>
            <w:webHidden/>
          </w:rPr>
          <w:fldChar w:fldCharType="separate"/>
        </w:r>
        <w:r>
          <w:rPr>
            <w:noProof/>
            <w:webHidden/>
          </w:rPr>
          <w:t>26</w:t>
        </w:r>
        <w:r>
          <w:rPr>
            <w:noProof/>
            <w:webHidden/>
          </w:rPr>
          <w:fldChar w:fldCharType="end"/>
        </w:r>
      </w:hyperlink>
    </w:p>
    <w:p w14:paraId="7FC4A84B" w14:textId="170B421D"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5" w:history="1">
        <w:r w:rsidRPr="005F2E28">
          <w:rPr>
            <w:rStyle w:val="Hypertextovodkaz"/>
            <w:rFonts w:cs="Arial"/>
            <w:iCs/>
            <w:noProof/>
          </w:rPr>
          <w:t>8.7.</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Informační povinnost dopravce</w:t>
        </w:r>
        <w:r>
          <w:rPr>
            <w:noProof/>
            <w:webHidden/>
          </w:rPr>
          <w:tab/>
        </w:r>
        <w:r>
          <w:rPr>
            <w:noProof/>
            <w:webHidden/>
          </w:rPr>
          <w:fldChar w:fldCharType="begin"/>
        </w:r>
        <w:r>
          <w:rPr>
            <w:noProof/>
            <w:webHidden/>
          </w:rPr>
          <w:instrText xml:space="preserve"> PAGEREF _Toc155348345 \h </w:instrText>
        </w:r>
        <w:r>
          <w:rPr>
            <w:noProof/>
            <w:webHidden/>
          </w:rPr>
        </w:r>
        <w:r>
          <w:rPr>
            <w:noProof/>
            <w:webHidden/>
          </w:rPr>
          <w:fldChar w:fldCharType="separate"/>
        </w:r>
        <w:r>
          <w:rPr>
            <w:noProof/>
            <w:webHidden/>
          </w:rPr>
          <w:t>27</w:t>
        </w:r>
        <w:r>
          <w:rPr>
            <w:noProof/>
            <w:webHidden/>
          </w:rPr>
          <w:fldChar w:fldCharType="end"/>
        </w:r>
      </w:hyperlink>
    </w:p>
    <w:p w14:paraId="36793411" w14:textId="16B096F2"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6" w:history="1">
        <w:r w:rsidRPr="005F2E28">
          <w:rPr>
            <w:rStyle w:val="Hypertextovodkaz"/>
            <w:rFonts w:cs="Arial"/>
            <w:iCs/>
            <w:noProof/>
          </w:rPr>
          <w:t>8.8.</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Součinnost dopravce</w:t>
        </w:r>
        <w:r>
          <w:rPr>
            <w:noProof/>
            <w:webHidden/>
          </w:rPr>
          <w:tab/>
        </w:r>
        <w:r>
          <w:rPr>
            <w:noProof/>
            <w:webHidden/>
          </w:rPr>
          <w:fldChar w:fldCharType="begin"/>
        </w:r>
        <w:r>
          <w:rPr>
            <w:noProof/>
            <w:webHidden/>
          </w:rPr>
          <w:instrText xml:space="preserve"> PAGEREF _Toc155348346 \h </w:instrText>
        </w:r>
        <w:r>
          <w:rPr>
            <w:noProof/>
            <w:webHidden/>
          </w:rPr>
        </w:r>
        <w:r>
          <w:rPr>
            <w:noProof/>
            <w:webHidden/>
          </w:rPr>
          <w:fldChar w:fldCharType="separate"/>
        </w:r>
        <w:r>
          <w:rPr>
            <w:noProof/>
            <w:webHidden/>
          </w:rPr>
          <w:t>27</w:t>
        </w:r>
        <w:r>
          <w:rPr>
            <w:noProof/>
            <w:webHidden/>
          </w:rPr>
          <w:fldChar w:fldCharType="end"/>
        </w:r>
      </w:hyperlink>
    </w:p>
    <w:p w14:paraId="62CF3C87" w14:textId="4ACF64DB"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47" w:history="1">
        <w:r w:rsidRPr="005F2E28">
          <w:rPr>
            <w:rStyle w:val="Hypertextovodkaz"/>
            <w:noProof/>
          </w:rPr>
          <w:t>9.</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odbavení cestujících a prodeje jízdních dokladů</w:t>
        </w:r>
        <w:r>
          <w:rPr>
            <w:noProof/>
            <w:webHidden/>
          </w:rPr>
          <w:tab/>
        </w:r>
        <w:r>
          <w:rPr>
            <w:noProof/>
            <w:webHidden/>
          </w:rPr>
          <w:fldChar w:fldCharType="begin"/>
        </w:r>
        <w:r>
          <w:rPr>
            <w:noProof/>
            <w:webHidden/>
          </w:rPr>
          <w:instrText xml:space="preserve"> PAGEREF _Toc155348347 \h </w:instrText>
        </w:r>
        <w:r>
          <w:rPr>
            <w:noProof/>
            <w:webHidden/>
          </w:rPr>
        </w:r>
        <w:r>
          <w:rPr>
            <w:noProof/>
            <w:webHidden/>
          </w:rPr>
          <w:fldChar w:fldCharType="separate"/>
        </w:r>
        <w:r>
          <w:rPr>
            <w:noProof/>
            <w:webHidden/>
          </w:rPr>
          <w:t>28</w:t>
        </w:r>
        <w:r>
          <w:rPr>
            <w:noProof/>
            <w:webHidden/>
          </w:rPr>
          <w:fldChar w:fldCharType="end"/>
        </w:r>
      </w:hyperlink>
    </w:p>
    <w:p w14:paraId="4351E467" w14:textId="6AEB473F"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8" w:history="1">
        <w:r w:rsidRPr="005F2E28">
          <w:rPr>
            <w:rStyle w:val="Hypertextovodkaz"/>
            <w:rFonts w:cs="Arial"/>
            <w:iCs/>
            <w:noProof/>
          </w:rPr>
          <w:t>9.1.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Tarif IDS JMK a SPP IDS JMK</w:t>
        </w:r>
        <w:r>
          <w:rPr>
            <w:noProof/>
            <w:webHidden/>
          </w:rPr>
          <w:tab/>
        </w:r>
        <w:r>
          <w:rPr>
            <w:noProof/>
            <w:webHidden/>
          </w:rPr>
          <w:fldChar w:fldCharType="begin"/>
        </w:r>
        <w:r>
          <w:rPr>
            <w:noProof/>
            <w:webHidden/>
          </w:rPr>
          <w:instrText xml:space="preserve"> PAGEREF _Toc155348348 \h </w:instrText>
        </w:r>
        <w:r>
          <w:rPr>
            <w:noProof/>
            <w:webHidden/>
          </w:rPr>
        </w:r>
        <w:r>
          <w:rPr>
            <w:noProof/>
            <w:webHidden/>
          </w:rPr>
          <w:fldChar w:fldCharType="separate"/>
        </w:r>
        <w:r>
          <w:rPr>
            <w:noProof/>
            <w:webHidden/>
          </w:rPr>
          <w:t>28</w:t>
        </w:r>
        <w:r>
          <w:rPr>
            <w:noProof/>
            <w:webHidden/>
          </w:rPr>
          <w:fldChar w:fldCharType="end"/>
        </w:r>
      </w:hyperlink>
    </w:p>
    <w:p w14:paraId="37B429B2" w14:textId="7C44833B"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49" w:history="1">
        <w:r w:rsidRPr="005F2E28">
          <w:rPr>
            <w:rStyle w:val="Hypertextovodkaz"/>
            <w:rFonts w:cs="Arial"/>
            <w:iCs/>
            <w:noProof/>
          </w:rPr>
          <w:t>9.2.</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Rozšiřování IDS JMK</w:t>
        </w:r>
        <w:r>
          <w:rPr>
            <w:noProof/>
            <w:webHidden/>
          </w:rPr>
          <w:tab/>
        </w:r>
        <w:r>
          <w:rPr>
            <w:noProof/>
            <w:webHidden/>
          </w:rPr>
          <w:fldChar w:fldCharType="begin"/>
        </w:r>
        <w:r>
          <w:rPr>
            <w:noProof/>
            <w:webHidden/>
          </w:rPr>
          <w:instrText xml:space="preserve"> PAGEREF _Toc155348349 \h </w:instrText>
        </w:r>
        <w:r>
          <w:rPr>
            <w:noProof/>
            <w:webHidden/>
          </w:rPr>
        </w:r>
        <w:r>
          <w:rPr>
            <w:noProof/>
            <w:webHidden/>
          </w:rPr>
          <w:fldChar w:fldCharType="separate"/>
        </w:r>
        <w:r>
          <w:rPr>
            <w:noProof/>
            <w:webHidden/>
          </w:rPr>
          <w:t>28</w:t>
        </w:r>
        <w:r>
          <w:rPr>
            <w:noProof/>
            <w:webHidden/>
          </w:rPr>
          <w:fldChar w:fldCharType="end"/>
        </w:r>
      </w:hyperlink>
    </w:p>
    <w:p w14:paraId="15B0692F" w14:textId="36D3F7F3"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0" w:history="1">
        <w:r w:rsidRPr="005F2E28">
          <w:rPr>
            <w:rStyle w:val="Hypertextovodkaz"/>
            <w:rFonts w:cs="Arial"/>
            <w:iCs/>
            <w:noProof/>
          </w:rPr>
          <w:t>9.3.</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Způsob prodeje jízdních dokladů</w:t>
        </w:r>
        <w:r>
          <w:rPr>
            <w:noProof/>
            <w:webHidden/>
          </w:rPr>
          <w:tab/>
        </w:r>
        <w:r>
          <w:rPr>
            <w:noProof/>
            <w:webHidden/>
          </w:rPr>
          <w:fldChar w:fldCharType="begin"/>
        </w:r>
        <w:r>
          <w:rPr>
            <w:noProof/>
            <w:webHidden/>
          </w:rPr>
          <w:instrText xml:space="preserve"> PAGEREF _Toc155348350 \h </w:instrText>
        </w:r>
        <w:r>
          <w:rPr>
            <w:noProof/>
            <w:webHidden/>
          </w:rPr>
        </w:r>
        <w:r>
          <w:rPr>
            <w:noProof/>
            <w:webHidden/>
          </w:rPr>
          <w:fldChar w:fldCharType="separate"/>
        </w:r>
        <w:r>
          <w:rPr>
            <w:noProof/>
            <w:webHidden/>
          </w:rPr>
          <w:t>28</w:t>
        </w:r>
        <w:r>
          <w:rPr>
            <w:noProof/>
            <w:webHidden/>
          </w:rPr>
          <w:fldChar w:fldCharType="end"/>
        </w:r>
      </w:hyperlink>
    </w:p>
    <w:p w14:paraId="2BBFE98C" w14:textId="6278DB15"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1" w:history="1">
        <w:r w:rsidRPr="005F2E28">
          <w:rPr>
            <w:rStyle w:val="Hypertextovodkaz"/>
            <w:rFonts w:cs="Arial"/>
            <w:iCs/>
            <w:noProof/>
          </w:rPr>
          <w:t>9.4.</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Jiné tarify a smluvní přepravní podmínky</w:t>
        </w:r>
        <w:r>
          <w:rPr>
            <w:noProof/>
            <w:webHidden/>
          </w:rPr>
          <w:tab/>
        </w:r>
        <w:r>
          <w:rPr>
            <w:noProof/>
            <w:webHidden/>
          </w:rPr>
          <w:fldChar w:fldCharType="begin"/>
        </w:r>
        <w:r>
          <w:rPr>
            <w:noProof/>
            <w:webHidden/>
          </w:rPr>
          <w:instrText xml:space="preserve"> PAGEREF _Toc155348351 \h </w:instrText>
        </w:r>
        <w:r>
          <w:rPr>
            <w:noProof/>
            <w:webHidden/>
          </w:rPr>
        </w:r>
        <w:r>
          <w:rPr>
            <w:noProof/>
            <w:webHidden/>
          </w:rPr>
          <w:fldChar w:fldCharType="separate"/>
        </w:r>
        <w:r>
          <w:rPr>
            <w:noProof/>
            <w:webHidden/>
          </w:rPr>
          <w:t>28</w:t>
        </w:r>
        <w:r>
          <w:rPr>
            <w:noProof/>
            <w:webHidden/>
          </w:rPr>
          <w:fldChar w:fldCharType="end"/>
        </w:r>
      </w:hyperlink>
    </w:p>
    <w:p w14:paraId="7C6F5F8C" w14:textId="52D39BC7"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2" w:history="1">
        <w:r w:rsidRPr="005F2E28">
          <w:rPr>
            <w:rStyle w:val="Hypertextovodkaz"/>
            <w:rFonts w:cs="Arial"/>
            <w:iCs/>
            <w:noProof/>
          </w:rPr>
          <w:t>9.5.</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Uznávání jízdních dokladů</w:t>
        </w:r>
        <w:r>
          <w:rPr>
            <w:noProof/>
            <w:webHidden/>
          </w:rPr>
          <w:tab/>
        </w:r>
        <w:r>
          <w:rPr>
            <w:noProof/>
            <w:webHidden/>
          </w:rPr>
          <w:fldChar w:fldCharType="begin"/>
        </w:r>
        <w:r>
          <w:rPr>
            <w:noProof/>
            <w:webHidden/>
          </w:rPr>
          <w:instrText xml:space="preserve"> PAGEREF _Toc155348352 \h </w:instrText>
        </w:r>
        <w:r>
          <w:rPr>
            <w:noProof/>
            <w:webHidden/>
          </w:rPr>
        </w:r>
        <w:r>
          <w:rPr>
            <w:noProof/>
            <w:webHidden/>
          </w:rPr>
          <w:fldChar w:fldCharType="separate"/>
        </w:r>
        <w:r>
          <w:rPr>
            <w:noProof/>
            <w:webHidden/>
          </w:rPr>
          <w:t>29</w:t>
        </w:r>
        <w:r>
          <w:rPr>
            <w:noProof/>
            <w:webHidden/>
          </w:rPr>
          <w:fldChar w:fldCharType="end"/>
        </w:r>
      </w:hyperlink>
    </w:p>
    <w:p w14:paraId="57B166D5" w14:textId="361B64E1"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3" w:history="1">
        <w:r w:rsidRPr="005F2E28">
          <w:rPr>
            <w:rStyle w:val="Hypertextovodkaz"/>
            <w:rFonts w:cs="Arial"/>
            <w:iCs/>
            <w:noProof/>
          </w:rPr>
          <w:t>9.6.</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Prodej jízdních dokladů Dopravcem</w:t>
        </w:r>
        <w:r>
          <w:rPr>
            <w:noProof/>
            <w:webHidden/>
          </w:rPr>
          <w:tab/>
        </w:r>
        <w:r>
          <w:rPr>
            <w:noProof/>
            <w:webHidden/>
          </w:rPr>
          <w:fldChar w:fldCharType="begin"/>
        </w:r>
        <w:r>
          <w:rPr>
            <w:noProof/>
            <w:webHidden/>
          </w:rPr>
          <w:instrText xml:space="preserve"> PAGEREF _Toc155348353 \h </w:instrText>
        </w:r>
        <w:r>
          <w:rPr>
            <w:noProof/>
            <w:webHidden/>
          </w:rPr>
        </w:r>
        <w:r>
          <w:rPr>
            <w:noProof/>
            <w:webHidden/>
          </w:rPr>
          <w:fldChar w:fldCharType="separate"/>
        </w:r>
        <w:r>
          <w:rPr>
            <w:noProof/>
            <w:webHidden/>
          </w:rPr>
          <w:t>30</w:t>
        </w:r>
        <w:r>
          <w:rPr>
            <w:noProof/>
            <w:webHidden/>
          </w:rPr>
          <w:fldChar w:fldCharType="end"/>
        </w:r>
      </w:hyperlink>
    </w:p>
    <w:p w14:paraId="4BC2E5A6" w14:textId="08A08E98"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54" w:history="1">
        <w:r w:rsidRPr="005F2E28">
          <w:rPr>
            <w:rStyle w:val="Hypertextovodkaz"/>
            <w:noProof/>
          </w:rPr>
          <w:t>9.6.1.</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Prodej jízdních dokladů dopravcem</w:t>
        </w:r>
        <w:r>
          <w:rPr>
            <w:noProof/>
            <w:webHidden/>
          </w:rPr>
          <w:tab/>
        </w:r>
        <w:r>
          <w:rPr>
            <w:noProof/>
            <w:webHidden/>
          </w:rPr>
          <w:fldChar w:fldCharType="begin"/>
        </w:r>
        <w:r>
          <w:rPr>
            <w:noProof/>
            <w:webHidden/>
          </w:rPr>
          <w:instrText xml:space="preserve"> PAGEREF _Toc155348354 \h </w:instrText>
        </w:r>
        <w:r>
          <w:rPr>
            <w:noProof/>
            <w:webHidden/>
          </w:rPr>
        </w:r>
        <w:r>
          <w:rPr>
            <w:noProof/>
            <w:webHidden/>
          </w:rPr>
          <w:fldChar w:fldCharType="separate"/>
        </w:r>
        <w:r>
          <w:rPr>
            <w:noProof/>
            <w:webHidden/>
          </w:rPr>
          <w:t>30</w:t>
        </w:r>
        <w:r>
          <w:rPr>
            <w:noProof/>
            <w:webHidden/>
          </w:rPr>
          <w:fldChar w:fldCharType="end"/>
        </w:r>
      </w:hyperlink>
    </w:p>
    <w:p w14:paraId="0EF0FD34" w14:textId="3DB62C2C"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55" w:history="1">
        <w:r w:rsidRPr="005F2E28">
          <w:rPr>
            <w:rStyle w:val="Hypertextovodkaz"/>
            <w:noProof/>
          </w:rPr>
          <w:t>9.6.2.</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Pravidla prodeje jízdních dokladů u Vlakového doprovodu</w:t>
        </w:r>
        <w:r>
          <w:rPr>
            <w:noProof/>
            <w:webHidden/>
          </w:rPr>
          <w:tab/>
        </w:r>
        <w:r>
          <w:rPr>
            <w:noProof/>
            <w:webHidden/>
          </w:rPr>
          <w:fldChar w:fldCharType="begin"/>
        </w:r>
        <w:r>
          <w:rPr>
            <w:noProof/>
            <w:webHidden/>
          </w:rPr>
          <w:instrText xml:space="preserve"> PAGEREF _Toc155348355 \h </w:instrText>
        </w:r>
        <w:r>
          <w:rPr>
            <w:noProof/>
            <w:webHidden/>
          </w:rPr>
        </w:r>
        <w:r>
          <w:rPr>
            <w:noProof/>
            <w:webHidden/>
          </w:rPr>
          <w:fldChar w:fldCharType="separate"/>
        </w:r>
        <w:r>
          <w:rPr>
            <w:noProof/>
            <w:webHidden/>
          </w:rPr>
          <w:t>30</w:t>
        </w:r>
        <w:r>
          <w:rPr>
            <w:noProof/>
            <w:webHidden/>
          </w:rPr>
          <w:fldChar w:fldCharType="end"/>
        </w:r>
      </w:hyperlink>
    </w:p>
    <w:p w14:paraId="4E2E7CF2" w14:textId="124ACB0C"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56" w:history="1">
        <w:r w:rsidRPr="005F2E28">
          <w:rPr>
            <w:rStyle w:val="Hypertextovodkaz"/>
            <w:noProof/>
          </w:rPr>
          <w:t>9.6.3.</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Pravidla prodeje jízdních dokladů v prodejních místech</w:t>
        </w:r>
        <w:r>
          <w:rPr>
            <w:noProof/>
            <w:webHidden/>
          </w:rPr>
          <w:tab/>
        </w:r>
        <w:r>
          <w:rPr>
            <w:noProof/>
            <w:webHidden/>
          </w:rPr>
          <w:fldChar w:fldCharType="begin"/>
        </w:r>
        <w:r>
          <w:rPr>
            <w:noProof/>
            <w:webHidden/>
          </w:rPr>
          <w:instrText xml:space="preserve"> PAGEREF _Toc155348356 \h </w:instrText>
        </w:r>
        <w:r>
          <w:rPr>
            <w:noProof/>
            <w:webHidden/>
          </w:rPr>
        </w:r>
        <w:r>
          <w:rPr>
            <w:noProof/>
            <w:webHidden/>
          </w:rPr>
          <w:fldChar w:fldCharType="separate"/>
        </w:r>
        <w:r>
          <w:rPr>
            <w:noProof/>
            <w:webHidden/>
          </w:rPr>
          <w:t>30</w:t>
        </w:r>
        <w:r>
          <w:rPr>
            <w:noProof/>
            <w:webHidden/>
          </w:rPr>
          <w:fldChar w:fldCharType="end"/>
        </w:r>
      </w:hyperlink>
    </w:p>
    <w:p w14:paraId="687C2D93" w14:textId="19AFF25A"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7" w:history="1">
        <w:r w:rsidRPr="005F2E28">
          <w:rPr>
            <w:rStyle w:val="Hypertextovodkaz"/>
            <w:rFonts w:cs="Arial"/>
            <w:iCs/>
            <w:noProof/>
          </w:rPr>
          <w:t>9.7.</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Požadavky na prodejní, kontrolní a evidenční systém Dopravce</w:t>
        </w:r>
        <w:r>
          <w:rPr>
            <w:noProof/>
            <w:webHidden/>
          </w:rPr>
          <w:tab/>
        </w:r>
        <w:r>
          <w:rPr>
            <w:noProof/>
            <w:webHidden/>
          </w:rPr>
          <w:fldChar w:fldCharType="begin"/>
        </w:r>
        <w:r>
          <w:rPr>
            <w:noProof/>
            <w:webHidden/>
          </w:rPr>
          <w:instrText xml:space="preserve"> PAGEREF _Toc155348357 \h </w:instrText>
        </w:r>
        <w:r>
          <w:rPr>
            <w:noProof/>
            <w:webHidden/>
          </w:rPr>
        </w:r>
        <w:r>
          <w:rPr>
            <w:noProof/>
            <w:webHidden/>
          </w:rPr>
          <w:fldChar w:fldCharType="separate"/>
        </w:r>
        <w:r>
          <w:rPr>
            <w:noProof/>
            <w:webHidden/>
          </w:rPr>
          <w:t>31</w:t>
        </w:r>
        <w:r>
          <w:rPr>
            <w:noProof/>
            <w:webHidden/>
          </w:rPr>
          <w:fldChar w:fldCharType="end"/>
        </w:r>
      </w:hyperlink>
    </w:p>
    <w:p w14:paraId="7EED3C30" w14:textId="385A97A8"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58" w:history="1">
        <w:r w:rsidRPr="005F2E28">
          <w:rPr>
            <w:rStyle w:val="Hypertextovodkaz"/>
            <w:rFonts w:cs="Arial"/>
            <w:iCs/>
            <w:noProof/>
          </w:rPr>
          <w:t>9.8.</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Přepravní kontrola</w:t>
        </w:r>
        <w:r>
          <w:rPr>
            <w:noProof/>
            <w:webHidden/>
          </w:rPr>
          <w:tab/>
        </w:r>
        <w:r>
          <w:rPr>
            <w:noProof/>
            <w:webHidden/>
          </w:rPr>
          <w:fldChar w:fldCharType="begin"/>
        </w:r>
        <w:r>
          <w:rPr>
            <w:noProof/>
            <w:webHidden/>
          </w:rPr>
          <w:instrText xml:space="preserve"> PAGEREF _Toc155348358 \h </w:instrText>
        </w:r>
        <w:r>
          <w:rPr>
            <w:noProof/>
            <w:webHidden/>
          </w:rPr>
        </w:r>
        <w:r>
          <w:rPr>
            <w:noProof/>
            <w:webHidden/>
          </w:rPr>
          <w:fldChar w:fldCharType="separate"/>
        </w:r>
        <w:r>
          <w:rPr>
            <w:noProof/>
            <w:webHidden/>
          </w:rPr>
          <w:t>32</w:t>
        </w:r>
        <w:r>
          <w:rPr>
            <w:noProof/>
            <w:webHidden/>
          </w:rPr>
          <w:fldChar w:fldCharType="end"/>
        </w:r>
      </w:hyperlink>
    </w:p>
    <w:p w14:paraId="6E2AEAD5" w14:textId="418FBFE4"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59" w:history="1">
        <w:r w:rsidRPr="005F2E28">
          <w:rPr>
            <w:rStyle w:val="Hypertextovodkaz"/>
            <w:noProof/>
          </w:rPr>
          <w:t>9.8.1.</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Přepravní kontrola vykonávaná KORDIS případně Objednatelem</w:t>
        </w:r>
        <w:r>
          <w:rPr>
            <w:noProof/>
            <w:webHidden/>
          </w:rPr>
          <w:tab/>
        </w:r>
        <w:r>
          <w:rPr>
            <w:noProof/>
            <w:webHidden/>
          </w:rPr>
          <w:fldChar w:fldCharType="begin"/>
        </w:r>
        <w:r>
          <w:rPr>
            <w:noProof/>
            <w:webHidden/>
          </w:rPr>
          <w:instrText xml:space="preserve"> PAGEREF _Toc155348359 \h </w:instrText>
        </w:r>
        <w:r>
          <w:rPr>
            <w:noProof/>
            <w:webHidden/>
          </w:rPr>
        </w:r>
        <w:r>
          <w:rPr>
            <w:noProof/>
            <w:webHidden/>
          </w:rPr>
          <w:fldChar w:fldCharType="separate"/>
        </w:r>
        <w:r>
          <w:rPr>
            <w:noProof/>
            <w:webHidden/>
          </w:rPr>
          <w:t>32</w:t>
        </w:r>
        <w:r>
          <w:rPr>
            <w:noProof/>
            <w:webHidden/>
          </w:rPr>
          <w:fldChar w:fldCharType="end"/>
        </w:r>
      </w:hyperlink>
    </w:p>
    <w:p w14:paraId="7F7FCEB5" w14:textId="311283C6"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60" w:history="1">
        <w:r w:rsidRPr="005F2E28">
          <w:rPr>
            <w:rStyle w:val="Hypertextovodkaz"/>
            <w:noProof/>
          </w:rPr>
          <w:t>9.8.2.</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Přepravní kontrola vykonávaná Dopravcem</w:t>
        </w:r>
        <w:r>
          <w:rPr>
            <w:noProof/>
            <w:webHidden/>
          </w:rPr>
          <w:tab/>
        </w:r>
        <w:r>
          <w:rPr>
            <w:noProof/>
            <w:webHidden/>
          </w:rPr>
          <w:fldChar w:fldCharType="begin"/>
        </w:r>
        <w:r>
          <w:rPr>
            <w:noProof/>
            <w:webHidden/>
          </w:rPr>
          <w:instrText xml:space="preserve"> PAGEREF _Toc155348360 \h </w:instrText>
        </w:r>
        <w:r>
          <w:rPr>
            <w:noProof/>
            <w:webHidden/>
          </w:rPr>
        </w:r>
        <w:r>
          <w:rPr>
            <w:noProof/>
            <w:webHidden/>
          </w:rPr>
          <w:fldChar w:fldCharType="separate"/>
        </w:r>
        <w:r>
          <w:rPr>
            <w:noProof/>
            <w:webHidden/>
          </w:rPr>
          <w:t>33</w:t>
        </w:r>
        <w:r>
          <w:rPr>
            <w:noProof/>
            <w:webHidden/>
          </w:rPr>
          <w:fldChar w:fldCharType="end"/>
        </w:r>
      </w:hyperlink>
    </w:p>
    <w:p w14:paraId="6529F428" w14:textId="3C35DCB4"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61" w:history="1">
        <w:r w:rsidRPr="005F2E28">
          <w:rPr>
            <w:rStyle w:val="Hypertextovodkaz"/>
            <w:noProof/>
          </w:rPr>
          <w:t>9.8.3.</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Součinnost Dopravce</w:t>
        </w:r>
        <w:r>
          <w:rPr>
            <w:noProof/>
            <w:webHidden/>
          </w:rPr>
          <w:tab/>
        </w:r>
        <w:r>
          <w:rPr>
            <w:noProof/>
            <w:webHidden/>
          </w:rPr>
          <w:fldChar w:fldCharType="begin"/>
        </w:r>
        <w:r>
          <w:rPr>
            <w:noProof/>
            <w:webHidden/>
          </w:rPr>
          <w:instrText xml:space="preserve"> PAGEREF _Toc155348361 \h </w:instrText>
        </w:r>
        <w:r>
          <w:rPr>
            <w:noProof/>
            <w:webHidden/>
          </w:rPr>
        </w:r>
        <w:r>
          <w:rPr>
            <w:noProof/>
            <w:webHidden/>
          </w:rPr>
          <w:fldChar w:fldCharType="separate"/>
        </w:r>
        <w:r>
          <w:rPr>
            <w:noProof/>
            <w:webHidden/>
          </w:rPr>
          <w:t>34</w:t>
        </w:r>
        <w:r>
          <w:rPr>
            <w:noProof/>
            <w:webHidden/>
          </w:rPr>
          <w:fldChar w:fldCharType="end"/>
        </w:r>
      </w:hyperlink>
    </w:p>
    <w:p w14:paraId="15888CDB" w14:textId="53ED5503" w:rsidR="00380F70" w:rsidRDefault="00380F7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5348362" w:history="1">
        <w:r w:rsidRPr="005F2E28">
          <w:rPr>
            <w:rStyle w:val="Hypertextovodkaz"/>
            <w:noProof/>
          </w:rPr>
          <w:t>9.8.4.</w:t>
        </w:r>
        <w:r>
          <w:rPr>
            <w:rFonts w:asciiTheme="minorHAnsi" w:eastAsiaTheme="minorEastAsia" w:hAnsiTheme="minorHAnsi" w:cstheme="minorBidi"/>
            <w:i w:val="0"/>
            <w:noProof/>
            <w:kern w:val="2"/>
            <w:sz w:val="22"/>
            <w:szCs w:val="22"/>
            <w:lang w:eastAsia="cs-CZ"/>
            <w14:ligatures w14:val="standardContextual"/>
          </w:rPr>
          <w:tab/>
        </w:r>
        <w:r w:rsidRPr="005F2E28">
          <w:rPr>
            <w:rStyle w:val="Hypertextovodkaz"/>
            <w:noProof/>
          </w:rPr>
          <w:t>Technické požadavky na kontrolní zařízení</w:t>
        </w:r>
        <w:r>
          <w:rPr>
            <w:noProof/>
            <w:webHidden/>
          </w:rPr>
          <w:tab/>
        </w:r>
        <w:r>
          <w:rPr>
            <w:noProof/>
            <w:webHidden/>
          </w:rPr>
          <w:fldChar w:fldCharType="begin"/>
        </w:r>
        <w:r>
          <w:rPr>
            <w:noProof/>
            <w:webHidden/>
          </w:rPr>
          <w:instrText xml:space="preserve"> PAGEREF _Toc155348362 \h </w:instrText>
        </w:r>
        <w:r>
          <w:rPr>
            <w:noProof/>
            <w:webHidden/>
          </w:rPr>
        </w:r>
        <w:r>
          <w:rPr>
            <w:noProof/>
            <w:webHidden/>
          </w:rPr>
          <w:fldChar w:fldCharType="separate"/>
        </w:r>
        <w:r>
          <w:rPr>
            <w:noProof/>
            <w:webHidden/>
          </w:rPr>
          <w:t>34</w:t>
        </w:r>
        <w:r>
          <w:rPr>
            <w:noProof/>
            <w:webHidden/>
          </w:rPr>
          <w:fldChar w:fldCharType="end"/>
        </w:r>
      </w:hyperlink>
    </w:p>
    <w:p w14:paraId="32907DBC" w14:textId="7B784833"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3" w:history="1">
        <w:r w:rsidRPr="005F2E28">
          <w:rPr>
            <w:rStyle w:val="Hypertextovodkaz"/>
            <w:rFonts w:cs="Arial"/>
            <w:iCs/>
            <w:noProof/>
          </w:rPr>
          <w:t>9.9.</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Umožnění komisionářského prodeje</w:t>
        </w:r>
        <w:r>
          <w:rPr>
            <w:noProof/>
            <w:webHidden/>
          </w:rPr>
          <w:tab/>
        </w:r>
        <w:r>
          <w:rPr>
            <w:noProof/>
            <w:webHidden/>
          </w:rPr>
          <w:fldChar w:fldCharType="begin"/>
        </w:r>
        <w:r>
          <w:rPr>
            <w:noProof/>
            <w:webHidden/>
          </w:rPr>
          <w:instrText xml:space="preserve"> PAGEREF _Toc155348363 \h </w:instrText>
        </w:r>
        <w:r>
          <w:rPr>
            <w:noProof/>
            <w:webHidden/>
          </w:rPr>
        </w:r>
        <w:r>
          <w:rPr>
            <w:noProof/>
            <w:webHidden/>
          </w:rPr>
          <w:fldChar w:fldCharType="separate"/>
        </w:r>
        <w:r>
          <w:rPr>
            <w:noProof/>
            <w:webHidden/>
          </w:rPr>
          <w:t>36</w:t>
        </w:r>
        <w:r>
          <w:rPr>
            <w:noProof/>
            <w:webHidden/>
          </w:rPr>
          <w:fldChar w:fldCharType="end"/>
        </w:r>
      </w:hyperlink>
    </w:p>
    <w:p w14:paraId="6C345668" w14:textId="41FE2C93"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64" w:history="1">
        <w:r w:rsidRPr="005F2E28">
          <w:rPr>
            <w:rStyle w:val="Hypertextovodkaz"/>
            <w:noProof/>
          </w:rPr>
          <w:t>10.</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vlakového doprovodu a daLších pracovníků dopravce</w:t>
        </w:r>
        <w:r>
          <w:rPr>
            <w:noProof/>
            <w:webHidden/>
          </w:rPr>
          <w:tab/>
        </w:r>
        <w:r>
          <w:rPr>
            <w:noProof/>
            <w:webHidden/>
          </w:rPr>
          <w:fldChar w:fldCharType="begin"/>
        </w:r>
        <w:r>
          <w:rPr>
            <w:noProof/>
            <w:webHidden/>
          </w:rPr>
          <w:instrText xml:space="preserve"> PAGEREF _Toc155348364 \h </w:instrText>
        </w:r>
        <w:r>
          <w:rPr>
            <w:noProof/>
            <w:webHidden/>
          </w:rPr>
        </w:r>
        <w:r>
          <w:rPr>
            <w:noProof/>
            <w:webHidden/>
          </w:rPr>
          <w:fldChar w:fldCharType="separate"/>
        </w:r>
        <w:r>
          <w:rPr>
            <w:noProof/>
            <w:webHidden/>
          </w:rPr>
          <w:t>37</w:t>
        </w:r>
        <w:r>
          <w:rPr>
            <w:noProof/>
            <w:webHidden/>
          </w:rPr>
          <w:fldChar w:fldCharType="end"/>
        </w:r>
      </w:hyperlink>
    </w:p>
    <w:p w14:paraId="2EE3CE11" w14:textId="5219F14D"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5" w:history="1">
        <w:r w:rsidRPr="005F2E28">
          <w:rPr>
            <w:rStyle w:val="Hypertextovodkaz"/>
            <w:rFonts w:cs="Arial"/>
            <w:iCs/>
            <w:noProof/>
          </w:rPr>
          <w:t>10.1.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Vlakový doprovod</w:t>
        </w:r>
        <w:r>
          <w:rPr>
            <w:noProof/>
            <w:webHidden/>
          </w:rPr>
          <w:tab/>
        </w:r>
        <w:r>
          <w:rPr>
            <w:noProof/>
            <w:webHidden/>
          </w:rPr>
          <w:fldChar w:fldCharType="begin"/>
        </w:r>
        <w:r>
          <w:rPr>
            <w:noProof/>
            <w:webHidden/>
          </w:rPr>
          <w:instrText xml:space="preserve"> PAGEREF _Toc155348365 \h </w:instrText>
        </w:r>
        <w:r>
          <w:rPr>
            <w:noProof/>
            <w:webHidden/>
          </w:rPr>
        </w:r>
        <w:r>
          <w:rPr>
            <w:noProof/>
            <w:webHidden/>
          </w:rPr>
          <w:fldChar w:fldCharType="separate"/>
        </w:r>
        <w:r>
          <w:rPr>
            <w:noProof/>
            <w:webHidden/>
          </w:rPr>
          <w:t>37</w:t>
        </w:r>
        <w:r>
          <w:rPr>
            <w:noProof/>
            <w:webHidden/>
          </w:rPr>
          <w:fldChar w:fldCharType="end"/>
        </w:r>
      </w:hyperlink>
    </w:p>
    <w:p w14:paraId="7465266F" w14:textId="1017D0C8"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6" w:history="1">
        <w:r w:rsidRPr="005F2E28">
          <w:rPr>
            <w:rStyle w:val="Hypertextovodkaz"/>
            <w:rFonts w:cs="Arial"/>
            <w:iCs/>
            <w:noProof/>
          </w:rPr>
          <w:t>10.2.</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Povinnosti Vlakového doprovodu</w:t>
        </w:r>
        <w:r>
          <w:rPr>
            <w:noProof/>
            <w:webHidden/>
          </w:rPr>
          <w:tab/>
        </w:r>
        <w:r>
          <w:rPr>
            <w:noProof/>
            <w:webHidden/>
          </w:rPr>
          <w:fldChar w:fldCharType="begin"/>
        </w:r>
        <w:r>
          <w:rPr>
            <w:noProof/>
            <w:webHidden/>
          </w:rPr>
          <w:instrText xml:space="preserve"> PAGEREF _Toc155348366 \h </w:instrText>
        </w:r>
        <w:r>
          <w:rPr>
            <w:noProof/>
            <w:webHidden/>
          </w:rPr>
        </w:r>
        <w:r>
          <w:rPr>
            <w:noProof/>
            <w:webHidden/>
          </w:rPr>
          <w:fldChar w:fldCharType="separate"/>
        </w:r>
        <w:r>
          <w:rPr>
            <w:noProof/>
            <w:webHidden/>
          </w:rPr>
          <w:t>37</w:t>
        </w:r>
        <w:r>
          <w:rPr>
            <w:noProof/>
            <w:webHidden/>
          </w:rPr>
          <w:fldChar w:fldCharType="end"/>
        </w:r>
      </w:hyperlink>
    </w:p>
    <w:p w14:paraId="67805C5E" w14:textId="5E751589"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7" w:history="1">
        <w:r w:rsidRPr="005F2E28">
          <w:rPr>
            <w:rStyle w:val="Hypertextovodkaz"/>
            <w:rFonts w:cs="Arial"/>
            <w:iCs/>
            <w:noProof/>
          </w:rPr>
          <w:t>10.3.</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Povinnosti zaměstnanců prodejních míst</w:t>
        </w:r>
        <w:r>
          <w:rPr>
            <w:noProof/>
            <w:webHidden/>
          </w:rPr>
          <w:tab/>
        </w:r>
        <w:r>
          <w:rPr>
            <w:noProof/>
            <w:webHidden/>
          </w:rPr>
          <w:fldChar w:fldCharType="begin"/>
        </w:r>
        <w:r>
          <w:rPr>
            <w:noProof/>
            <w:webHidden/>
          </w:rPr>
          <w:instrText xml:space="preserve"> PAGEREF _Toc155348367 \h </w:instrText>
        </w:r>
        <w:r>
          <w:rPr>
            <w:noProof/>
            <w:webHidden/>
          </w:rPr>
        </w:r>
        <w:r>
          <w:rPr>
            <w:noProof/>
            <w:webHidden/>
          </w:rPr>
          <w:fldChar w:fldCharType="separate"/>
        </w:r>
        <w:r>
          <w:rPr>
            <w:noProof/>
            <w:webHidden/>
          </w:rPr>
          <w:t>39</w:t>
        </w:r>
        <w:r>
          <w:rPr>
            <w:noProof/>
            <w:webHidden/>
          </w:rPr>
          <w:fldChar w:fldCharType="end"/>
        </w:r>
      </w:hyperlink>
    </w:p>
    <w:p w14:paraId="42647FA7" w14:textId="586CE70A"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8" w:history="1">
        <w:r w:rsidRPr="005F2E28">
          <w:rPr>
            <w:rStyle w:val="Hypertextovodkaz"/>
            <w:rFonts w:cs="Arial"/>
            <w:iCs/>
            <w:noProof/>
          </w:rPr>
          <w:t>10.4.</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Povinnosti strojvedoucího</w:t>
        </w:r>
        <w:r>
          <w:rPr>
            <w:noProof/>
            <w:webHidden/>
          </w:rPr>
          <w:tab/>
        </w:r>
        <w:r>
          <w:rPr>
            <w:noProof/>
            <w:webHidden/>
          </w:rPr>
          <w:fldChar w:fldCharType="begin"/>
        </w:r>
        <w:r>
          <w:rPr>
            <w:noProof/>
            <w:webHidden/>
          </w:rPr>
          <w:instrText xml:space="preserve"> PAGEREF _Toc155348368 \h </w:instrText>
        </w:r>
        <w:r>
          <w:rPr>
            <w:noProof/>
            <w:webHidden/>
          </w:rPr>
        </w:r>
        <w:r>
          <w:rPr>
            <w:noProof/>
            <w:webHidden/>
          </w:rPr>
          <w:fldChar w:fldCharType="separate"/>
        </w:r>
        <w:r>
          <w:rPr>
            <w:noProof/>
            <w:webHidden/>
          </w:rPr>
          <w:t>39</w:t>
        </w:r>
        <w:r>
          <w:rPr>
            <w:noProof/>
            <w:webHidden/>
          </w:rPr>
          <w:fldChar w:fldCharType="end"/>
        </w:r>
      </w:hyperlink>
    </w:p>
    <w:p w14:paraId="24820D06" w14:textId="75EEA031"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69" w:history="1">
        <w:r w:rsidRPr="005F2E28">
          <w:rPr>
            <w:rStyle w:val="Hypertextovodkaz"/>
            <w:rFonts w:cs="Arial"/>
            <w:iCs/>
            <w:noProof/>
          </w:rPr>
          <w:t>10.5.</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Povinnosti řidičů a zaměstnanců dopravců ND</w:t>
        </w:r>
        <w:r>
          <w:rPr>
            <w:noProof/>
            <w:webHidden/>
          </w:rPr>
          <w:tab/>
        </w:r>
        <w:r>
          <w:rPr>
            <w:noProof/>
            <w:webHidden/>
          </w:rPr>
          <w:fldChar w:fldCharType="begin"/>
        </w:r>
        <w:r>
          <w:rPr>
            <w:noProof/>
            <w:webHidden/>
          </w:rPr>
          <w:instrText xml:space="preserve"> PAGEREF _Toc155348369 \h </w:instrText>
        </w:r>
        <w:r>
          <w:rPr>
            <w:noProof/>
            <w:webHidden/>
          </w:rPr>
        </w:r>
        <w:r>
          <w:rPr>
            <w:noProof/>
            <w:webHidden/>
          </w:rPr>
          <w:fldChar w:fldCharType="separate"/>
        </w:r>
        <w:r>
          <w:rPr>
            <w:noProof/>
            <w:webHidden/>
          </w:rPr>
          <w:t>40</w:t>
        </w:r>
        <w:r>
          <w:rPr>
            <w:noProof/>
            <w:webHidden/>
          </w:rPr>
          <w:fldChar w:fldCharType="end"/>
        </w:r>
      </w:hyperlink>
    </w:p>
    <w:p w14:paraId="2C3A737A" w14:textId="6C40862B"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0" w:history="1">
        <w:r w:rsidRPr="005F2E28">
          <w:rPr>
            <w:rStyle w:val="Hypertextovodkaz"/>
            <w:rFonts w:cs="Arial"/>
            <w:iCs/>
            <w:noProof/>
          </w:rPr>
          <w:t>10.6.</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Chování pracovníků</w:t>
        </w:r>
        <w:r>
          <w:rPr>
            <w:noProof/>
            <w:webHidden/>
          </w:rPr>
          <w:tab/>
        </w:r>
        <w:r>
          <w:rPr>
            <w:noProof/>
            <w:webHidden/>
          </w:rPr>
          <w:fldChar w:fldCharType="begin"/>
        </w:r>
        <w:r>
          <w:rPr>
            <w:noProof/>
            <w:webHidden/>
          </w:rPr>
          <w:instrText xml:space="preserve"> PAGEREF _Toc155348370 \h </w:instrText>
        </w:r>
        <w:r>
          <w:rPr>
            <w:noProof/>
            <w:webHidden/>
          </w:rPr>
        </w:r>
        <w:r>
          <w:rPr>
            <w:noProof/>
            <w:webHidden/>
          </w:rPr>
          <w:fldChar w:fldCharType="separate"/>
        </w:r>
        <w:r>
          <w:rPr>
            <w:noProof/>
            <w:webHidden/>
          </w:rPr>
          <w:t>40</w:t>
        </w:r>
        <w:r>
          <w:rPr>
            <w:noProof/>
            <w:webHidden/>
          </w:rPr>
          <w:fldChar w:fldCharType="end"/>
        </w:r>
      </w:hyperlink>
    </w:p>
    <w:p w14:paraId="596CD00F" w14:textId="5D0FECF1"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1" w:history="1">
        <w:r w:rsidRPr="005F2E28">
          <w:rPr>
            <w:rStyle w:val="Hypertextovodkaz"/>
            <w:rFonts w:cs="Arial"/>
            <w:iCs/>
            <w:noProof/>
          </w:rPr>
          <w:t>10.7.</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Vzhled pracovníků</w:t>
        </w:r>
        <w:r>
          <w:rPr>
            <w:noProof/>
            <w:webHidden/>
          </w:rPr>
          <w:tab/>
        </w:r>
        <w:r>
          <w:rPr>
            <w:noProof/>
            <w:webHidden/>
          </w:rPr>
          <w:fldChar w:fldCharType="begin"/>
        </w:r>
        <w:r>
          <w:rPr>
            <w:noProof/>
            <w:webHidden/>
          </w:rPr>
          <w:instrText xml:space="preserve"> PAGEREF _Toc155348371 \h </w:instrText>
        </w:r>
        <w:r>
          <w:rPr>
            <w:noProof/>
            <w:webHidden/>
          </w:rPr>
        </w:r>
        <w:r>
          <w:rPr>
            <w:noProof/>
            <w:webHidden/>
          </w:rPr>
          <w:fldChar w:fldCharType="separate"/>
        </w:r>
        <w:r>
          <w:rPr>
            <w:noProof/>
            <w:webHidden/>
          </w:rPr>
          <w:t>40</w:t>
        </w:r>
        <w:r>
          <w:rPr>
            <w:noProof/>
            <w:webHidden/>
          </w:rPr>
          <w:fldChar w:fldCharType="end"/>
        </w:r>
      </w:hyperlink>
    </w:p>
    <w:p w14:paraId="3E76A6E4" w14:textId="67BA3A55"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2" w:history="1">
        <w:r w:rsidRPr="005F2E28">
          <w:rPr>
            <w:rStyle w:val="Hypertextovodkaz"/>
            <w:rFonts w:cs="Arial"/>
            <w:iCs/>
            <w:noProof/>
          </w:rPr>
          <w:t>10.8.</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Školení zaměstnanců Dopravce</w:t>
        </w:r>
        <w:r>
          <w:rPr>
            <w:noProof/>
            <w:webHidden/>
          </w:rPr>
          <w:tab/>
        </w:r>
        <w:r>
          <w:rPr>
            <w:noProof/>
            <w:webHidden/>
          </w:rPr>
          <w:fldChar w:fldCharType="begin"/>
        </w:r>
        <w:r>
          <w:rPr>
            <w:noProof/>
            <w:webHidden/>
          </w:rPr>
          <w:instrText xml:space="preserve"> PAGEREF _Toc155348372 \h </w:instrText>
        </w:r>
        <w:r>
          <w:rPr>
            <w:noProof/>
            <w:webHidden/>
          </w:rPr>
        </w:r>
        <w:r>
          <w:rPr>
            <w:noProof/>
            <w:webHidden/>
          </w:rPr>
          <w:fldChar w:fldCharType="separate"/>
        </w:r>
        <w:r>
          <w:rPr>
            <w:noProof/>
            <w:webHidden/>
          </w:rPr>
          <w:t>41</w:t>
        </w:r>
        <w:r>
          <w:rPr>
            <w:noProof/>
            <w:webHidden/>
          </w:rPr>
          <w:fldChar w:fldCharType="end"/>
        </w:r>
      </w:hyperlink>
    </w:p>
    <w:p w14:paraId="68ED51B1" w14:textId="6385F813"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3" w:history="1">
        <w:r w:rsidRPr="005F2E28">
          <w:rPr>
            <w:rStyle w:val="Hypertextovodkaz"/>
            <w:rFonts w:cs="Arial"/>
            <w:iCs/>
            <w:noProof/>
          </w:rPr>
          <w:t>10.9.</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Bezpečnost cestujících</w:t>
        </w:r>
        <w:r>
          <w:rPr>
            <w:noProof/>
            <w:webHidden/>
          </w:rPr>
          <w:tab/>
        </w:r>
        <w:r>
          <w:rPr>
            <w:noProof/>
            <w:webHidden/>
          </w:rPr>
          <w:fldChar w:fldCharType="begin"/>
        </w:r>
        <w:r>
          <w:rPr>
            <w:noProof/>
            <w:webHidden/>
          </w:rPr>
          <w:instrText xml:space="preserve"> PAGEREF _Toc155348373 \h </w:instrText>
        </w:r>
        <w:r>
          <w:rPr>
            <w:noProof/>
            <w:webHidden/>
          </w:rPr>
        </w:r>
        <w:r>
          <w:rPr>
            <w:noProof/>
            <w:webHidden/>
          </w:rPr>
          <w:fldChar w:fldCharType="separate"/>
        </w:r>
        <w:r>
          <w:rPr>
            <w:noProof/>
            <w:webHidden/>
          </w:rPr>
          <w:t>41</w:t>
        </w:r>
        <w:r>
          <w:rPr>
            <w:noProof/>
            <w:webHidden/>
          </w:rPr>
          <w:fldChar w:fldCharType="end"/>
        </w:r>
      </w:hyperlink>
    </w:p>
    <w:p w14:paraId="7363DD79" w14:textId="60A52BEE" w:rsidR="00380F70" w:rsidRDefault="00380F70">
      <w:pPr>
        <w:pStyle w:val="Obsah2"/>
        <w:tabs>
          <w:tab w:val="left" w:pos="120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4" w:history="1">
        <w:r w:rsidRPr="005F2E28">
          <w:rPr>
            <w:rStyle w:val="Hypertextovodkaz"/>
            <w:rFonts w:cs="Arial"/>
            <w:iCs/>
            <w:noProof/>
          </w:rPr>
          <w:t>10.10.</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Realizační tým Dopravce a jeho komunikace s Objednatelem a KORDIS</w:t>
        </w:r>
        <w:r>
          <w:rPr>
            <w:noProof/>
            <w:webHidden/>
          </w:rPr>
          <w:tab/>
        </w:r>
        <w:r>
          <w:rPr>
            <w:noProof/>
            <w:webHidden/>
          </w:rPr>
          <w:fldChar w:fldCharType="begin"/>
        </w:r>
        <w:r>
          <w:rPr>
            <w:noProof/>
            <w:webHidden/>
          </w:rPr>
          <w:instrText xml:space="preserve"> PAGEREF _Toc155348374 \h </w:instrText>
        </w:r>
        <w:r>
          <w:rPr>
            <w:noProof/>
            <w:webHidden/>
          </w:rPr>
        </w:r>
        <w:r>
          <w:rPr>
            <w:noProof/>
            <w:webHidden/>
          </w:rPr>
          <w:fldChar w:fldCharType="separate"/>
        </w:r>
        <w:r>
          <w:rPr>
            <w:noProof/>
            <w:webHidden/>
          </w:rPr>
          <w:t>41</w:t>
        </w:r>
        <w:r>
          <w:rPr>
            <w:noProof/>
            <w:webHidden/>
          </w:rPr>
          <w:fldChar w:fldCharType="end"/>
        </w:r>
      </w:hyperlink>
    </w:p>
    <w:p w14:paraId="5934538E" w14:textId="6D3FD1A9"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75" w:history="1">
        <w:r w:rsidRPr="005F2E28">
          <w:rPr>
            <w:rStyle w:val="Hypertextovodkaz"/>
            <w:noProof/>
          </w:rPr>
          <w:t>11.</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přepravních a Marketingových průzkumů</w:t>
        </w:r>
        <w:r>
          <w:rPr>
            <w:noProof/>
            <w:webHidden/>
          </w:rPr>
          <w:tab/>
        </w:r>
        <w:r>
          <w:rPr>
            <w:noProof/>
            <w:webHidden/>
          </w:rPr>
          <w:fldChar w:fldCharType="begin"/>
        </w:r>
        <w:r>
          <w:rPr>
            <w:noProof/>
            <w:webHidden/>
          </w:rPr>
          <w:instrText xml:space="preserve"> PAGEREF _Toc155348375 \h </w:instrText>
        </w:r>
        <w:r>
          <w:rPr>
            <w:noProof/>
            <w:webHidden/>
          </w:rPr>
        </w:r>
        <w:r>
          <w:rPr>
            <w:noProof/>
            <w:webHidden/>
          </w:rPr>
          <w:fldChar w:fldCharType="separate"/>
        </w:r>
        <w:r>
          <w:rPr>
            <w:noProof/>
            <w:webHidden/>
          </w:rPr>
          <w:t>42</w:t>
        </w:r>
        <w:r>
          <w:rPr>
            <w:noProof/>
            <w:webHidden/>
          </w:rPr>
          <w:fldChar w:fldCharType="end"/>
        </w:r>
      </w:hyperlink>
    </w:p>
    <w:p w14:paraId="47765E4E" w14:textId="77C7BA76"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76" w:history="1">
        <w:r w:rsidRPr="005F2E28">
          <w:rPr>
            <w:rStyle w:val="Hypertextovodkaz"/>
            <w:noProof/>
          </w:rPr>
          <w:t>12.</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standard vztahU k zákazníkům</w:t>
        </w:r>
        <w:r>
          <w:rPr>
            <w:noProof/>
            <w:webHidden/>
          </w:rPr>
          <w:tab/>
        </w:r>
        <w:r>
          <w:rPr>
            <w:noProof/>
            <w:webHidden/>
          </w:rPr>
          <w:fldChar w:fldCharType="begin"/>
        </w:r>
        <w:r>
          <w:rPr>
            <w:noProof/>
            <w:webHidden/>
          </w:rPr>
          <w:instrText xml:space="preserve"> PAGEREF _Toc155348376 \h </w:instrText>
        </w:r>
        <w:r>
          <w:rPr>
            <w:noProof/>
            <w:webHidden/>
          </w:rPr>
        </w:r>
        <w:r>
          <w:rPr>
            <w:noProof/>
            <w:webHidden/>
          </w:rPr>
          <w:fldChar w:fldCharType="separate"/>
        </w:r>
        <w:r>
          <w:rPr>
            <w:noProof/>
            <w:webHidden/>
          </w:rPr>
          <w:t>42</w:t>
        </w:r>
        <w:r>
          <w:rPr>
            <w:noProof/>
            <w:webHidden/>
          </w:rPr>
          <w:fldChar w:fldCharType="end"/>
        </w:r>
      </w:hyperlink>
    </w:p>
    <w:p w14:paraId="230CA982" w14:textId="1021DBD2"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7" w:history="1">
        <w:r w:rsidRPr="005F2E28">
          <w:rPr>
            <w:rStyle w:val="Hypertextovodkaz"/>
            <w:rFonts w:cs="Arial"/>
            <w:iCs/>
            <w:noProof/>
          </w:rPr>
          <w:t>12.1.</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Přeprava handicapovaných osob a hromadných výprav</w:t>
        </w:r>
        <w:r>
          <w:rPr>
            <w:noProof/>
            <w:webHidden/>
          </w:rPr>
          <w:tab/>
        </w:r>
        <w:r>
          <w:rPr>
            <w:noProof/>
            <w:webHidden/>
          </w:rPr>
          <w:fldChar w:fldCharType="begin"/>
        </w:r>
        <w:r>
          <w:rPr>
            <w:noProof/>
            <w:webHidden/>
          </w:rPr>
          <w:instrText xml:space="preserve"> PAGEREF _Toc155348377 \h </w:instrText>
        </w:r>
        <w:r>
          <w:rPr>
            <w:noProof/>
            <w:webHidden/>
          </w:rPr>
        </w:r>
        <w:r>
          <w:rPr>
            <w:noProof/>
            <w:webHidden/>
          </w:rPr>
          <w:fldChar w:fldCharType="separate"/>
        </w:r>
        <w:r>
          <w:rPr>
            <w:noProof/>
            <w:webHidden/>
          </w:rPr>
          <w:t>42</w:t>
        </w:r>
        <w:r>
          <w:rPr>
            <w:noProof/>
            <w:webHidden/>
          </w:rPr>
          <w:fldChar w:fldCharType="end"/>
        </w:r>
      </w:hyperlink>
    </w:p>
    <w:p w14:paraId="37CFAB88" w14:textId="38934D6E"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8" w:history="1">
        <w:r w:rsidRPr="005F2E28">
          <w:rPr>
            <w:rStyle w:val="Hypertextovodkaz"/>
            <w:rFonts w:cs="Arial"/>
            <w:iCs/>
            <w:noProof/>
          </w:rPr>
          <w:t>12.2.</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Propagace a podpora využívání IDS JMK</w:t>
        </w:r>
        <w:r>
          <w:rPr>
            <w:noProof/>
            <w:webHidden/>
          </w:rPr>
          <w:tab/>
        </w:r>
        <w:r>
          <w:rPr>
            <w:noProof/>
            <w:webHidden/>
          </w:rPr>
          <w:fldChar w:fldCharType="begin"/>
        </w:r>
        <w:r>
          <w:rPr>
            <w:noProof/>
            <w:webHidden/>
          </w:rPr>
          <w:instrText xml:space="preserve"> PAGEREF _Toc155348378 \h </w:instrText>
        </w:r>
        <w:r>
          <w:rPr>
            <w:noProof/>
            <w:webHidden/>
          </w:rPr>
        </w:r>
        <w:r>
          <w:rPr>
            <w:noProof/>
            <w:webHidden/>
          </w:rPr>
          <w:fldChar w:fldCharType="separate"/>
        </w:r>
        <w:r>
          <w:rPr>
            <w:noProof/>
            <w:webHidden/>
          </w:rPr>
          <w:t>43</w:t>
        </w:r>
        <w:r>
          <w:rPr>
            <w:noProof/>
            <w:webHidden/>
          </w:rPr>
          <w:fldChar w:fldCharType="end"/>
        </w:r>
      </w:hyperlink>
    </w:p>
    <w:p w14:paraId="34F448F0" w14:textId="08B82312" w:rsidR="00380F70" w:rsidRDefault="00380F7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5348379" w:history="1">
        <w:r w:rsidRPr="005F2E28">
          <w:rPr>
            <w:rStyle w:val="Hypertextovodkaz"/>
            <w:rFonts w:cs="Arial"/>
            <w:iCs/>
            <w:noProof/>
          </w:rPr>
          <w:t>12.3.</w:t>
        </w:r>
        <w:r>
          <w:rPr>
            <w:rFonts w:asciiTheme="minorHAnsi" w:eastAsiaTheme="minorEastAsia" w:hAnsiTheme="minorHAnsi" w:cstheme="minorBidi"/>
            <w:smallCaps w:val="0"/>
            <w:noProof/>
            <w:kern w:val="2"/>
            <w:sz w:val="22"/>
            <w:szCs w:val="22"/>
            <w:lang w:eastAsia="cs-CZ"/>
            <w14:ligatures w14:val="standardContextual"/>
          </w:rPr>
          <w:tab/>
        </w:r>
        <w:r w:rsidRPr="005F2E28">
          <w:rPr>
            <w:rStyle w:val="Hypertextovodkaz"/>
            <w:noProof/>
          </w:rPr>
          <w:t>Kompenzace cestujícím</w:t>
        </w:r>
        <w:r>
          <w:rPr>
            <w:noProof/>
            <w:webHidden/>
          </w:rPr>
          <w:tab/>
        </w:r>
        <w:r>
          <w:rPr>
            <w:noProof/>
            <w:webHidden/>
          </w:rPr>
          <w:fldChar w:fldCharType="begin"/>
        </w:r>
        <w:r>
          <w:rPr>
            <w:noProof/>
            <w:webHidden/>
          </w:rPr>
          <w:instrText xml:space="preserve"> PAGEREF _Toc155348379 \h </w:instrText>
        </w:r>
        <w:r>
          <w:rPr>
            <w:noProof/>
            <w:webHidden/>
          </w:rPr>
        </w:r>
        <w:r>
          <w:rPr>
            <w:noProof/>
            <w:webHidden/>
          </w:rPr>
          <w:fldChar w:fldCharType="separate"/>
        </w:r>
        <w:r>
          <w:rPr>
            <w:noProof/>
            <w:webHidden/>
          </w:rPr>
          <w:t>44</w:t>
        </w:r>
        <w:r>
          <w:rPr>
            <w:noProof/>
            <w:webHidden/>
          </w:rPr>
          <w:fldChar w:fldCharType="end"/>
        </w:r>
      </w:hyperlink>
    </w:p>
    <w:p w14:paraId="1A9EF26F" w14:textId="2B2C0326"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80" w:history="1">
        <w:r w:rsidRPr="005F2E28">
          <w:rPr>
            <w:rStyle w:val="Hypertextovodkaz"/>
            <w:noProof/>
          </w:rPr>
          <w:t>13.</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úpravy obsahu TPSŽ</w:t>
        </w:r>
        <w:r>
          <w:rPr>
            <w:noProof/>
            <w:webHidden/>
          </w:rPr>
          <w:tab/>
        </w:r>
        <w:r>
          <w:rPr>
            <w:noProof/>
            <w:webHidden/>
          </w:rPr>
          <w:fldChar w:fldCharType="begin"/>
        </w:r>
        <w:r>
          <w:rPr>
            <w:noProof/>
            <w:webHidden/>
          </w:rPr>
          <w:instrText xml:space="preserve"> PAGEREF _Toc155348380 \h </w:instrText>
        </w:r>
        <w:r>
          <w:rPr>
            <w:noProof/>
            <w:webHidden/>
          </w:rPr>
        </w:r>
        <w:r>
          <w:rPr>
            <w:noProof/>
            <w:webHidden/>
          </w:rPr>
          <w:fldChar w:fldCharType="separate"/>
        </w:r>
        <w:r>
          <w:rPr>
            <w:noProof/>
            <w:webHidden/>
          </w:rPr>
          <w:t>44</w:t>
        </w:r>
        <w:r>
          <w:rPr>
            <w:noProof/>
            <w:webHidden/>
          </w:rPr>
          <w:fldChar w:fldCharType="end"/>
        </w:r>
      </w:hyperlink>
    </w:p>
    <w:p w14:paraId="5EC75E98" w14:textId="499006FF" w:rsidR="00380F70" w:rsidRDefault="00380F7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5348381" w:history="1">
        <w:r w:rsidRPr="005F2E28">
          <w:rPr>
            <w:rStyle w:val="Hypertextovodkaz"/>
            <w:noProof/>
          </w:rPr>
          <w:t>14.</w:t>
        </w:r>
        <w:r>
          <w:rPr>
            <w:rFonts w:asciiTheme="minorHAnsi" w:eastAsiaTheme="minorEastAsia" w:hAnsiTheme="minorHAnsi" w:cstheme="minorBidi"/>
            <w:b w:val="0"/>
            <w:caps w:val="0"/>
            <w:noProof/>
            <w:kern w:val="2"/>
            <w:sz w:val="22"/>
            <w:szCs w:val="22"/>
            <w:lang w:eastAsia="cs-CZ"/>
            <w14:ligatures w14:val="standardContextual"/>
          </w:rPr>
          <w:tab/>
        </w:r>
        <w:r w:rsidRPr="005F2E28">
          <w:rPr>
            <w:rStyle w:val="Hypertextovodkaz"/>
            <w:noProof/>
          </w:rPr>
          <w:t>Seznam příloh</w:t>
        </w:r>
        <w:r>
          <w:rPr>
            <w:noProof/>
            <w:webHidden/>
          </w:rPr>
          <w:tab/>
        </w:r>
        <w:r>
          <w:rPr>
            <w:noProof/>
            <w:webHidden/>
          </w:rPr>
          <w:fldChar w:fldCharType="begin"/>
        </w:r>
        <w:r>
          <w:rPr>
            <w:noProof/>
            <w:webHidden/>
          </w:rPr>
          <w:instrText xml:space="preserve"> PAGEREF _Toc155348381 \h </w:instrText>
        </w:r>
        <w:r>
          <w:rPr>
            <w:noProof/>
            <w:webHidden/>
          </w:rPr>
        </w:r>
        <w:r>
          <w:rPr>
            <w:noProof/>
            <w:webHidden/>
          </w:rPr>
          <w:fldChar w:fldCharType="separate"/>
        </w:r>
        <w:r>
          <w:rPr>
            <w:noProof/>
            <w:webHidden/>
          </w:rPr>
          <w:t>44</w:t>
        </w:r>
        <w:r>
          <w:rPr>
            <w:noProof/>
            <w:webHidden/>
          </w:rPr>
          <w:fldChar w:fldCharType="end"/>
        </w:r>
      </w:hyperlink>
    </w:p>
    <w:p w14:paraId="50F211A2" w14:textId="4C7E79F4" w:rsidR="00F16173" w:rsidRPr="00ED292D" w:rsidRDefault="00F16173" w:rsidP="005E1761">
      <w:r w:rsidRPr="00ED292D">
        <w:fldChar w:fldCharType="end"/>
      </w:r>
    </w:p>
    <w:p w14:paraId="719B569B" w14:textId="77777777" w:rsidR="00F16173" w:rsidRPr="00ED292D" w:rsidRDefault="00F16173" w:rsidP="005E1761">
      <w:pPr>
        <w:tabs>
          <w:tab w:val="left" w:pos="2355"/>
        </w:tabs>
      </w:pPr>
      <w:r w:rsidRPr="00ED292D">
        <w:tab/>
      </w:r>
    </w:p>
    <w:p w14:paraId="6F566195" w14:textId="77777777" w:rsidR="00F16173" w:rsidRPr="00ED292D" w:rsidRDefault="00F16173">
      <w:r w:rsidRPr="00ED292D">
        <w:br w:type="page"/>
      </w:r>
    </w:p>
    <w:p w14:paraId="5FEA72E9" w14:textId="77777777" w:rsidR="00F16173" w:rsidRPr="00ED292D" w:rsidRDefault="00F16173" w:rsidP="00617E82">
      <w:pPr>
        <w:pStyle w:val="Nadpis1"/>
      </w:pPr>
      <w:bookmarkStart w:id="1" w:name="_Ref476033782"/>
      <w:bookmarkStart w:id="2" w:name="_Ref476033795"/>
      <w:bookmarkStart w:id="3" w:name="_Ref476033815"/>
      <w:bookmarkStart w:id="4" w:name="_Toc37568513"/>
      <w:bookmarkStart w:id="5" w:name="_Toc177901355"/>
      <w:bookmarkStart w:id="6" w:name="_Toc334454463"/>
      <w:bookmarkStart w:id="7" w:name="_Toc334458294"/>
      <w:bookmarkStart w:id="8" w:name="_Toc334458496"/>
      <w:bookmarkStart w:id="9" w:name="_Toc155348287"/>
      <w:r w:rsidRPr="00ED292D">
        <w:lastRenderedPageBreak/>
        <w:t>preambule</w:t>
      </w:r>
      <w:bookmarkEnd w:id="1"/>
      <w:bookmarkEnd w:id="2"/>
      <w:bookmarkEnd w:id="3"/>
      <w:bookmarkEnd w:id="9"/>
    </w:p>
    <w:p w14:paraId="40473022" w14:textId="77777777" w:rsidR="00F16173" w:rsidRPr="00ED292D" w:rsidRDefault="00F16173" w:rsidP="00610075">
      <w:r w:rsidRPr="00ED292D">
        <w:t xml:space="preserve">Technické a provozní standardy pro </w:t>
      </w:r>
      <w:r w:rsidR="00F81FA6">
        <w:t>železnici</w:t>
      </w:r>
      <w:r w:rsidR="00034191">
        <w:t xml:space="preserve"> </w:t>
      </w:r>
      <w:r w:rsidRPr="00ED292D">
        <w:t xml:space="preserve">definují závazné požadavky a podmínky pro provozování veřejné dopravy v závazku veřejné služby na vlakových linkách IDS JMK dle Smlouvy o veřejných službách v přepravě cestujících v železniční dopravě uzavřené na základě </w:t>
      </w:r>
      <w:r w:rsidR="004C7954">
        <w:t>nabídkového</w:t>
      </w:r>
      <w:r w:rsidR="004C7954" w:rsidRPr="00ED292D">
        <w:t xml:space="preserve"> </w:t>
      </w:r>
      <w:r w:rsidRPr="00ED292D">
        <w:t>řízení.</w:t>
      </w:r>
    </w:p>
    <w:p w14:paraId="060E59E1" w14:textId="3DC94833" w:rsidR="00F16173" w:rsidRDefault="00F16173" w:rsidP="00610075"/>
    <w:p w14:paraId="6F9AB1D3" w14:textId="47A017A2" w:rsidR="00F16173" w:rsidRPr="00ED292D" w:rsidRDefault="00A63281" w:rsidP="00617E82">
      <w:pPr>
        <w:pStyle w:val="Nadpis1"/>
      </w:pPr>
      <w:bookmarkStart w:id="10" w:name="_Toc155348288"/>
      <w:r w:rsidRPr="00A63281">
        <w:t>OBECNÁ USTANOVENÍ</w:t>
      </w:r>
      <w:bookmarkEnd w:id="10"/>
    </w:p>
    <w:p w14:paraId="7917FA6E" w14:textId="77777777" w:rsidR="00A63281" w:rsidRPr="00AD17DF" w:rsidRDefault="00A63281" w:rsidP="006D2C6E">
      <w:pPr>
        <w:pStyle w:val="Nadpis2"/>
        <w:rPr>
          <w:rFonts w:ascii="Times New Roman" w:hAnsi="Times New Roman"/>
          <w:i/>
        </w:rPr>
      </w:pPr>
      <w:bookmarkStart w:id="11" w:name="_Toc27317252"/>
      <w:bookmarkStart w:id="12" w:name="_Toc37062179"/>
      <w:bookmarkStart w:id="13" w:name="_Toc239662734"/>
      <w:bookmarkStart w:id="14" w:name="_Toc155348289"/>
      <w:r w:rsidRPr="00A63281">
        <w:t>Definice</w:t>
      </w:r>
      <w:bookmarkEnd w:id="11"/>
      <w:bookmarkEnd w:id="12"/>
      <w:bookmarkEnd w:id="13"/>
      <w:bookmarkEnd w:id="14"/>
    </w:p>
    <w:p w14:paraId="7F3DDF73" w14:textId="3931BF50" w:rsidR="0029682F" w:rsidRDefault="00A63281" w:rsidP="00C52549">
      <w:r w:rsidRPr="00AD17DF">
        <w:tab/>
        <w:t xml:space="preserve">Pokud z kontextu nevyplývá něco jiného, mají </w:t>
      </w:r>
      <w:r>
        <w:t>pojmy s velkým písmem</w:t>
      </w:r>
      <w:r w:rsidRPr="00AD17DF">
        <w:t xml:space="preserve"> použité v </w:t>
      </w:r>
      <w:r>
        <w:t>tomto dokumentu</w:t>
      </w:r>
      <w:r w:rsidRPr="00AD17DF">
        <w:t xml:space="preserve"> </w:t>
      </w:r>
      <w:r>
        <w:t xml:space="preserve">a jeho přílohách </w:t>
      </w:r>
      <w:r w:rsidRPr="00AD17DF">
        <w:t>význam</w:t>
      </w:r>
      <w:r w:rsidRPr="001A1256">
        <w:t xml:space="preserve"> </w:t>
      </w:r>
      <w:r w:rsidRPr="00AD17DF">
        <w:t>definovaný</w:t>
      </w:r>
      <w:r>
        <w:t xml:space="preserve"> v </w:t>
      </w:r>
      <w:r w:rsidRPr="001A1256">
        <w:t>Přílo</w:t>
      </w:r>
      <w:r>
        <w:t>ze</w:t>
      </w:r>
      <w:r w:rsidRPr="001A1256">
        <w:t xml:space="preserve"> č. </w:t>
      </w:r>
      <w:r>
        <w:t>7</w:t>
      </w:r>
      <w:r w:rsidRPr="001A1256">
        <w:t xml:space="preserve"> Smlouvy</w:t>
      </w:r>
      <w:r>
        <w:t xml:space="preserve"> (Definice pojmů).</w:t>
      </w:r>
    </w:p>
    <w:p w14:paraId="546B4193" w14:textId="3E4C67E9" w:rsidR="00C35B3C" w:rsidRDefault="00C35B3C" w:rsidP="00C35B3C"/>
    <w:p w14:paraId="710931F3" w14:textId="31BF9060" w:rsidR="00B43BAD" w:rsidRDefault="00B43BAD" w:rsidP="00C52549"/>
    <w:p w14:paraId="03B24919" w14:textId="77777777" w:rsidR="00F16173" w:rsidRDefault="00F16173" w:rsidP="008434A4">
      <w:pPr>
        <w:pStyle w:val="Nadpis1"/>
      </w:pPr>
      <w:r w:rsidRPr="00ED292D">
        <w:br w:type="page"/>
      </w:r>
      <w:bookmarkStart w:id="15" w:name="_Toc155348290"/>
      <w:r w:rsidRPr="00ED292D">
        <w:lastRenderedPageBreak/>
        <w:t xml:space="preserve">Standard </w:t>
      </w:r>
      <w:r w:rsidRPr="00265A7F">
        <w:t>VYBAVENÍ</w:t>
      </w:r>
      <w:r w:rsidRPr="00ED292D">
        <w:t xml:space="preserve"> </w:t>
      </w:r>
      <w:bookmarkEnd w:id="4"/>
      <w:bookmarkEnd w:id="5"/>
      <w:bookmarkEnd w:id="6"/>
      <w:bookmarkEnd w:id="7"/>
      <w:bookmarkEnd w:id="8"/>
      <w:r w:rsidR="00F42F1E">
        <w:t>stanic a zastávek</w:t>
      </w:r>
      <w:bookmarkEnd w:id="15"/>
    </w:p>
    <w:p w14:paraId="78A331AF" w14:textId="0D3BA6D1" w:rsidR="004753FA" w:rsidRPr="00ED292D" w:rsidRDefault="004753FA" w:rsidP="006D2C6E">
      <w:pPr>
        <w:pStyle w:val="Nadpis2"/>
      </w:pPr>
      <w:bookmarkStart w:id="16" w:name="_Toc117683564"/>
      <w:bookmarkStart w:id="17" w:name="_Toc155348291"/>
      <w:r>
        <w:t>Jízdní</w:t>
      </w:r>
      <w:r w:rsidRPr="00ED292D">
        <w:t xml:space="preserve"> řády</w:t>
      </w:r>
      <w:bookmarkEnd w:id="16"/>
      <w:r>
        <w:t xml:space="preserve"> </w:t>
      </w:r>
      <w:r w:rsidR="004C6C3E">
        <w:t>IDS JMK</w:t>
      </w:r>
      <w:bookmarkEnd w:id="17"/>
    </w:p>
    <w:p w14:paraId="27B60FEB" w14:textId="7C216535" w:rsidR="004753FA" w:rsidRDefault="004753FA" w:rsidP="004753FA">
      <w:r w:rsidRPr="00ED292D">
        <w:t>Dopravce je povinen zajistit</w:t>
      </w:r>
      <w:r>
        <w:t xml:space="preserve"> na vlastní náklady</w:t>
      </w:r>
      <w:r w:rsidRPr="00ED292D">
        <w:t xml:space="preserve">, aby </w:t>
      </w:r>
      <w:r>
        <w:t>ve všech zastávkách dle přílohy 2 TPSŽ</w:t>
      </w:r>
      <w:r w:rsidRPr="00ED292D">
        <w:t xml:space="preserve"> byl</w:t>
      </w:r>
      <w:r>
        <w:t>a</w:t>
      </w:r>
      <w:r w:rsidRPr="00ED292D">
        <w:t xml:space="preserve"> </w:t>
      </w:r>
      <w:r>
        <w:t xml:space="preserve">na vhodném, viditelném a veřejnosti dobře přístupném místě </w:t>
      </w:r>
      <w:r w:rsidRPr="00ED292D">
        <w:t xml:space="preserve">(nejlépe v blízkosti jízdních řádů </w:t>
      </w:r>
      <w:r>
        <w:t>Provozovatele dráhy</w:t>
      </w:r>
      <w:r w:rsidRPr="00ED292D">
        <w:t xml:space="preserve">) umístěna minimálně 1 </w:t>
      </w:r>
      <w:r>
        <w:t xml:space="preserve">informační </w:t>
      </w:r>
      <w:r w:rsidRPr="00ED292D">
        <w:t xml:space="preserve">plocha </w:t>
      </w:r>
      <w:r>
        <w:t xml:space="preserve">(nejlépe </w:t>
      </w:r>
      <w:r w:rsidRPr="00ED292D">
        <w:t xml:space="preserve">vitrína nebo </w:t>
      </w:r>
      <w:proofErr w:type="spellStart"/>
      <w:r w:rsidRPr="00ED292D">
        <w:t>klaprám</w:t>
      </w:r>
      <w:proofErr w:type="spellEnd"/>
      <w:r>
        <w:t>) pro vyvěšení a zveřejnění jízdních řádů</w:t>
      </w:r>
      <w:r w:rsidR="004B6A2D">
        <w:t xml:space="preserve"> </w:t>
      </w:r>
      <w:del w:id="18" w:author="Stanislav Krčma" w:date="2024-01-04T10:01:00Z">
        <w:r w:rsidR="004B6A2D" w:rsidDel="00202B92">
          <w:delText>s</w:delText>
        </w:r>
        <w:r w:rsidDel="00202B92">
          <w:delText xml:space="preserve"> </w:delText>
        </w:r>
        <w:r w:rsidR="004B6A2D" w:rsidRPr="004B6A2D" w:rsidDel="00202B92">
          <w:delText xml:space="preserve">jízdní řád </w:delText>
        </w:r>
      </w:del>
      <w:r w:rsidR="004B6A2D" w:rsidRPr="004B6A2D">
        <w:t>s vlakovou linkou nebo vlakovými linkami</w:t>
      </w:r>
      <w:r>
        <w:t xml:space="preserve"> IDS JMK. V případě zastávek s více nástupišti je povinen tuto informační plochu zajistit a umístit rovněž na každém nástupišti</w:t>
      </w:r>
      <w:ins w:id="19" w:author="Jarolím Zdeněk" w:date="2024-01-04T12:56:00Z">
        <w:r w:rsidR="00713D69">
          <w:t>, pokud se s </w:t>
        </w:r>
      </w:ins>
      <w:ins w:id="20" w:author="Jarolím Zdeněk" w:date="2024-01-04T12:57:00Z">
        <w:r w:rsidR="00713D69">
          <w:t>KORDIS nedohodne jinak</w:t>
        </w:r>
      </w:ins>
      <w:r>
        <w:t xml:space="preserve">. Pro </w:t>
      </w:r>
      <w:r w:rsidR="004B6A2D">
        <w:t xml:space="preserve">každý </w:t>
      </w:r>
      <w:r w:rsidR="004B6A2D" w:rsidRPr="004B6A2D">
        <w:t>jízdní řád s vlakovou linkou nebo vlakovými linkami</w:t>
      </w:r>
      <w:r>
        <w:t xml:space="preserve"> je nutné počítat optimálně se čtyřmi listy A4. </w:t>
      </w:r>
    </w:p>
    <w:p w14:paraId="0E8D8244" w14:textId="4453EB51" w:rsidR="004753FA" w:rsidRPr="00ED292D" w:rsidRDefault="004753FA" w:rsidP="004753FA">
      <w:r>
        <w:t xml:space="preserve">V případě, že Dopravce </w:t>
      </w:r>
      <w:proofErr w:type="gramStart"/>
      <w:r>
        <w:t>doloží</w:t>
      </w:r>
      <w:proofErr w:type="gramEnd"/>
      <w:r>
        <w:t xml:space="preserve"> Objednateli, že Provozovatel dráhy umístění potřebných ploch neumožnil, pak je Dopravce povinen vyvolat další jednání za účasti Objednatele, případně KORDIS, Dopravce a Provozovatele dráhy, na němž bude dohodnut další postup odchylný od odstavce výše.</w:t>
      </w:r>
    </w:p>
    <w:p w14:paraId="65CB20A6" w14:textId="77777777" w:rsidR="004753FA" w:rsidRDefault="004753FA" w:rsidP="004753FA">
      <w:r w:rsidRPr="00BE2E3A">
        <w:t xml:space="preserve">Dopravce je povinen na vlastní náklady zajistit </w:t>
      </w:r>
      <w:r>
        <w:t xml:space="preserve">označení ploch pro umístění jízdních řádů IDS JMK dle vzoru dodaného KORDIS a dále je povinen zajistit jejich </w:t>
      </w:r>
      <w:r w:rsidRPr="00BE2E3A">
        <w:t>pravidelnou obnovu a údržbu</w:t>
      </w:r>
      <w:r>
        <w:t xml:space="preserve"> </w:t>
      </w:r>
      <w:r w:rsidRPr="00BE2E3A">
        <w:t xml:space="preserve">tak, aby byly </w:t>
      </w:r>
      <w:r>
        <w:t>funkční a čisté</w:t>
      </w:r>
      <w:r w:rsidRPr="00BE2E3A">
        <w:t>.</w:t>
      </w:r>
    </w:p>
    <w:p w14:paraId="3CB0781E" w14:textId="77777777" w:rsidR="004753FA" w:rsidRDefault="004753FA" w:rsidP="004753FA">
      <w:r w:rsidRPr="00ED292D">
        <w:t xml:space="preserve">Dopravce je povinen </w:t>
      </w:r>
      <w:r>
        <w:t xml:space="preserve">na vlastní náklady </w:t>
      </w:r>
      <w:r w:rsidRPr="00ED292D">
        <w:t xml:space="preserve">zajistit, aby ve všech </w:t>
      </w:r>
      <w:r>
        <w:t xml:space="preserve">informačních plochách určených pro jízdní řády IDS JMK </w:t>
      </w:r>
      <w:r w:rsidRPr="00ED292D">
        <w:t xml:space="preserve">byly vyvěšeny </w:t>
      </w:r>
      <w:r>
        <w:t xml:space="preserve">aktuální </w:t>
      </w:r>
      <w:r w:rsidRPr="00ED292D">
        <w:t xml:space="preserve">jízdní řády vlakových linek zpracované KORDIS. </w:t>
      </w:r>
      <w:r>
        <w:t>Aktuální jízdní řády předává KORDIS dopravci v elektronické formě s předstihem nejpozději 3 </w:t>
      </w:r>
      <w:r w:rsidRPr="00BE04A4">
        <w:t xml:space="preserve">pracovní </w:t>
      </w:r>
      <w:r>
        <w:t>dny před zahájením platnosti, jejich barevný tisk a vyvěšení zajišťuje Dopravce.  V případě pozdějšího dodání může být vyvěšení opožděno o dobu prodlení předání jízdních řádů ze strany KORDIS.</w:t>
      </w:r>
    </w:p>
    <w:p w14:paraId="58FCDB62" w14:textId="77777777" w:rsidR="004753FA" w:rsidRDefault="004753FA" w:rsidP="004753FA">
      <w:r w:rsidRPr="00BE2E3A">
        <w:t xml:space="preserve">Dopravce je povinen na vlastní náklady zajistit pravidelnou obnovu </w:t>
      </w:r>
      <w:r>
        <w:t>zveřejněných jízdních řádů</w:t>
      </w:r>
      <w:r w:rsidRPr="00BE2E3A">
        <w:t xml:space="preserve"> </w:t>
      </w:r>
      <w:r>
        <w:t xml:space="preserve">IDS JMK </w:t>
      </w:r>
      <w:r w:rsidRPr="00BE2E3A">
        <w:t xml:space="preserve">tak, aby byly </w:t>
      </w:r>
      <w:r>
        <w:t xml:space="preserve">funkční, čisté, </w:t>
      </w:r>
      <w:r w:rsidRPr="00BE2E3A">
        <w:t>čitelné a aktuální.</w:t>
      </w:r>
    </w:p>
    <w:p w14:paraId="77791930" w14:textId="77777777" w:rsidR="004753FA" w:rsidRDefault="004753FA" w:rsidP="004753FA">
      <w:r w:rsidRPr="00BE04A4">
        <w:t xml:space="preserve">Dopravce není oprávněn do vyhrazených ploch </w:t>
      </w:r>
      <w:r>
        <w:t xml:space="preserve">pro jízdní řády IDS JMK </w:t>
      </w:r>
      <w:r w:rsidRPr="00BE04A4">
        <w:t xml:space="preserve">umísťovat </w:t>
      </w:r>
      <w:r>
        <w:t>žádné</w:t>
      </w:r>
      <w:r w:rsidRPr="00BE04A4">
        <w:t xml:space="preserve"> materiály bez </w:t>
      </w:r>
      <w:r>
        <w:t xml:space="preserve">předchozího </w:t>
      </w:r>
      <w:r w:rsidRPr="00BE04A4">
        <w:t>souhlasu KORDIS.</w:t>
      </w:r>
    </w:p>
    <w:p w14:paraId="7BC8376D" w14:textId="77777777" w:rsidR="004753FA" w:rsidRDefault="004753FA" w:rsidP="004753FA">
      <w:r>
        <w:t>Alternativním řešením uvedené povinnosti je zastávku vybavit elektronickým zařízením umožňujícím zobrazení potřebných jízdních řádů.</w:t>
      </w:r>
    </w:p>
    <w:p w14:paraId="4B034D81" w14:textId="77777777" w:rsidR="004753FA" w:rsidRPr="00ED292D" w:rsidRDefault="004753FA" w:rsidP="006D2C6E">
      <w:pPr>
        <w:pStyle w:val="Nadpis2"/>
      </w:pPr>
      <w:bookmarkStart w:id="21" w:name="_Toc117683565"/>
      <w:bookmarkStart w:id="22" w:name="_Toc155348292"/>
      <w:r>
        <w:t>Informační</w:t>
      </w:r>
      <w:r w:rsidRPr="00ED292D">
        <w:t xml:space="preserve"> </w:t>
      </w:r>
      <w:r>
        <w:t>materiály</w:t>
      </w:r>
      <w:bookmarkEnd w:id="21"/>
      <w:bookmarkEnd w:id="22"/>
    </w:p>
    <w:p w14:paraId="58C11FE9" w14:textId="2CF4D2EB" w:rsidR="004753FA" w:rsidRDefault="004753FA" w:rsidP="004753FA">
      <w:r w:rsidRPr="00ED292D">
        <w:t>Dopravce je povinen zajistit</w:t>
      </w:r>
      <w:r>
        <w:t xml:space="preserve"> na vlastní náklady</w:t>
      </w:r>
      <w:r w:rsidRPr="00ED292D">
        <w:t xml:space="preserve">, aby </w:t>
      </w:r>
      <w:r>
        <w:t xml:space="preserve">ve všech zastávkách dle přílohy 2 TPSŽ, </w:t>
      </w:r>
      <w:r w:rsidRPr="00ED292D">
        <w:t xml:space="preserve">byla </w:t>
      </w:r>
      <w:r>
        <w:t xml:space="preserve">na viditelných a veřejnosti dobře přístupných místech </w:t>
      </w:r>
      <w:r w:rsidRPr="00ED292D">
        <w:t xml:space="preserve">umístěna minimálně 1 </w:t>
      </w:r>
      <w:r>
        <w:t xml:space="preserve">informační </w:t>
      </w:r>
      <w:r w:rsidRPr="00ED292D">
        <w:t xml:space="preserve">plocha </w:t>
      </w:r>
      <w:r>
        <w:t>(</w:t>
      </w:r>
      <w:r w:rsidRPr="00ED292D">
        <w:t xml:space="preserve">vitrína nebo </w:t>
      </w:r>
      <w:proofErr w:type="spellStart"/>
      <w:r w:rsidRPr="00ED292D">
        <w:t>klaprám</w:t>
      </w:r>
      <w:proofErr w:type="spellEnd"/>
      <w:r>
        <w:t xml:space="preserve">) o velikosti </w:t>
      </w:r>
      <w:r w:rsidR="00622A41">
        <w:t>A0</w:t>
      </w:r>
      <w:r>
        <w:t xml:space="preserve"> pro vyvěšení a zveřejnění </w:t>
      </w:r>
      <w:r w:rsidRPr="00ED292D">
        <w:t>informační</w:t>
      </w:r>
      <w:r>
        <w:t>ch</w:t>
      </w:r>
      <w:r w:rsidRPr="00ED292D">
        <w:t xml:space="preserve"> materiál</w:t>
      </w:r>
      <w:r>
        <w:t>ů</w:t>
      </w:r>
      <w:r w:rsidRPr="00ED292D">
        <w:t xml:space="preserve"> </w:t>
      </w:r>
      <w:r>
        <w:t xml:space="preserve">IDS JMK. V zastávkách s více nástupišti </w:t>
      </w:r>
      <w:r w:rsidRPr="00ED292D">
        <w:t xml:space="preserve">musí být </w:t>
      </w:r>
      <w:r>
        <w:t xml:space="preserve">minimálně 1 plocha </w:t>
      </w:r>
      <w:r w:rsidRPr="00ED292D">
        <w:t xml:space="preserve">umístěna na každém nástupišti. </w:t>
      </w:r>
      <w:r>
        <w:t xml:space="preserve">V zastávkách s čekárnou </w:t>
      </w:r>
      <w:r w:rsidRPr="0004727E">
        <w:t>musí být minimálně 1 plocha</w:t>
      </w:r>
      <w:r>
        <w:t xml:space="preserve"> umístěna ve výpravní budově.</w:t>
      </w:r>
      <w:r w:rsidRPr="00B40DF8">
        <w:t xml:space="preserve"> </w:t>
      </w:r>
      <w:r>
        <w:t xml:space="preserve">Umístění informačních ploch musí být odsouhlaseno KORDIS. </w:t>
      </w:r>
    </w:p>
    <w:p w14:paraId="03F20384" w14:textId="1ECD4909" w:rsidR="004753FA" w:rsidRPr="00ED292D" w:rsidRDefault="004753FA" w:rsidP="004753FA">
      <w:r>
        <w:t xml:space="preserve">V případě, že Dopravce </w:t>
      </w:r>
      <w:proofErr w:type="gramStart"/>
      <w:r>
        <w:t>doloží</w:t>
      </w:r>
      <w:proofErr w:type="gramEnd"/>
      <w:r>
        <w:t xml:space="preserve"> Objednateli, že Provozovatel dráhy umístění potřebných ploch neumožnila, pak je Dopravce povinen vyvolat další jednání za účasti Objednatele, případně KORDIS, Dopravce a Provozovatel dráhy, na němž bude dohodnut další postup odchylný od odstavce výše. </w:t>
      </w:r>
    </w:p>
    <w:p w14:paraId="767D9892" w14:textId="1E3EE7BB" w:rsidR="004753FA" w:rsidRDefault="004753FA" w:rsidP="004753FA">
      <w:r w:rsidRPr="00B40DF8">
        <w:t xml:space="preserve">Ve výpravních budovách </w:t>
      </w:r>
      <w:r>
        <w:t xml:space="preserve">nebo prodejních místech </w:t>
      </w:r>
      <w:r w:rsidRPr="00B40DF8">
        <w:t>zastávek</w:t>
      </w:r>
      <w:r w:rsidR="00622A41">
        <w:t xml:space="preserve"> stanovených přílohou 2 TPSŽ</w:t>
      </w:r>
      <w:r>
        <w:t xml:space="preserve"> </w:t>
      </w:r>
      <w:r w:rsidRPr="00B40DF8">
        <w:t xml:space="preserve">je Dopravce povinen zajistit umístění aspoň jednoho zařízení určeného pro umístění minimálně </w:t>
      </w:r>
      <w:r>
        <w:t>8</w:t>
      </w:r>
      <w:r w:rsidRPr="00B40DF8">
        <w:t xml:space="preserve"> druhů tištěných informačních materiálů </w:t>
      </w:r>
      <w:r>
        <w:t>(letáčků) IDS JMK p</w:t>
      </w:r>
      <w:r w:rsidRPr="00B40DF8">
        <w:t xml:space="preserve">o min. </w:t>
      </w:r>
      <w:r>
        <w:t>30</w:t>
      </w:r>
      <w:r w:rsidRPr="00B40DF8">
        <w:t xml:space="preserve"> </w:t>
      </w:r>
      <w:r>
        <w:t xml:space="preserve">kusech o rozměrech </w:t>
      </w:r>
      <w:r w:rsidRPr="00B40DF8">
        <w:t>100 x 210 mm.</w:t>
      </w:r>
      <w:r>
        <w:t xml:space="preserve"> Zařízení k umístění materiálů pořizuje dopravce. Umístění </w:t>
      </w:r>
      <w:r w:rsidR="00622A41">
        <w:t xml:space="preserve">a vzhled </w:t>
      </w:r>
      <w:r>
        <w:t>zařízení musí být odsouhlaseno KORDIS.</w:t>
      </w:r>
    </w:p>
    <w:p w14:paraId="4B530D07" w14:textId="3A977446" w:rsidR="004753FA" w:rsidRDefault="004753FA" w:rsidP="004753FA">
      <w:r w:rsidRPr="00ED292D">
        <w:t>Dopravce je povinen na vlastní náklady zajistit</w:t>
      </w:r>
      <w:r>
        <w:t xml:space="preserve"> </w:t>
      </w:r>
      <w:r w:rsidRPr="00ED292D">
        <w:t>obnovu a údržbu</w:t>
      </w:r>
      <w:r>
        <w:t xml:space="preserve"> vitrín, </w:t>
      </w:r>
      <w:proofErr w:type="spellStart"/>
      <w:r>
        <w:t>klaprámů</w:t>
      </w:r>
      <w:proofErr w:type="spellEnd"/>
      <w:r>
        <w:t xml:space="preserve"> a zařízení tak, aby byly funkční a čisté.</w:t>
      </w:r>
    </w:p>
    <w:p w14:paraId="4C27A646" w14:textId="77777777" w:rsidR="004753FA" w:rsidRDefault="004753FA" w:rsidP="004753FA">
      <w:r w:rsidRPr="009E7E54">
        <w:lastRenderedPageBreak/>
        <w:t>KORDIS stanovuje rozsah umísťovaných informačních materiálů</w:t>
      </w:r>
      <w:r>
        <w:t>,</w:t>
      </w:r>
      <w:r w:rsidRPr="009E7E54">
        <w:t xml:space="preserve"> zajišťuje jejich tisk</w:t>
      </w:r>
      <w:r>
        <w:t xml:space="preserve"> a dodání dopravci</w:t>
      </w:r>
      <w:r w:rsidRPr="009E7E54">
        <w:t xml:space="preserve">. </w:t>
      </w:r>
      <w:r w:rsidRPr="00B40DF8">
        <w:t xml:space="preserve">Aktuální </w:t>
      </w:r>
      <w:r>
        <w:t>informační materiály</w:t>
      </w:r>
      <w:r w:rsidRPr="00B40DF8">
        <w:t xml:space="preserve"> předává KORDIS dopravci v </w:t>
      </w:r>
      <w:r>
        <w:t>tištěné</w:t>
      </w:r>
      <w:r w:rsidRPr="00B40DF8">
        <w:t xml:space="preserve"> formě s předstihem nejpozději cca 3 </w:t>
      </w:r>
      <w:r>
        <w:t xml:space="preserve">pracovní </w:t>
      </w:r>
      <w:r w:rsidRPr="00B40DF8">
        <w:t xml:space="preserve">dny před </w:t>
      </w:r>
      <w:r>
        <w:t>plánovaným zveřejněním.</w:t>
      </w:r>
      <w:r w:rsidRPr="00B40DF8">
        <w:t xml:space="preserve"> V případě pozdějšího dodání může být vyvěšení odpovídajícím způsobem opožděno.</w:t>
      </w:r>
    </w:p>
    <w:p w14:paraId="2822B861" w14:textId="77777777" w:rsidR="004753FA" w:rsidRDefault="004753FA" w:rsidP="004753FA">
      <w:r w:rsidRPr="00ED292D">
        <w:t>Dopravce je povinen na vlastní náklady zajistit</w:t>
      </w:r>
      <w:r>
        <w:t xml:space="preserve"> zveřejnění</w:t>
      </w:r>
      <w:r w:rsidRPr="009E7E54">
        <w:t xml:space="preserve"> </w:t>
      </w:r>
      <w:r>
        <w:t xml:space="preserve">a obnovu </w:t>
      </w:r>
      <w:r w:rsidRPr="00ED292D">
        <w:t>informačních materiálů tak</w:t>
      </w:r>
      <w:r>
        <w:t>,</w:t>
      </w:r>
      <w:r w:rsidRPr="00ED292D">
        <w:t xml:space="preserve"> aby byly čitelné a aktuální</w:t>
      </w:r>
      <w:r>
        <w:t xml:space="preserve">, letáčky v zařízeních pro jejich umístění doplňuje min. </w:t>
      </w:r>
      <w:r w:rsidRPr="009E7E54">
        <w:t xml:space="preserve">každé 3 </w:t>
      </w:r>
      <w:r>
        <w:t xml:space="preserve">pracovní </w:t>
      </w:r>
      <w:r w:rsidRPr="009E7E54">
        <w:t>dny, pokud nestanoví KORDIS jinak</w:t>
      </w:r>
      <w:r>
        <w:t xml:space="preserve">. </w:t>
      </w:r>
      <w:r w:rsidRPr="009E7E54">
        <w:t xml:space="preserve">Pokud Dopravci dojde zásoba materiálů, je povinen </w:t>
      </w:r>
      <w:r>
        <w:t xml:space="preserve">nejpozději do sedmi dnů </w:t>
      </w:r>
      <w:r w:rsidRPr="009E7E54">
        <w:t>informovat KORDIS.</w:t>
      </w:r>
    </w:p>
    <w:p w14:paraId="570818C2" w14:textId="77777777" w:rsidR="004753FA" w:rsidRDefault="004753FA" w:rsidP="004753FA">
      <w:r w:rsidRPr="0004727E">
        <w:t xml:space="preserve">Dopravce není oprávněn do vyhrazených ploch </w:t>
      </w:r>
      <w:r>
        <w:t xml:space="preserve">a zařízení </w:t>
      </w:r>
      <w:r w:rsidRPr="0004727E">
        <w:t xml:space="preserve">umísťovat </w:t>
      </w:r>
      <w:r>
        <w:t xml:space="preserve">žádné </w:t>
      </w:r>
      <w:r w:rsidRPr="0004727E">
        <w:t xml:space="preserve">materiály bez </w:t>
      </w:r>
      <w:r>
        <w:t xml:space="preserve">předchozího </w:t>
      </w:r>
      <w:r w:rsidRPr="0004727E">
        <w:t>souhlasu KORDIS.</w:t>
      </w:r>
    </w:p>
    <w:p w14:paraId="6CAABB2B" w14:textId="77777777" w:rsidR="004753FA" w:rsidRDefault="004753FA" w:rsidP="004753FA">
      <w:r>
        <w:t>V prostoru prodejen jízdních dokladů je Dopravce povinen zajistit označení pokladen ve vzhledu dodaném či odsouhlaseném KORDIS, jehož cílem je informovat o tom, že daná prodejna prodává jízdní doklady IDS JMK.</w:t>
      </w:r>
    </w:p>
    <w:p w14:paraId="6CDB41A7" w14:textId="77777777" w:rsidR="004753FA" w:rsidRPr="00ED292D" w:rsidRDefault="004753FA" w:rsidP="006D2C6E">
      <w:pPr>
        <w:pStyle w:val="Nadpis2"/>
      </w:pPr>
      <w:bookmarkStart w:id="23" w:name="_Toc115691064"/>
      <w:bookmarkStart w:id="24" w:name="_Toc115691065"/>
      <w:bookmarkStart w:id="25" w:name="_Toc115691066"/>
      <w:bookmarkStart w:id="26" w:name="_Toc115691067"/>
      <w:bookmarkStart w:id="27" w:name="_Toc115691068"/>
      <w:bookmarkStart w:id="28" w:name="_Toc117683566"/>
      <w:bookmarkStart w:id="29" w:name="_Toc155348293"/>
      <w:bookmarkEnd w:id="23"/>
      <w:bookmarkEnd w:id="24"/>
      <w:bookmarkEnd w:id="25"/>
      <w:bookmarkEnd w:id="26"/>
      <w:bookmarkEnd w:id="27"/>
      <w:r>
        <w:t>Čekací prostor a sociální zařízení</w:t>
      </w:r>
      <w:bookmarkEnd w:id="28"/>
      <w:bookmarkEnd w:id="29"/>
    </w:p>
    <w:p w14:paraId="32728633" w14:textId="77777777" w:rsidR="004753FA" w:rsidRDefault="004753FA" w:rsidP="004753FA">
      <w:r>
        <w:t xml:space="preserve">V případě, že Dopravce nepověří KORDIS k jednání s Provozovatelem dráhy v této záležitosti, je </w:t>
      </w:r>
      <w:r w:rsidRPr="0093419D">
        <w:t xml:space="preserve">povinen </w:t>
      </w:r>
      <w:r>
        <w:t xml:space="preserve">po Provozovateli dráhy průběžně a rovněž kdykoli na výzvu Objednatele nebo KORDIS, požadovat, </w:t>
      </w:r>
      <w:proofErr w:type="gramStart"/>
      <w:r>
        <w:t>aby  minimálně</w:t>
      </w:r>
      <w:proofErr w:type="gramEnd"/>
      <w:r>
        <w:t xml:space="preserve"> na zastávkách a v časech definovaných Objednatelem </w:t>
      </w:r>
      <w:r w:rsidRPr="0093419D">
        <w:t>zajisti</w:t>
      </w:r>
      <w:r>
        <w:t>l</w:t>
      </w:r>
      <w:r w:rsidRPr="0093419D">
        <w:t xml:space="preserve"> provoz </w:t>
      </w:r>
      <w:r>
        <w:t xml:space="preserve">čekacích prostor. </w:t>
      </w:r>
      <w:r w:rsidRPr="00AD4536">
        <w:t xml:space="preserve">Vstup do </w:t>
      </w:r>
      <w:r>
        <w:t xml:space="preserve">čekacích prostor </w:t>
      </w:r>
      <w:r w:rsidRPr="00AD4536">
        <w:t>musí být bezplatný.</w:t>
      </w:r>
      <w:r>
        <w:t xml:space="preserve"> Čekací prostory a sociální zařízení </w:t>
      </w:r>
      <w:r w:rsidRPr="00ED292D">
        <w:t xml:space="preserve">nemusí být vybaveny obslužným personálem. </w:t>
      </w:r>
      <w:r>
        <w:t xml:space="preserve"> Objednatel a KORDIS mají </w:t>
      </w:r>
      <w:r w:rsidRPr="008F567C">
        <w:t>právo po Dopravci vyžadovat doložení, jak výše uvedené požadavky přenášel na Provozovatele dráhy</w:t>
      </w:r>
      <w:r>
        <w:t>.</w:t>
      </w:r>
    </w:p>
    <w:p w14:paraId="6E9326F8" w14:textId="77777777" w:rsidR="004753FA" w:rsidRPr="00ED292D" w:rsidRDefault="004753FA" w:rsidP="006D2C6E">
      <w:pPr>
        <w:pStyle w:val="Nadpis2"/>
      </w:pPr>
      <w:bookmarkStart w:id="30" w:name="_Toc115691070"/>
      <w:bookmarkStart w:id="31" w:name="_Toc117683567"/>
      <w:bookmarkStart w:id="32" w:name="_Ref141629472"/>
      <w:bookmarkStart w:id="33" w:name="_Toc155348294"/>
      <w:bookmarkEnd w:id="30"/>
      <w:r w:rsidRPr="00ED292D">
        <w:t>Vizuální informace</w:t>
      </w:r>
      <w:bookmarkEnd w:id="31"/>
      <w:bookmarkEnd w:id="32"/>
      <w:bookmarkEnd w:id="33"/>
      <w:r w:rsidRPr="00ED292D">
        <w:t xml:space="preserve"> </w:t>
      </w:r>
    </w:p>
    <w:p w14:paraId="1E4AED22" w14:textId="77777777" w:rsidR="004753FA" w:rsidRDefault="004753FA" w:rsidP="004753FA">
      <w:r>
        <w:t xml:space="preserve">V případě, že Dopravce </w:t>
      </w:r>
      <w:proofErr w:type="gramStart"/>
      <w:r>
        <w:t>nepověří</w:t>
      </w:r>
      <w:proofErr w:type="gramEnd"/>
      <w:r>
        <w:t xml:space="preserve"> KORDIS k jednání s Provozovatelem dráhy v této záležitosti, je </w:t>
      </w:r>
      <w:r w:rsidRPr="0093419D">
        <w:t xml:space="preserve">povinen </w:t>
      </w:r>
      <w:r>
        <w:t>průběžně a rovněž kdykoli na výzvu Objednatele nebo KORDIS, požadovat po Provozovateli dráhy, aby na zastávkách vybavených informačními systémy</w:t>
      </w:r>
      <w:r w:rsidRPr="00ED292D">
        <w:t xml:space="preserve"> byl</w:t>
      </w:r>
      <w:r>
        <w:t>y</w:t>
      </w:r>
      <w:r w:rsidRPr="00ED292D">
        <w:t xml:space="preserve"> </w:t>
      </w:r>
      <w:r>
        <w:t xml:space="preserve">u příjezdů a odjezdů spojů </w:t>
      </w:r>
      <w:r w:rsidRPr="00ED292D">
        <w:t>zveřej</w:t>
      </w:r>
      <w:r>
        <w:t>ňovány</w:t>
      </w:r>
      <w:r w:rsidRPr="00ED292D">
        <w:t xml:space="preserve"> informace o </w:t>
      </w:r>
      <w:r>
        <w:t xml:space="preserve">čísle </w:t>
      </w:r>
      <w:r w:rsidRPr="00ED292D">
        <w:t>linky IDS JMK</w:t>
      </w:r>
      <w:r>
        <w:t xml:space="preserve">, </w:t>
      </w:r>
      <w:proofErr w:type="spellStart"/>
      <w:r>
        <w:t>nízkopodlažnosti</w:t>
      </w:r>
      <w:proofErr w:type="spellEnd"/>
      <w:r>
        <w:t xml:space="preserve"> vlaků, vlaků s přepravou vozíčkářů a další informace stanovené Objednatelem. To se týká informačních systémů instalovaných vně i uvnitř budov. Současně je Dopravce povinen požadovat, aby místo názvu Dopravce bylo uvedeno název IDS JMK a aby nebyla zobrazována čísla vlaků kategorie Os a </w:t>
      </w:r>
      <w:proofErr w:type="spellStart"/>
      <w:r>
        <w:t>Sp</w:t>
      </w:r>
      <w:proofErr w:type="spellEnd"/>
      <w:r>
        <w:t xml:space="preserve">. </w:t>
      </w:r>
    </w:p>
    <w:p w14:paraId="3B7800B4" w14:textId="77777777" w:rsidR="004753FA" w:rsidRDefault="004753FA" w:rsidP="004753FA">
      <w:r>
        <w:t xml:space="preserve">Objednatel a KORDIS mají </w:t>
      </w:r>
      <w:r w:rsidRPr="008F567C">
        <w:t>právo po Dopravci vyžadovat doložení, jak výše uvedené požadavky přenášel na Provozovatele dráhy</w:t>
      </w:r>
      <w:r>
        <w:t>.</w:t>
      </w:r>
    </w:p>
    <w:p w14:paraId="05BFBA95" w14:textId="77777777" w:rsidR="004753FA" w:rsidRDefault="004753FA" w:rsidP="004753FA">
      <w:r>
        <w:t xml:space="preserve">V případě, že v zastávkách </w:t>
      </w:r>
      <w:r w:rsidRPr="00ED292D">
        <w:t xml:space="preserve">vybavených elektronickými informačními panely (ELP) </w:t>
      </w:r>
      <w:r>
        <w:t xml:space="preserve">a validátory </w:t>
      </w:r>
      <w:r w:rsidRPr="00ED292D">
        <w:t xml:space="preserve">spravovanými KORDIS </w:t>
      </w:r>
      <w:r>
        <w:t>D</w:t>
      </w:r>
      <w:r w:rsidRPr="00ED292D">
        <w:t xml:space="preserve">opravce </w:t>
      </w:r>
      <w:r>
        <w:t>zjistí nebo bude upozorněn, že jsou neprovozuschopné či poškozené je povinen o tom bezodkladně uvědomit KORDIS.</w:t>
      </w:r>
    </w:p>
    <w:p w14:paraId="27659AA8" w14:textId="77777777" w:rsidR="004753FA" w:rsidRDefault="004753FA" w:rsidP="006D2C6E">
      <w:pPr>
        <w:pStyle w:val="Nadpis2"/>
      </w:pPr>
      <w:bookmarkStart w:id="34" w:name="_Toc115691072"/>
      <w:bookmarkStart w:id="35" w:name="_Toc117683568"/>
      <w:bookmarkStart w:id="36" w:name="_Ref141629486"/>
      <w:bookmarkStart w:id="37" w:name="_Toc155348295"/>
      <w:bookmarkEnd w:id="34"/>
      <w:r w:rsidRPr="00ED292D">
        <w:t>Zvukov</w:t>
      </w:r>
      <w:r>
        <w:t>á</w:t>
      </w:r>
      <w:r w:rsidRPr="00ED292D">
        <w:t xml:space="preserve"> hlášení</w:t>
      </w:r>
      <w:bookmarkEnd w:id="35"/>
      <w:bookmarkEnd w:id="36"/>
      <w:bookmarkEnd w:id="37"/>
      <w:r w:rsidRPr="00ED292D">
        <w:t xml:space="preserve"> </w:t>
      </w:r>
    </w:p>
    <w:p w14:paraId="7FEADF2B" w14:textId="77777777" w:rsidR="004753FA" w:rsidRDefault="004753FA" w:rsidP="004753FA">
      <w:r>
        <w:t xml:space="preserve">V případě, že Dopravce </w:t>
      </w:r>
      <w:proofErr w:type="gramStart"/>
      <w:r>
        <w:t>nepověří</w:t>
      </w:r>
      <w:proofErr w:type="gramEnd"/>
      <w:r>
        <w:t xml:space="preserve"> KORDIS k jednání s Provozovatelem dráhy v této záležitosti, je povinen průběžně a rovněž kdykoli na výzvu Objednatele nebo KORDIS, požadovat po Provozovateli dráhy, aby v zastávkách bylo funkční </w:t>
      </w:r>
      <w:r w:rsidRPr="00AD4536">
        <w:t xml:space="preserve">zvukové hlášení </w:t>
      </w:r>
      <w:r>
        <w:t xml:space="preserve">o </w:t>
      </w:r>
      <w:r w:rsidRPr="00AD4536">
        <w:t>odjezd</w:t>
      </w:r>
      <w:r>
        <w:t>ech</w:t>
      </w:r>
      <w:r w:rsidRPr="00AD4536">
        <w:t xml:space="preserve"> vlaků</w:t>
      </w:r>
      <w:r>
        <w:t xml:space="preserve"> a informace a pokyny v případě mimořádných událostí</w:t>
      </w:r>
      <w:r w:rsidRPr="00AD4536">
        <w:t xml:space="preserve">. Součástí zvukového hlášení musí být číslo linky IDS JMK. Dopravce </w:t>
      </w:r>
      <w:r>
        <w:t xml:space="preserve">je </w:t>
      </w:r>
      <w:r w:rsidRPr="00AD4536">
        <w:t xml:space="preserve">povinen u </w:t>
      </w:r>
      <w:r>
        <w:t>P</w:t>
      </w:r>
      <w:r w:rsidRPr="00AD4536">
        <w:t>rovozo</w:t>
      </w:r>
      <w:r>
        <w:t xml:space="preserve">vatele dráhy požadovat, aby místo názvu Dopravce byl hlášen název IDS JMK a dále požadovat </w:t>
      </w:r>
      <w:r w:rsidRPr="00AD4536">
        <w:t xml:space="preserve">zrušení zvukových hlášení o příjezdech vlaků a </w:t>
      </w:r>
      <w:r>
        <w:t xml:space="preserve">o </w:t>
      </w:r>
      <w:r w:rsidRPr="00AD4536">
        <w:t xml:space="preserve">číslech osobních </w:t>
      </w:r>
      <w:r>
        <w:t xml:space="preserve">a spěšných </w:t>
      </w:r>
      <w:r w:rsidRPr="00AD4536">
        <w:t>vlaků. Obsah požadovaného zvukového hlášení definuje KORDIS v souladu s platnými předpisy.</w:t>
      </w:r>
    </w:p>
    <w:p w14:paraId="7080610A" w14:textId="77777777" w:rsidR="004753FA" w:rsidRDefault="004753FA" w:rsidP="004753FA">
      <w:r>
        <w:t xml:space="preserve">Objednatel a KORDIS mají </w:t>
      </w:r>
      <w:r w:rsidRPr="008F567C">
        <w:t xml:space="preserve">právo po Dopravci vyžadovat doložení, jak výše uvedené </w:t>
      </w:r>
      <w:r w:rsidRPr="008F567C">
        <w:lastRenderedPageBreak/>
        <w:t>požadavky přenášel na Provozovatele dráhy</w:t>
      </w:r>
      <w:r>
        <w:t>.</w:t>
      </w:r>
    </w:p>
    <w:p w14:paraId="0817B68B" w14:textId="77777777" w:rsidR="004753FA" w:rsidRPr="00ED292D" w:rsidRDefault="004753FA" w:rsidP="006D2C6E">
      <w:pPr>
        <w:pStyle w:val="Nadpis2"/>
      </w:pPr>
      <w:bookmarkStart w:id="38" w:name="_Toc115691074"/>
      <w:bookmarkStart w:id="39" w:name="_Toc117683569"/>
      <w:bookmarkStart w:id="40" w:name="_Ref141629273"/>
      <w:bookmarkStart w:id="41" w:name="_Toc155348296"/>
      <w:bookmarkEnd w:id="38"/>
      <w:r>
        <w:t>Označení zastávky Náhradní dopravy</w:t>
      </w:r>
      <w:bookmarkEnd w:id="39"/>
      <w:bookmarkEnd w:id="40"/>
      <w:bookmarkEnd w:id="41"/>
    </w:p>
    <w:p w14:paraId="10C2BA5B" w14:textId="7DCEE10C" w:rsidR="004753FA" w:rsidRDefault="004753FA" w:rsidP="004753FA">
      <w:r>
        <w:t>V případě, že Dopravce zajišťuje plánovanou Náhradní dopravu, je povinen vybavit každou její zastávku v místě zastavení vozidla Náhradní dopravy v obou směrech označníkem dle níže uvedeného vzoru, s vyznačením čísel linek Náhradní dopravy a směrů jízdy. Na zastávkách již označníkem vybavených se doplní oranžová tabulka (samolepka) „NÁHRADNÍ DOPRAVA ZA VLAK“ a čísla a trasy linek ND.</w:t>
      </w:r>
      <w:r w:rsidRPr="00016539">
        <w:t xml:space="preserve"> </w:t>
      </w:r>
      <w:r>
        <w:t>Součástí označníku musí být i výlukové jízdní řády. Dolní hrana tabule s výlukovými jízdními řády musí být ve výšce minimálně 1 metr od země, dolní hrana označníku musí být ve výšce minimálně 2 metry od země, nedohodne-li se KORDIS s Dopravcem jinak.</w:t>
      </w:r>
    </w:p>
    <w:p w14:paraId="1973EFF4" w14:textId="36D3A813" w:rsidR="004753FA" w:rsidRDefault="004753FA" w:rsidP="004753FA">
      <w:r>
        <w:t>Po skončení výluky je nutno výlukové jízdní řády odstranit.</w:t>
      </w:r>
    </w:p>
    <w:p w14:paraId="0FC934A4" w14:textId="77777777" w:rsidR="004753FA" w:rsidRDefault="004753FA" w:rsidP="004753FA">
      <w:r>
        <w:rPr>
          <w:noProof/>
        </w:rPr>
        <w:drawing>
          <wp:anchor distT="0" distB="0" distL="114300" distR="114300" simplePos="0" relativeHeight="251656192" behindDoc="0" locked="0" layoutInCell="1" allowOverlap="1" wp14:anchorId="3480E15A" wp14:editId="4F51FC62">
            <wp:simplePos x="0" y="0"/>
            <wp:positionH relativeFrom="column">
              <wp:posOffset>15240</wp:posOffset>
            </wp:positionH>
            <wp:positionV relativeFrom="paragraph">
              <wp:posOffset>41275</wp:posOffset>
            </wp:positionV>
            <wp:extent cx="2045335" cy="2895600"/>
            <wp:effectExtent l="0" t="0" r="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5335" cy="2895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5389E" w14:textId="77777777" w:rsidR="004753FA" w:rsidRDefault="004753FA" w:rsidP="004753FA"/>
    <w:p w14:paraId="3E89D25A" w14:textId="77777777" w:rsidR="004753FA" w:rsidRDefault="004753FA" w:rsidP="004753FA"/>
    <w:p w14:paraId="48578F13" w14:textId="77777777" w:rsidR="004753FA" w:rsidRDefault="004753FA" w:rsidP="004753FA"/>
    <w:p w14:paraId="6218B793" w14:textId="77777777" w:rsidR="004753FA" w:rsidRDefault="004753FA" w:rsidP="004753FA"/>
    <w:p w14:paraId="69475CEA" w14:textId="77777777" w:rsidR="004753FA" w:rsidRDefault="004753FA" w:rsidP="004753FA"/>
    <w:p w14:paraId="71C46707" w14:textId="77777777" w:rsidR="004753FA" w:rsidRDefault="004753FA" w:rsidP="004753FA"/>
    <w:p w14:paraId="16B17893" w14:textId="77777777" w:rsidR="004753FA" w:rsidRDefault="004753FA" w:rsidP="004753FA"/>
    <w:p w14:paraId="316B4AC9" w14:textId="77777777" w:rsidR="004753FA" w:rsidRDefault="004753FA" w:rsidP="004753FA"/>
    <w:p w14:paraId="7C20E160" w14:textId="77777777" w:rsidR="004753FA" w:rsidRDefault="004753FA" w:rsidP="004753FA"/>
    <w:p w14:paraId="14731058" w14:textId="77777777" w:rsidR="004753FA" w:rsidRDefault="004753FA" w:rsidP="004753FA"/>
    <w:p w14:paraId="1D46CC2C" w14:textId="77777777" w:rsidR="004753FA" w:rsidRDefault="004753FA" w:rsidP="004753FA"/>
    <w:p w14:paraId="40138369" w14:textId="77777777" w:rsidR="004753FA" w:rsidRDefault="004753FA" w:rsidP="004753FA"/>
    <w:p w14:paraId="47A51B4D" w14:textId="1E8D0DD7" w:rsidR="004753FA" w:rsidRDefault="004753FA" w:rsidP="004753FA">
      <w:r>
        <w:t xml:space="preserve">Vzor označníku Náhradní dopravy (linky ND budou doplněny). </w:t>
      </w:r>
    </w:p>
    <w:p w14:paraId="24152FBE" w14:textId="77777777" w:rsidR="004753FA" w:rsidRDefault="004753FA" w:rsidP="004753FA"/>
    <w:p w14:paraId="5BD54C89" w14:textId="77777777" w:rsidR="004753FA" w:rsidRDefault="004753FA" w:rsidP="004753FA">
      <w:r w:rsidRPr="00016539">
        <w:t xml:space="preserve">Přesné grafické řešení </w:t>
      </w:r>
      <w:r>
        <w:t xml:space="preserve">a obsah </w:t>
      </w:r>
      <w:r w:rsidRPr="00016539">
        <w:t>stanoví KORDIS.</w:t>
      </w:r>
      <w:r>
        <w:t xml:space="preserve"> KORDIS je oprávněn výše uvedené povinnosti v návaznosti na charakter a délku výluky upravit. </w:t>
      </w:r>
    </w:p>
    <w:p w14:paraId="79B477BC" w14:textId="33614674" w:rsidR="00F16173" w:rsidRPr="00ED292D" w:rsidRDefault="004753FA" w:rsidP="004753FA">
      <w:pPr>
        <w:pStyle w:val="Nadpis1"/>
      </w:pPr>
      <w:bookmarkStart w:id="42" w:name="_Toc115691076"/>
      <w:bookmarkStart w:id="43" w:name="_Toc115691077"/>
      <w:bookmarkStart w:id="44" w:name="_Toc115691078"/>
      <w:bookmarkStart w:id="45" w:name="_Toc115691079"/>
      <w:bookmarkStart w:id="46" w:name="_Toc115691080"/>
      <w:bookmarkStart w:id="47" w:name="_Toc115691081"/>
      <w:bookmarkStart w:id="48" w:name="_Toc115691082"/>
      <w:bookmarkStart w:id="49" w:name="_Toc115691083"/>
      <w:bookmarkStart w:id="50" w:name="_Toc115691102"/>
      <w:bookmarkStart w:id="51" w:name="_Toc115691103"/>
      <w:bookmarkEnd w:id="42"/>
      <w:bookmarkEnd w:id="43"/>
      <w:bookmarkEnd w:id="44"/>
      <w:bookmarkEnd w:id="45"/>
      <w:bookmarkEnd w:id="46"/>
      <w:bookmarkEnd w:id="47"/>
      <w:bookmarkEnd w:id="48"/>
      <w:bookmarkEnd w:id="49"/>
      <w:bookmarkEnd w:id="50"/>
      <w:bookmarkEnd w:id="51"/>
      <w:r w:rsidRPr="00ED292D">
        <w:br w:type="page"/>
      </w:r>
      <w:bookmarkStart w:id="52" w:name="_Toc477516043"/>
      <w:bookmarkStart w:id="53" w:name="_Toc477527531"/>
      <w:bookmarkStart w:id="54" w:name="_Toc477516044"/>
      <w:bookmarkStart w:id="55" w:name="_Toc477527532"/>
      <w:bookmarkStart w:id="56" w:name="_Toc477516047"/>
      <w:bookmarkStart w:id="57" w:name="_Toc477527535"/>
      <w:bookmarkStart w:id="58" w:name="_Toc477516050"/>
      <w:bookmarkStart w:id="59" w:name="_Toc477527538"/>
      <w:bookmarkStart w:id="60" w:name="_Toc492461592"/>
      <w:bookmarkStart w:id="61" w:name="_Toc477516054"/>
      <w:bookmarkStart w:id="62" w:name="_Toc477527542"/>
      <w:bookmarkStart w:id="63" w:name="_Toc477516060"/>
      <w:bookmarkStart w:id="64" w:name="_Toc477527548"/>
      <w:bookmarkStart w:id="65" w:name="_Toc477516065"/>
      <w:bookmarkStart w:id="66" w:name="_Toc477527553"/>
      <w:bookmarkStart w:id="67" w:name="_Toc477516066"/>
      <w:bookmarkStart w:id="68" w:name="_Toc477527554"/>
      <w:bookmarkStart w:id="69" w:name="_Toc477516069"/>
      <w:bookmarkStart w:id="70" w:name="_Toc477527557"/>
      <w:bookmarkStart w:id="71" w:name="_Toc477516070"/>
      <w:bookmarkStart w:id="72" w:name="_Toc477527558"/>
      <w:bookmarkStart w:id="73" w:name="_Toc477516074"/>
      <w:bookmarkStart w:id="74" w:name="_Toc477527562"/>
      <w:bookmarkStart w:id="75" w:name="_Toc37568554"/>
      <w:bookmarkStart w:id="76" w:name="_Toc15534829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00F16173" w:rsidRPr="00ED292D">
        <w:lastRenderedPageBreak/>
        <w:t>Standard podoby jízdních řádů</w:t>
      </w:r>
      <w:bookmarkEnd w:id="76"/>
    </w:p>
    <w:p w14:paraId="742BCC62" w14:textId="455B8FB6" w:rsidR="00265A7F" w:rsidRDefault="00265A7F" w:rsidP="00265A7F">
      <w:r>
        <w:t xml:space="preserve">Uspořádání a vzhled </w:t>
      </w:r>
      <w:r w:rsidR="00F16173" w:rsidRPr="00ED292D">
        <w:t>jízdních řádů</w:t>
      </w:r>
      <w:r w:rsidR="00DA7920">
        <w:t xml:space="preserve"> </w:t>
      </w:r>
      <w:r w:rsidR="00697CE1">
        <w:t xml:space="preserve">IDS JMK a jízdních řádů pro další úseky Vlaků mimo IDS JMK </w:t>
      </w:r>
      <w:r w:rsidR="00DA7920">
        <w:t>včetně výlukových jízdních řádů</w:t>
      </w:r>
      <w:r w:rsidR="00F16173" w:rsidRPr="00ED292D">
        <w:t xml:space="preserve"> (např. umístění loga, provozní označení linky, označení zón a celková grafická podoba) </w:t>
      </w:r>
      <w:r w:rsidR="00697CE1">
        <w:t xml:space="preserve">zveřejňovaných dle této Smlouvy na Zastávkách případně elektronicky </w:t>
      </w:r>
      <w:r w:rsidR="00F16173" w:rsidRPr="00ED292D">
        <w:t>stanovuje KORDIS.</w:t>
      </w:r>
      <w:r>
        <w:t xml:space="preserve"> Dopravce není oprávněn jízdní řády bez souhlasu KORDIS dále zveřejňovat nebo předávat třetím stranám. </w:t>
      </w:r>
    </w:p>
    <w:p w14:paraId="29BC04BA" w14:textId="040D5317" w:rsidR="005936A4" w:rsidRPr="00D3696E" w:rsidRDefault="00F16173" w:rsidP="004753FA">
      <w:pPr>
        <w:pStyle w:val="Nadpis1"/>
      </w:pPr>
      <w:r w:rsidRPr="00ED292D">
        <w:br w:type="page"/>
      </w:r>
      <w:bookmarkStart w:id="77" w:name="_Toc177901382"/>
      <w:bookmarkStart w:id="78" w:name="_Toc334454503"/>
      <w:bookmarkStart w:id="79" w:name="_Toc334458321"/>
      <w:bookmarkStart w:id="80" w:name="_Toc334458523"/>
      <w:bookmarkStart w:id="81" w:name="_Toc155348298"/>
      <w:r w:rsidR="00724B91">
        <w:lastRenderedPageBreak/>
        <w:t>standard vybavení a čistoty vozidla</w:t>
      </w:r>
      <w:bookmarkEnd w:id="81"/>
    </w:p>
    <w:p w14:paraId="5209A72B" w14:textId="575EF70F" w:rsidR="00CD3934" w:rsidRDefault="00CD3934" w:rsidP="006D2C6E">
      <w:pPr>
        <w:pStyle w:val="Nadpis2"/>
      </w:pPr>
      <w:bookmarkStart w:id="82" w:name="_Ref141628445"/>
      <w:bookmarkStart w:id="83" w:name="_Ref141628474"/>
      <w:bookmarkStart w:id="84" w:name="_Ref141703022"/>
      <w:bookmarkStart w:id="85" w:name="_Toc155348299"/>
      <w:r>
        <w:t>Kontrola vybavení vozidla</w:t>
      </w:r>
      <w:bookmarkEnd w:id="82"/>
      <w:bookmarkEnd w:id="83"/>
      <w:bookmarkEnd w:id="84"/>
      <w:bookmarkEnd w:id="85"/>
      <w:r>
        <w:t xml:space="preserve"> </w:t>
      </w:r>
    </w:p>
    <w:p w14:paraId="0FF6AF81" w14:textId="41D3DFC3" w:rsidR="006E3C29" w:rsidRDefault="00CD3934" w:rsidP="00CD3934">
      <w:pPr>
        <w:rPr>
          <w:lang w:eastAsia="x-none"/>
        </w:rPr>
      </w:pPr>
      <w:r>
        <w:rPr>
          <w:lang w:eastAsia="x-none"/>
        </w:rPr>
        <w:t xml:space="preserve">Dopravce je povinen zajistit, aby </w:t>
      </w:r>
      <w:r w:rsidR="006E3C29">
        <w:rPr>
          <w:lang w:eastAsia="x-none"/>
        </w:rPr>
        <w:t xml:space="preserve">v pravidelných intervalech byl kontrolován soulad </w:t>
      </w:r>
      <w:r>
        <w:rPr>
          <w:lang w:eastAsia="x-none"/>
        </w:rPr>
        <w:t xml:space="preserve">vozidla se stavem požadovaným Objednatelem a KORDIS. </w:t>
      </w:r>
      <w:r w:rsidR="006E3C29">
        <w:rPr>
          <w:lang w:eastAsia="x-none"/>
        </w:rPr>
        <w:t>K</w:t>
      </w:r>
      <w:r>
        <w:rPr>
          <w:lang w:eastAsia="x-none"/>
        </w:rPr>
        <w:t xml:space="preserve">ontrola musí </w:t>
      </w:r>
      <w:r w:rsidR="006E3C29">
        <w:rPr>
          <w:lang w:eastAsia="x-none"/>
        </w:rPr>
        <w:t xml:space="preserve">proběhnout </w:t>
      </w:r>
      <w:r>
        <w:rPr>
          <w:lang w:eastAsia="x-none"/>
        </w:rPr>
        <w:t xml:space="preserve">vždy před výjezdem na </w:t>
      </w:r>
      <w:r w:rsidR="00E26D8D">
        <w:rPr>
          <w:lang w:eastAsia="x-none"/>
        </w:rPr>
        <w:t xml:space="preserve">první </w:t>
      </w:r>
      <w:r>
        <w:rPr>
          <w:lang w:eastAsia="x-none"/>
        </w:rPr>
        <w:t xml:space="preserve">vlak určený pro veřejnost </w:t>
      </w:r>
      <w:r w:rsidR="006E3C29">
        <w:rPr>
          <w:lang w:eastAsia="x-none"/>
        </w:rPr>
        <w:t>v daném dn</w:t>
      </w:r>
      <w:r w:rsidR="009E5B87">
        <w:rPr>
          <w:lang w:eastAsia="x-none"/>
        </w:rPr>
        <w:t>i</w:t>
      </w:r>
      <w:r w:rsidR="006E3C29">
        <w:rPr>
          <w:lang w:eastAsia="x-none"/>
        </w:rPr>
        <w:t xml:space="preserve"> </w:t>
      </w:r>
      <w:r>
        <w:rPr>
          <w:lang w:eastAsia="x-none"/>
        </w:rPr>
        <w:t xml:space="preserve">a po ukončení </w:t>
      </w:r>
      <w:r w:rsidR="006E3C29">
        <w:rPr>
          <w:lang w:eastAsia="x-none"/>
        </w:rPr>
        <w:t xml:space="preserve">poslední veřejné jízdy vlaku v daném dni. </w:t>
      </w:r>
      <w:r w:rsidR="009E5B87">
        <w:rPr>
          <w:lang w:eastAsia="x-none"/>
        </w:rPr>
        <w:t xml:space="preserve">Mimo to </w:t>
      </w:r>
      <w:r w:rsidR="006E3C29">
        <w:rPr>
          <w:lang w:eastAsia="x-none"/>
        </w:rPr>
        <w:t xml:space="preserve">musí být </w:t>
      </w:r>
      <w:r w:rsidR="009E5B87">
        <w:rPr>
          <w:lang w:eastAsia="x-none"/>
        </w:rPr>
        <w:t xml:space="preserve">zajištěná průběžná </w:t>
      </w:r>
      <w:r w:rsidR="006E3C29">
        <w:rPr>
          <w:lang w:eastAsia="x-none"/>
        </w:rPr>
        <w:t>kontrola</w:t>
      </w:r>
      <w:r w:rsidR="009E5B87">
        <w:rPr>
          <w:lang w:eastAsia="x-none"/>
        </w:rPr>
        <w:t xml:space="preserve"> </w:t>
      </w:r>
      <w:r w:rsidR="00822EA6">
        <w:rPr>
          <w:lang w:eastAsia="x-none"/>
        </w:rPr>
        <w:t xml:space="preserve">funkčnosti a </w:t>
      </w:r>
      <w:r w:rsidR="009E5B87">
        <w:rPr>
          <w:lang w:eastAsia="x-none"/>
        </w:rPr>
        <w:t>stavu vozidla</w:t>
      </w:r>
      <w:r w:rsidR="006E3C29">
        <w:rPr>
          <w:lang w:eastAsia="x-none"/>
        </w:rPr>
        <w:t xml:space="preserve">. </w:t>
      </w:r>
      <w:r w:rsidR="00822EA6">
        <w:rPr>
          <w:lang w:eastAsia="x-none"/>
        </w:rPr>
        <w:t xml:space="preserve">Zjištěné závady je Dopravce povinen předávat dohodnutým způsobem Poskytovateli FS. </w:t>
      </w:r>
      <w:r w:rsidR="006E3C29">
        <w:rPr>
          <w:lang w:eastAsia="x-none"/>
        </w:rPr>
        <w:t xml:space="preserve">Dopravce je </w:t>
      </w:r>
      <w:r w:rsidR="0006080B">
        <w:rPr>
          <w:lang w:eastAsia="x-none"/>
        </w:rPr>
        <w:t xml:space="preserve">dále </w:t>
      </w:r>
      <w:r w:rsidR="006E3C29">
        <w:rPr>
          <w:lang w:eastAsia="x-none"/>
        </w:rPr>
        <w:t xml:space="preserve">povinen </w:t>
      </w:r>
      <w:r w:rsidR="00724B91">
        <w:rPr>
          <w:lang w:eastAsia="x-none"/>
        </w:rPr>
        <w:t xml:space="preserve">denně hlásit zjištěné závady v elektronicky zpracovatelné podobě KORDIS včetně informací o </w:t>
      </w:r>
      <w:r w:rsidR="0006080B">
        <w:rPr>
          <w:lang w:eastAsia="x-none"/>
        </w:rPr>
        <w:t>přijatém opatření.</w:t>
      </w:r>
    </w:p>
    <w:p w14:paraId="6FD7C9E3" w14:textId="3D5BAA3C" w:rsidR="006E3C29" w:rsidRPr="00AA5322" w:rsidRDefault="00724B91" w:rsidP="00CD3934">
      <w:pPr>
        <w:rPr>
          <w:lang w:eastAsia="x-none"/>
        </w:rPr>
      </w:pPr>
      <w:r>
        <w:rPr>
          <w:lang w:eastAsia="x-none"/>
        </w:rPr>
        <w:t xml:space="preserve">Při kontrolách </w:t>
      </w:r>
      <w:r w:rsidRPr="00AA5322">
        <w:rPr>
          <w:lang w:eastAsia="x-none"/>
        </w:rPr>
        <w:t xml:space="preserve">jsou sledovány </w:t>
      </w:r>
      <w:r w:rsidR="00973F09" w:rsidRPr="00AA5322">
        <w:rPr>
          <w:lang w:eastAsia="x-none"/>
        </w:rPr>
        <w:t xml:space="preserve">zejména </w:t>
      </w:r>
      <w:r w:rsidRPr="00AA5322">
        <w:rPr>
          <w:lang w:eastAsia="x-none"/>
        </w:rPr>
        <w:t>následující ukazatele:</w:t>
      </w:r>
    </w:p>
    <w:p w14:paraId="3C7DFE16" w14:textId="4EA6277E" w:rsidR="00724B91" w:rsidRPr="00AA5322" w:rsidRDefault="00724B91" w:rsidP="004272DF">
      <w:pPr>
        <w:pStyle w:val="Odstavecseseznamem"/>
        <w:numPr>
          <w:ilvl w:val="0"/>
          <w:numId w:val="17"/>
        </w:numPr>
      </w:pPr>
      <w:r w:rsidRPr="00AA5322">
        <w:t>Vnější vzhled</w:t>
      </w:r>
      <w:r w:rsidR="00D93B06" w:rsidRPr="00AA5322">
        <w:t xml:space="preserve">, </w:t>
      </w:r>
      <w:r w:rsidR="000601B6">
        <w:t xml:space="preserve">funkčnost, </w:t>
      </w:r>
      <w:r w:rsidR="00AA1CF0" w:rsidRPr="00AA5322">
        <w:t>stav</w:t>
      </w:r>
      <w:r w:rsidR="00D93B06" w:rsidRPr="00AA5322">
        <w:t xml:space="preserve"> a projevy</w:t>
      </w:r>
      <w:r w:rsidR="00AA1CF0" w:rsidRPr="00AA5322">
        <w:t xml:space="preserve"> </w:t>
      </w:r>
      <w:r w:rsidRPr="00AA5322">
        <w:t xml:space="preserve">vozidla – zda vozidlo </w:t>
      </w:r>
      <w:r w:rsidR="000601B6">
        <w:t xml:space="preserve">nevykazuje poruchové stavy, </w:t>
      </w:r>
      <w:r w:rsidRPr="00AA5322">
        <w:t xml:space="preserve">není poškozeno </w:t>
      </w:r>
      <w:r w:rsidR="00116B3B" w:rsidRPr="00AA5322">
        <w:t xml:space="preserve">vandalismem, příp. zda se nevyskytují jiná poškození </w:t>
      </w:r>
      <w:r w:rsidRPr="00AA5322">
        <w:t xml:space="preserve">a zda jsou umístěny všechny povinné polepy, </w:t>
      </w:r>
    </w:p>
    <w:p w14:paraId="6E00FEF7" w14:textId="7331CB00" w:rsidR="00724B91" w:rsidRPr="00293335" w:rsidRDefault="00724B91" w:rsidP="004272DF">
      <w:pPr>
        <w:pStyle w:val="Odstavecseseznamem"/>
        <w:numPr>
          <w:ilvl w:val="0"/>
          <w:numId w:val="17"/>
        </w:numPr>
      </w:pPr>
      <w:r w:rsidRPr="00AA5322">
        <w:t xml:space="preserve">Vnitřní </w:t>
      </w:r>
      <w:r w:rsidR="00AA1CF0" w:rsidRPr="00AA5322">
        <w:t>vzhled</w:t>
      </w:r>
      <w:r w:rsidR="00D93B06" w:rsidRPr="00AA5322">
        <w:t>,</w:t>
      </w:r>
      <w:r w:rsidR="00AA1CF0" w:rsidRPr="00AA5322">
        <w:t xml:space="preserve"> </w:t>
      </w:r>
      <w:r w:rsidR="000601B6">
        <w:t xml:space="preserve">funkčnost, </w:t>
      </w:r>
      <w:r w:rsidRPr="00AA5322">
        <w:t>stav</w:t>
      </w:r>
      <w:r w:rsidR="00D93B06" w:rsidRPr="00AA5322">
        <w:t xml:space="preserve"> a projevy</w:t>
      </w:r>
      <w:r w:rsidRPr="00AA5322">
        <w:t xml:space="preserve"> vozidla – zda vozidlo </w:t>
      </w:r>
      <w:r w:rsidR="000601B6">
        <w:t xml:space="preserve">nevykazuje poruchové stavy, </w:t>
      </w:r>
      <w:r w:rsidR="00116B3B" w:rsidRPr="00AA5322">
        <w:t xml:space="preserve">není </w:t>
      </w:r>
      <w:r w:rsidRPr="00AA5322">
        <w:t xml:space="preserve">poškozeno vandalismem, </w:t>
      </w:r>
      <w:r w:rsidR="00116B3B" w:rsidRPr="00AA5322">
        <w:t xml:space="preserve">příp. zda se nevyskytují jiná poškození (sleduje se </w:t>
      </w:r>
      <w:r w:rsidRPr="00AA5322">
        <w:t xml:space="preserve">stav </w:t>
      </w:r>
      <w:r w:rsidR="009A40E7" w:rsidRPr="00AA5322">
        <w:t xml:space="preserve">vnitřních obložení, podlah, </w:t>
      </w:r>
      <w:r w:rsidRPr="00AA5322">
        <w:t xml:space="preserve">sedadel, </w:t>
      </w:r>
      <w:r w:rsidR="00D93B06" w:rsidRPr="00AA5322">
        <w:t xml:space="preserve">stolků, </w:t>
      </w:r>
      <w:r w:rsidR="009A40E7" w:rsidRPr="00AA5322">
        <w:t xml:space="preserve">košů, </w:t>
      </w:r>
      <w:r w:rsidRPr="00AA5322">
        <w:t>oken</w:t>
      </w:r>
      <w:r w:rsidR="009A40E7" w:rsidRPr="00AA5322">
        <w:t xml:space="preserve">, přepážek, </w:t>
      </w:r>
      <w:r w:rsidR="00D93B06" w:rsidRPr="00AA5322">
        <w:t xml:space="preserve">těsnění oken </w:t>
      </w:r>
      <w:r w:rsidR="009A40E7" w:rsidRPr="00AA5322">
        <w:t>a</w:t>
      </w:r>
      <w:r w:rsidR="00D93B06" w:rsidRPr="00AA5322">
        <w:t xml:space="preserve"> přepážek</w:t>
      </w:r>
      <w:r w:rsidR="009A40E7" w:rsidRPr="00AA5322">
        <w:t xml:space="preserve"> apod.</w:t>
      </w:r>
      <w:r w:rsidR="00D93B06" w:rsidRPr="00AA5322">
        <w:t>,</w:t>
      </w:r>
      <w:r w:rsidR="009A40E7" w:rsidRPr="00AA5322">
        <w:t xml:space="preserve"> pozornost je věnována rovněž nestandardním projevům – např. </w:t>
      </w:r>
      <w:r w:rsidR="00152065" w:rsidRPr="00AA5322">
        <w:t>n</w:t>
      </w:r>
      <w:r w:rsidR="00B3519A" w:rsidRPr="00AA5322">
        <w:t xml:space="preserve">estandardní zvukové projevy, </w:t>
      </w:r>
      <w:r w:rsidR="00D93B06" w:rsidRPr="00293335">
        <w:t>vrzání obložení)</w:t>
      </w:r>
      <w:r w:rsidR="00973F09" w:rsidRPr="00293335">
        <w:t>,</w:t>
      </w:r>
    </w:p>
    <w:p w14:paraId="3E08C4C7" w14:textId="6B0F32E3" w:rsidR="00724B91" w:rsidRPr="00AA5322" w:rsidRDefault="00724B91" w:rsidP="004272DF">
      <w:pPr>
        <w:pStyle w:val="Odstavecseseznamem"/>
        <w:numPr>
          <w:ilvl w:val="0"/>
          <w:numId w:val="17"/>
        </w:numPr>
      </w:pPr>
      <w:r w:rsidRPr="00AA5322">
        <w:t xml:space="preserve">Stav a vybavení WC – </w:t>
      </w:r>
      <w:r w:rsidR="004A7C96" w:rsidRPr="00AA5322">
        <w:t xml:space="preserve">funkčnost, </w:t>
      </w:r>
      <w:r w:rsidRPr="00AA5322">
        <w:t xml:space="preserve">čistota, </w:t>
      </w:r>
      <w:r w:rsidR="004A7C96" w:rsidRPr="00AA5322">
        <w:t xml:space="preserve">vybavení </w:t>
      </w:r>
      <w:r w:rsidR="009A40E7" w:rsidRPr="00AA5322">
        <w:t>hygienickými potřebami</w:t>
      </w:r>
      <w:r w:rsidR="00973F09" w:rsidRPr="00AA5322">
        <w:t>,</w:t>
      </w:r>
    </w:p>
    <w:p w14:paraId="794BDCCD" w14:textId="412029DF" w:rsidR="00A33F87" w:rsidRPr="00AA5322" w:rsidRDefault="00A33F87" w:rsidP="004272DF">
      <w:pPr>
        <w:pStyle w:val="Odstavecseseznamem"/>
        <w:numPr>
          <w:ilvl w:val="0"/>
          <w:numId w:val="17"/>
        </w:numPr>
      </w:pPr>
      <w:r w:rsidRPr="00AA5322">
        <w:t>Kontrola stavu / naplněnosti vodní a odpadní nádrže</w:t>
      </w:r>
      <w:r w:rsidR="00973F09" w:rsidRPr="00AA5322">
        <w:t>,</w:t>
      </w:r>
    </w:p>
    <w:p w14:paraId="0D7E96F7" w14:textId="1B1E1A66" w:rsidR="00724B91" w:rsidRDefault="00724B91" w:rsidP="004272DF">
      <w:pPr>
        <w:pStyle w:val="Odstavecseseznamem"/>
        <w:numPr>
          <w:ilvl w:val="0"/>
          <w:numId w:val="17"/>
        </w:numPr>
      </w:pPr>
      <w:r w:rsidRPr="00AA5322">
        <w:t xml:space="preserve">Funkčnost </w:t>
      </w:r>
      <w:r w:rsidR="00AA5322" w:rsidRPr="00AA5322">
        <w:t xml:space="preserve">a obsah </w:t>
      </w:r>
      <w:r w:rsidRPr="00AA5322">
        <w:t>vnějšího a vnitřního informačního systému včetně kamerového systému, funkčnost</w:t>
      </w:r>
      <w:r>
        <w:t xml:space="preserve"> </w:t>
      </w:r>
      <w:proofErr w:type="spellStart"/>
      <w:r>
        <w:t>WiFi</w:t>
      </w:r>
      <w:proofErr w:type="spellEnd"/>
      <w:r>
        <w:t>, zvukového hlášení</w:t>
      </w:r>
      <w:r w:rsidR="00973F09">
        <w:t>,</w:t>
      </w:r>
    </w:p>
    <w:p w14:paraId="5FE42EF1" w14:textId="045A9909" w:rsidR="0031574D" w:rsidRDefault="0031574D" w:rsidP="004272DF">
      <w:pPr>
        <w:pStyle w:val="Odstavecseseznamem"/>
        <w:numPr>
          <w:ilvl w:val="0"/>
          <w:numId w:val="17"/>
        </w:numPr>
      </w:pPr>
      <w:r>
        <w:t xml:space="preserve">Stav </w:t>
      </w:r>
      <w:r w:rsidR="00AA1CF0">
        <w:t xml:space="preserve">a </w:t>
      </w:r>
      <w:proofErr w:type="spellStart"/>
      <w:r w:rsidR="00AA1CF0">
        <w:t>plnopočetnost</w:t>
      </w:r>
      <w:proofErr w:type="spellEnd"/>
      <w:r w:rsidR="00AA1CF0">
        <w:t xml:space="preserve"> </w:t>
      </w:r>
      <w:r>
        <w:t>nalepených i</w:t>
      </w:r>
      <w:r w:rsidR="00724B91">
        <w:t>nformačních materiálů ve vozidle</w:t>
      </w:r>
      <w:r w:rsidR="00973F09">
        <w:t>,</w:t>
      </w:r>
    </w:p>
    <w:p w14:paraId="59A58E1F" w14:textId="22ADA6FE" w:rsidR="00AA1CF0" w:rsidRDefault="00AA1CF0" w:rsidP="004272DF">
      <w:pPr>
        <w:pStyle w:val="Odstavecseseznamem"/>
        <w:numPr>
          <w:ilvl w:val="0"/>
          <w:numId w:val="17"/>
        </w:numPr>
      </w:pPr>
      <w:r>
        <w:t xml:space="preserve">Stav a </w:t>
      </w:r>
      <w:proofErr w:type="spellStart"/>
      <w:r>
        <w:t>plnopočetnost</w:t>
      </w:r>
      <w:proofErr w:type="spellEnd"/>
      <w:r>
        <w:t xml:space="preserve"> informačních materiálů umístěných v </w:t>
      </w:r>
      <w:proofErr w:type="spellStart"/>
      <w:r>
        <w:t>klaprámech</w:t>
      </w:r>
      <w:proofErr w:type="spellEnd"/>
      <w:r>
        <w:t xml:space="preserve"> ve vozidle</w:t>
      </w:r>
      <w:r w:rsidR="00973F09">
        <w:t>,</w:t>
      </w:r>
    </w:p>
    <w:p w14:paraId="2EF9F986" w14:textId="7AEC2501" w:rsidR="00724B91" w:rsidRDefault="00724B91">
      <w:pPr>
        <w:pStyle w:val="Odstavecseseznamem"/>
        <w:numPr>
          <w:ilvl w:val="0"/>
          <w:numId w:val="17"/>
        </w:numPr>
      </w:pPr>
      <w:r>
        <w:t>Naplněnost stojánků na informační materiály ve vozidle</w:t>
      </w:r>
      <w:r w:rsidR="00973F09">
        <w:t>,</w:t>
      </w:r>
    </w:p>
    <w:p w14:paraId="3D03037E" w14:textId="1704F89F" w:rsidR="00724B91" w:rsidRDefault="00724B91" w:rsidP="004272DF">
      <w:pPr>
        <w:pStyle w:val="Odstavecseseznamem"/>
        <w:numPr>
          <w:ilvl w:val="0"/>
          <w:numId w:val="17"/>
        </w:numPr>
      </w:pPr>
      <w:r>
        <w:t>Čistota interiéru a exteriéru vozidla</w:t>
      </w:r>
      <w:r w:rsidR="00973F09">
        <w:t>,</w:t>
      </w:r>
    </w:p>
    <w:p w14:paraId="07697A5A" w14:textId="5AB6DAAB" w:rsidR="009844C1" w:rsidRDefault="009844C1" w:rsidP="004272DF">
      <w:pPr>
        <w:pStyle w:val="Odstavecseseznamem"/>
        <w:numPr>
          <w:ilvl w:val="0"/>
          <w:numId w:val="17"/>
        </w:numPr>
      </w:pPr>
      <w:r>
        <w:t>Nastavení teploty v</w:t>
      </w:r>
      <w:r w:rsidR="00973F09">
        <w:t> </w:t>
      </w:r>
      <w:r>
        <w:t>interiéru</w:t>
      </w:r>
      <w:r w:rsidR="00973F09">
        <w:t>,</w:t>
      </w:r>
    </w:p>
    <w:p w14:paraId="28C3C018" w14:textId="33EFBFF8" w:rsidR="0092257F" w:rsidRDefault="0092257F" w:rsidP="004272DF">
      <w:pPr>
        <w:pStyle w:val="Odstavecseseznamem"/>
        <w:numPr>
          <w:ilvl w:val="0"/>
          <w:numId w:val="17"/>
        </w:numPr>
      </w:pPr>
      <w:r>
        <w:t>Stav a funkčnost automatů</w:t>
      </w:r>
      <w:r w:rsidR="00973F09">
        <w:t>,</w:t>
      </w:r>
    </w:p>
    <w:p w14:paraId="60C28ACB" w14:textId="40D99D7B" w:rsidR="0092257F" w:rsidRDefault="0031574D" w:rsidP="004272DF">
      <w:pPr>
        <w:pStyle w:val="Odstavecseseznamem"/>
        <w:numPr>
          <w:ilvl w:val="0"/>
          <w:numId w:val="17"/>
        </w:numPr>
      </w:pPr>
      <w:r>
        <w:t xml:space="preserve">Vybavení vozidla </w:t>
      </w:r>
      <w:r w:rsidR="0092257F">
        <w:t>AED</w:t>
      </w:r>
      <w:r w:rsidR="00973F09">
        <w:t>,</w:t>
      </w:r>
    </w:p>
    <w:p w14:paraId="39B55FC6" w14:textId="14A12BDA" w:rsidR="004976CF" w:rsidRDefault="004976CF" w:rsidP="004976CF">
      <w:pPr>
        <w:pStyle w:val="Odstavecseseznamem"/>
        <w:numPr>
          <w:ilvl w:val="0"/>
          <w:numId w:val="17"/>
        </w:numPr>
      </w:pPr>
      <w:r>
        <w:t>Vybavení vozidla provozními zásobami materiálu dodávanými Poskytovatelem FS,</w:t>
      </w:r>
    </w:p>
    <w:p w14:paraId="4E63B4C9" w14:textId="0BFD40B8" w:rsidR="00724B91" w:rsidRDefault="009844C1" w:rsidP="004272DF">
      <w:pPr>
        <w:pStyle w:val="Odstavecseseznamem"/>
        <w:numPr>
          <w:ilvl w:val="0"/>
          <w:numId w:val="17"/>
        </w:numPr>
      </w:pPr>
      <w:r>
        <w:t>Další KORDIS definované parametry.</w:t>
      </w:r>
    </w:p>
    <w:p w14:paraId="685B7F42" w14:textId="074E42D3" w:rsidR="00724B91" w:rsidRDefault="009844C1" w:rsidP="00724B91">
      <w:pPr>
        <w:rPr>
          <w:lang w:eastAsia="x-none"/>
        </w:rPr>
      </w:pPr>
      <w:r>
        <w:rPr>
          <w:lang w:eastAsia="x-none"/>
        </w:rPr>
        <w:t>Přesné pokyny pro aktuálnost informačních materiálů definuje KORDIS.</w:t>
      </w:r>
    </w:p>
    <w:p w14:paraId="0D6E0235" w14:textId="1824C383" w:rsidR="006A7E0E" w:rsidRPr="00C47986" w:rsidRDefault="009844C1" w:rsidP="006A7E0E">
      <w:r>
        <w:rPr>
          <w:lang w:eastAsia="x-none"/>
        </w:rPr>
        <w:t xml:space="preserve">Dopravce je povinen zajistit, aby provozní personál </w:t>
      </w:r>
      <w:proofErr w:type="gramStart"/>
      <w:r>
        <w:rPr>
          <w:lang w:eastAsia="x-none"/>
        </w:rPr>
        <w:t>průběžně - minimálně</w:t>
      </w:r>
      <w:proofErr w:type="gramEnd"/>
      <w:r>
        <w:rPr>
          <w:lang w:eastAsia="x-none"/>
        </w:rPr>
        <w:t xml:space="preserve"> na každé konečné stanici </w:t>
      </w:r>
      <w:r w:rsidR="00174424">
        <w:t xml:space="preserve">(bude-li to provozně možné) </w:t>
      </w:r>
      <w:r w:rsidR="006A7E0E">
        <w:rPr>
          <w:lang w:eastAsia="x-none"/>
        </w:rPr>
        <w:t>prov</w:t>
      </w:r>
      <w:r w:rsidR="004976CF">
        <w:rPr>
          <w:lang w:eastAsia="x-none"/>
        </w:rPr>
        <w:t>á</w:t>
      </w:r>
      <w:r w:rsidR="006A7E0E">
        <w:rPr>
          <w:lang w:eastAsia="x-none"/>
        </w:rPr>
        <w:t>d</w:t>
      </w:r>
      <w:r w:rsidR="004976CF">
        <w:rPr>
          <w:lang w:eastAsia="x-none"/>
        </w:rPr>
        <w:t>ěl</w:t>
      </w:r>
      <w:r w:rsidR="006A7E0E">
        <w:rPr>
          <w:lang w:eastAsia="x-none"/>
        </w:rPr>
        <w:t xml:space="preserve"> průběžný úklid</w:t>
      </w:r>
      <w:r w:rsidR="006A7E0E" w:rsidRPr="00C47986">
        <w:t>, aby byl</w:t>
      </w:r>
      <w:r w:rsidR="006A7E0E">
        <w:t>o</w:t>
      </w:r>
      <w:r w:rsidR="006A7E0E" w:rsidRPr="00C47986">
        <w:t xml:space="preserve"> zajištěn</w:t>
      </w:r>
      <w:r w:rsidR="006A7E0E">
        <w:t>o</w:t>
      </w:r>
      <w:r w:rsidR="006A7E0E" w:rsidRPr="00C47986">
        <w:t>:</w:t>
      </w:r>
    </w:p>
    <w:p w14:paraId="50576B2B" w14:textId="26BBB6C2" w:rsidR="006A7E0E" w:rsidRDefault="006A7E0E" w:rsidP="004272DF">
      <w:pPr>
        <w:numPr>
          <w:ilvl w:val="0"/>
          <w:numId w:val="18"/>
        </w:numPr>
      </w:pPr>
      <w:r>
        <w:t>odstranění hrubých nečistot</w:t>
      </w:r>
      <w:r w:rsidR="004976CF">
        <w:t xml:space="preserve"> </w:t>
      </w:r>
      <w:r w:rsidR="004976CF" w:rsidRPr="00C47986">
        <w:t>(</w:t>
      </w:r>
      <w:r w:rsidR="004976CF">
        <w:t xml:space="preserve">např. </w:t>
      </w:r>
      <w:r w:rsidR="004976CF" w:rsidRPr="00C47986">
        <w:t>zvratky, zbytky jídla</w:t>
      </w:r>
      <w:r w:rsidR="004976CF">
        <w:t xml:space="preserve"> či nápojů</w:t>
      </w:r>
      <w:r w:rsidR="004976CF" w:rsidRPr="00C47986">
        <w:t>, exkrementy</w:t>
      </w:r>
      <w:r w:rsidR="004976CF">
        <w:t>) a</w:t>
      </w:r>
      <w:r>
        <w:t xml:space="preserve"> odpadků </w:t>
      </w:r>
      <w:r w:rsidR="004976CF">
        <w:t xml:space="preserve">(např. nápojové obaly, jízdenky), </w:t>
      </w:r>
      <w:r>
        <w:t>apod.;</w:t>
      </w:r>
    </w:p>
    <w:p w14:paraId="6F7B70F9" w14:textId="25251675" w:rsidR="00545D92" w:rsidRDefault="00545D92" w:rsidP="004272DF">
      <w:pPr>
        <w:numPr>
          <w:ilvl w:val="0"/>
          <w:numId w:val="18"/>
        </w:numPr>
      </w:pPr>
      <w:r>
        <w:t>odstraňovat materiály, které nejsou dodané KORDIS;</w:t>
      </w:r>
    </w:p>
    <w:p w14:paraId="25812EEA" w14:textId="0EF9C0C0" w:rsidR="006A7E0E" w:rsidRDefault="006A7E0E" w:rsidP="00545D92">
      <w:pPr>
        <w:numPr>
          <w:ilvl w:val="0"/>
          <w:numId w:val="18"/>
        </w:numPr>
      </w:pPr>
      <w:r>
        <w:t xml:space="preserve">doplňovaní </w:t>
      </w:r>
      <w:r w:rsidRPr="00C47986">
        <w:t>materiál</w:t>
      </w:r>
      <w:r w:rsidR="004976CF">
        <w:t>ů</w:t>
      </w:r>
      <w:r w:rsidR="00AA5322">
        <w:t xml:space="preserve"> z provozních zásob dodaných Poskytovatelem FS</w:t>
      </w:r>
      <w:r w:rsidR="00545D92">
        <w:t xml:space="preserve"> (včetně </w:t>
      </w:r>
      <w:r w:rsidRPr="00C47986">
        <w:t>informačních materiálů</w:t>
      </w:r>
      <w:r w:rsidR="00545D92">
        <w:t xml:space="preserve"> v určených zásobnících)</w:t>
      </w:r>
      <w:r w:rsidRPr="00C47986">
        <w:t>.</w:t>
      </w:r>
    </w:p>
    <w:p w14:paraId="03A77A34" w14:textId="72107B8A" w:rsidR="00D4278F" w:rsidRDefault="00D4278F" w:rsidP="006A7E0E">
      <w:r>
        <w:t xml:space="preserve">V případě znečištění značného rozsahu, nesnesitelného zápachu nebo jiné formy znečištění je Dopravce povinen </w:t>
      </w:r>
      <w:r w:rsidR="00A12B7D">
        <w:t xml:space="preserve">vhodným způsobem zajistit nápravu (např. zajištění operativního úklidu Poskytovatelem FS, výměnou </w:t>
      </w:r>
      <w:r>
        <w:t xml:space="preserve">za Pohotovostní </w:t>
      </w:r>
      <w:r w:rsidR="00CA3F36">
        <w:t>Jednotku</w:t>
      </w:r>
      <w:r w:rsidR="00A12B7D">
        <w:t xml:space="preserve"> apod.).</w:t>
      </w:r>
    </w:p>
    <w:p w14:paraId="6D311061" w14:textId="04767603" w:rsidR="00AF4EA6" w:rsidRPr="00A63281" w:rsidRDefault="005F692B" w:rsidP="00AF4EA6">
      <w:pPr>
        <w:rPr>
          <w:lang w:eastAsia="x-none"/>
        </w:rPr>
      </w:pPr>
      <w:r>
        <w:t>Dopravce</w:t>
      </w:r>
      <w:r w:rsidR="00087FF5">
        <w:t xml:space="preserve"> bere na vědomí, že pověření zaměstnanci KORDIS mohou být vybaveni </w:t>
      </w:r>
      <w:r w:rsidR="00D64786">
        <w:t>klíči k boxům s provozní zásobou materiálu a mohou tímto materiálem doplňovat jak box, tak místa spotřeby materiálu. Dopravce je povinen poskytnout KORDIS potřebnou součinnost.</w:t>
      </w:r>
    </w:p>
    <w:p w14:paraId="72D92886" w14:textId="1B05018A" w:rsidR="00C71516" w:rsidRDefault="00C71516" w:rsidP="006D2C6E">
      <w:pPr>
        <w:pStyle w:val="Nadpis2"/>
      </w:pPr>
      <w:bookmarkStart w:id="86" w:name="_Ref141628718"/>
      <w:bookmarkStart w:id="87" w:name="_Toc155348300"/>
      <w:r>
        <w:lastRenderedPageBreak/>
        <w:t>Vizuální a fónický informační systém</w:t>
      </w:r>
      <w:bookmarkEnd w:id="86"/>
      <w:bookmarkEnd w:id="87"/>
    </w:p>
    <w:p w14:paraId="37C51B05" w14:textId="77777777" w:rsidR="00A12B7D" w:rsidRDefault="00C71516" w:rsidP="00C71516">
      <w:pPr>
        <w:rPr>
          <w:lang w:eastAsia="x-none"/>
        </w:rPr>
      </w:pPr>
      <w:r>
        <w:rPr>
          <w:lang w:eastAsia="x-none"/>
        </w:rPr>
        <w:t>Dopravce je povinen zajistit dodržování dokumentu „Pokyny pro obsluhu informačních systémů v jednotkách Moravia“ zpracované KORDIS</w:t>
      </w:r>
      <w:r w:rsidR="00733588">
        <w:rPr>
          <w:lang w:eastAsia="x-none"/>
        </w:rPr>
        <w:t xml:space="preserve"> před Zahájením provozu.</w:t>
      </w:r>
      <w:r>
        <w:rPr>
          <w:lang w:eastAsia="x-none"/>
        </w:rPr>
        <w:t xml:space="preserve"> </w:t>
      </w:r>
    </w:p>
    <w:p w14:paraId="3C4CD708" w14:textId="723499AA" w:rsidR="00A12B7D" w:rsidRDefault="00A12B7D" w:rsidP="00A12B7D">
      <w:r>
        <w:rPr>
          <w:lang w:eastAsia="x-none"/>
        </w:rPr>
        <w:t>Dokument j</w:t>
      </w:r>
      <w:r>
        <w:t xml:space="preserve">e zveřejněn na webových stránkách KORDIS pro dopravce </w:t>
      </w:r>
      <w:r w:rsidRPr="00ED292D">
        <w:t xml:space="preserve">a </w:t>
      </w:r>
      <w:r>
        <w:t>jeho</w:t>
      </w:r>
      <w:r w:rsidRPr="00ED292D">
        <w:t xml:space="preserve"> změny zasílá KORDIS </w:t>
      </w:r>
      <w:r>
        <w:t xml:space="preserve">dotčeným </w:t>
      </w:r>
      <w:r w:rsidRPr="00ED292D">
        <w:t>dopravc</w:t>
      </w:r>
      <w:r>
        <w:t>ům</w:t>
      </w:r>
      <w:r w:rsidRPr="00ED292D">
        <w:t xml:space="preserve"> elektronickou poštou nebo písemně na adresu kontaktní osoby dle Smlouvy.</w:t>
      </w:r>
    </w:p>
    <w:p w14:paraId="20D8E524" w14:textId="60498E45" w:rsidR="00C71516" w:rsidRDefault="00C71516" w:rsidP="00C71516">
      <w:pPr>
        <w:rPr>
          <w:lang w:eastAsia="x-none"/>
        </w:rPr>
      </w:pPr>
      <w:r>
        <w:rPr>
          <w:lang w:eastAsia="x-none"/>
        </w:rPr>
        <w:t>Tyto pokyny definují povinnosti strojvedoucího a dalších pracovníků dopravce</w:t>
      </w:r>
      <w:r w:rsidR="006B5D8D">
        <w:rPr>
          <w:lang w:eastAsia="x-none"/>
        </w:rPr>
        <w:t xml:space="preserve"> a jsou zpracovány v souladu s platnou legislativou a pravidly správce železniční infrastruktury. </w:t>
      </w:r>
      <w:r>
        <w:rPr>
          <w:lang w:eastAsia="x-none"/>
        </w:rPr>
        <w:t>Stanovují zejména:</w:t>
      </w:r>
    </w:p>
    <w:p w14:paraId="149B89D7" w14:textId="667AC799" w:rsidR="00C71516" w:rsidRDefault="00C71516" w:rsidP="00ED1CE7">
      <w:pPr>
        <w:pStyle w:val="Odstavecseseznamem"/>
      </w:pPr>
      <w:r>
        <w:t xml:space="preserve">termíny pro zadání potřebných údajů do </w:t>
      </w:r>
      <w:r w:rsidR="006B5D8D">
        <w:t xml:space="preserve">informačního </w:t>
      </w:r>
      <w:r>
        <w:t>systém</w:t>
      </w:r>
      <w:r w:rsidR="006B5D8D">
        <w:t>u</w:t>
      </w:r>
      <w:r>
        <w:t xml:space="preserve"> </w:t>
      </w:r>
      <w:r w:rsidR="006B5D8D">
        <w:t>(zejména časy pro nastavení vlaku, čísla linky a trasy, obsah informačních panelů)</w:t>
      </w:r>
    </w:p>
    <w:p w14:paraId="2B509E81" w14:textId="11AC8278" w:rsidR="006B5D8D" w:rsidRDefault="006B5D8D" w:rsidP="00ED1CE7">
      <w:pPr>
        <w:pStyle w:val="Odstavecseseznamem"/>
      </w:pPr>
      <w:r>
        <w:t xml:space="preserve">povinnosti pracovníků </w:t>
      </w:r>
      <w:r w:rsidR="00212969">
        <w:t xml:space="preserve">Dopravce </w:t>
      </w:r>
      <w:r>
        <w:t xml:space="preserve">při plánovaných i mimořádných událostech (zejména fónické či obrazové hlášení). </w:t>
      </w:r>
    </w:p>
    <w:p w14:paraId="70BC0999" w14:textId="3CB57076" w:rsidR="006B5D8D" w:rsidRDefault="006B5D8D" w:rsidP="006B5D8D">
      <w:r>
        <w:t xml:space="preserve">Dopravce je povinen při dodání či aktualizaci </w:t>
      </w:r>
      <w:r>
        <w:rPr>
          <w:lang w:eastAsia="x-none"/>
        </w:rPr>
        <w:t xml:space="preserve">dokumentu „Pokyny pro obsluhu informačních systémů v jednotkách Moravia“ ze strany KORDIS </w:t>
      </w:r>
      <w:r>
        <w:t>tyto povinnosti nejpozději do 1 měsíce zapracovat do vnitřních předpisů pro zaměstnance a kontrolovat jejich dodržování.</w:t>
      </w:r>
    </w:p>
    <w:p w14:paraId="1468B26F" w14:textId="62C636E0" w:rsidR="00AA7DFC" w:rsidRDefault="00AA7DFC" w:rsidP="006D2C6E">
      <w:pPr>
        <w:pStyle w:val="Nadpis2"/>
      </w:pPr>
      <w:bookmarkStart w:id="88" w:name="_Toc477516177"/>
      <w:bookmarkStart w:id="89" w:name="_Toc477527665"/>
      <w:bookmarkStart w:id="90" w:name="_Toc155348301"/>
      <w:bookmarkEnd w:id="88"/>
      <w:bookmarkEnd w:id="89"/>
      <w:r>
        <w:t>Propagační aktivity</w:t>
      </w:r>
      <w:r w:rsidR="00F24301">
        <w:t xml:space="preserve"> Dopravce</w:t>
      </w:r>
      <w:bookmarkEnd w:id="90"/>
    </w:p>
    <w:p w14:paraId="0F91F949" w14:textId="4FD635E0" w:rsidR="00AA7DFC" w:rsidRDefault="00F24301" w:rsidP="0031464D">
      <w:pPr>
        <w:rPr>
          <w:lang w:eastAsia="x-none"/>
        </w:rPr>
      </w:pPr>
      <w:r>
        <w:rPr>
          <w:lang w:eastAsia="x-none"/>
        </w:rPr>
        <w:t xml:space="preserve">Dopravce není oprávněn jakoukoli formou </w:t>
      </w:r>
      <w:r w:rsidR="00B61DB1">
        <w:rPr>
          <w:lang w:eastAsia="x-none"/>
        </w:rPr>
        <w:t xml:space="preserve">svévolně </w:t>
      </w:r>
      <w:r>
        <w:rPr>
          <w:lang w:eastAsia="x-none"/>
        </w:rPr>
        <w:t>využívat vozidlo k</w:t>
      </w:r>
      <w:r w:rsidR="007334BB">
        <w:rPr>
          <w:lang w:eastAsia="x-none"/>
        </w:rPr>
        <w:t xml:space="preserve"> jakékoli </w:t>
      </w:r>
      <w:r>
        <w:rPr>
          <w:lang w:eastAsia="x-none"/>
        </w:rPr>
        <w:t>propagaci. Veškeré propagační aktivity probíhají prostřednictvím KORDIS.</w:t>
      </w:r>
    </w:p>
    <w:p w14:paraId="788EB408" w14:textId="77777777" w:rsidR="006A7E0E" w:rsidRDefault="006A7E0E" w:rsidP="006D2C6E">
      <w:pPr>
        <w:pStyle w:val="Nadpis2"/>
      </w:pPr>
      <w:bookmarkStart w:id="91" w:name="_Toc477516197"/>
      <w:bookmarkStart w:id="92" w:name="_Toc477527685"/>
      <w:bookmarkStart w:id="93" w:name="_Toc477516198"/>
      <w:bookmarkStart w:id="94" w:name="_Toc477527686"/>
      <w:bookmarkStart w:id="95" w:name="_Toc477516199"/>
      <w:bookmarkStart w:id="96" w:name="_Toc477527687"/>
      <w:bookmarkStart w:id="97" w:name="_Toc477516218"/>
      <w:bookmarkStart w:id="98" w:name="_Toc477527706"/>
      <w:bookmarkStart w:id="99" w:name="_Toc477516219"/>
      <w:bookmarkStart w:id="100" w:name="_Toc477527707"/>
      <w:bookmarkStart w:id="101" w:name="_Toc477516220"/>
      <w:bookmarkStart w:id="102" w:name="_Toc477527708"/>
      <w:bookmarkStart w:id="103" w:name="_Ref141628821"/>
      <w:bookmarkStart w:id="104" w:name="_Toc155348302"/>
      <w:bookmarkEnd w:id="91"/>
      <w:bookmarkEnd w:id="92"/>
      <w:bookmarkEnd w:id="93"/>
      <w:bookmarkEnd w:id="94"/>
      <w:bookmarkEnd w:id="95"/>
      <w:bookmarkEnd w:id="96"/>
      <w:bookmarkEnd w:id="97"/>
      <w:bookmarkEnd w:id="98"/>
      <w:bookmarkEnd w:id="99"/>
      <w:bookmarkEnd w:id="100"/>
      <w:bookmarkEnd w:id="101"/>
      <w:bookmarkEnd w:id="102"/>
      <w:r w:rsidRPr="00C47986">
        <w:t>Tepelná pohoda cestujících, klimatizace</w:t>
      </w:r>
      <w:bookmarkEnd w:id="103"/>
      <w:bookmarkEnd w:id="104"/>
    </w:p>
    <w:p w14:paraId="159D9A42" w14:textId="54010F13" w:rsidR="006A7E0E" w:rsidRDefault="00736557" w:rsidP="006A7E0E">
      <w:pPr>
        <w:rPr>
          <w:lang w:eastAsia="x-none"/>
        </w:rPr>
      </w:pPr>
      <w:r>
        <w:rPr>
          <w:lang w:eastAsia="x-none"/>
        </w:rPr>
        <w:t>T</w:t>
      </w:r>
      <w:r w:rsidR="006A7E0E">
        <w:rPr>
          <w:lang w:eastAsia="x-none"/>
        </w:rPr>
        <w:t>eplot</w:t>
      </w:r>
      <w:r>
        <w:rPr>
          <w:lang w:eastAsia="x-none"/>
        </w:rPr>
        <w:t>u</w:t>
      </w:r>
      <w:r w:rsidR="006A7E0E">
        <w:rPr>
          <w:lang w:eastAsia="x-none"/>
        </w:rPr>
        <w:t xml:space="preserve"> </w:t>
      </w:r>
      <w:r>
        <w:rPr>
          <w:lang w:eastAsia="x-none"/>
        </w:rPr>
        <w:t>ve vozidle jsou pracovníci Dopravce povinni nastavovat v souladu s</w:t>
      </w:r>
      <w:r w:rsidR="00AD00B7">
        <w:rPr>
          <w:lang w:eastAsia="x-none"/>
        </w:rPr>
        <w:t> Návodem k obsluze</w:t>
      </w:r>
      <w:r>
        <w:rPr>
          <w:lang w:eastAsia="x-none"/>
        </w:rPr>
        <w:t xml:space="preserve">. </w:t>
      </w:r>
      <w:r w:rsidR="004D4969">
        <w:rPr>
          <w:lang w:eastAsia="x-none"/>
        </w:rPr>
        <w:t xml:space="preserve">KORDIS je v závislosti na praktických zkušenostech z provozu oprávněn nastavit závazná pravidla pro </w:t>
      </w:r>
      <w:r>
        <w:rPr>
          <w:lang w:eastAsia="x-none"/>
        </w:rPr>
        <w:t xml:space="preserve">doladění </w:t>
      </w:r>
      <w:r w:rsidR="004D4969">
        <w:rPr>
          <w:lang w:eastAsia="x-none"/>
        </w:rPr>
        <w:t>teploty ve vozidle provozním personálem</w:t>
      </w:r>
      <w:r w:rsidR="00733588">
        <w:rPr>
          <w:lang w:eastAsia="x-none"/>
        </w:rPr>
        <w:t xml:space="preserve"> </w:t>
      </w:r>
      <w:r>
        <w:rPr>
          <w:lang w:eastAsia="x-none"/>
        </w:rPr>
        <w:t xml:space="preserve">Dopravce </w:t>
      </w:r>
      <w:r w:rsidR="00733588">
        <w:rPr>
          <w:lang w:eastAsia="x-none"/>
        </w:rPr>
        <w:t>v rámci nastavitelných parametrů.</w:t>
      </w:r>
    </w:p>
    <w:p w14:paraId="05896E09" w14:textId="0C7A17C4" w:rsidR="00BB305A" w:rsidRDefault="00BB305A" w:rsidP="006D2C6E">
      <w:pPr>
        <w:pStyle w:val="Nadpis2"/>
      </w:pPr>
      <w:bookmarkStart w:id="105" w:name="_Toc155348303"/>
      <w:r>
        <w:t xml:space="preserve">Plnění datové základny </w:t>
      </w:r>
      <w:r w:rsidR="00823D6A">
        <w:t xml:space="preserve">řídících a </w:t>
      </w:r>
      <w:r>
        <w:t>informačních systémů</w:t>
      </w:r>
      <w:bookmarkEnd w:id="105"/>
    </w:p>
    <w:p w14:paraId="63F11B12" w14:textId="62959A45" w:rsidR="00BB305A" w:rsidRPr="00E84E64" w:rsidRDefault="00BB305A" w:rsidP="00A63281">
      <w:r>
        <w:rPr>
          <w:lang w:eastAsia="x-none"/>
        </w:rPr>
        <w:t xml:space="preserve">Potřebná </w:t>
      </w:r>
      <w:r w:rsidR="00823D6A">
        <w:rPr>
          <w:lang w:eastAsia="x-none"/>
        </w:rPr>
        <w:t xml:space="preserve">provozní </w:t>
      </w:r>
      <w:r>
        <w:rPr>
          <w:lang w:eastAsia="x-none"/>
        </w:rPr>
        <w:t xml:space="preserve">data pro </w:t>
      </w:r>
      <w:r w:rsidR="00823D6A">
        <w:rPr>
          <w:lang w:eastAsia="x-none"/>
        </w:rPr>
        <w:t xml:space="preserve">řídící </w:t>
      </w:r>
      <w:r>
        <w:rPr>
          <w:lang w:eastAsia="x-none"/>
        </w:rPr>
        <w:t xml:space="preserve">systémy </w:t>
      </w:r>
      <w:r w:rsidR="0006143C">
        <w:rPr>
          <w:lang w:eastAsia="x-none"/>
        </w:rPr>
        <w:t>ovlivňující pohyb vozidla (</w:t>
      </w:r>
      <w:r w:rsidR="00823D6A">
        <w:rPr>
          <w:lang w:eastAsia="x-none"/>
        </w:rPr>
        <w:t>např. automatické vedení vlaku</w:t>
      </w:r>
      <w:r w:rsidR="0006143C">
        <w:rPr>
          <w:lang w:eastAsia="x-none"/>
        </w:rPr>
        <w:t xml:space="preserve">) </w:t>
      </w:r>
      <w:r>
        <w:rPr>
          <w:lang w:eastAsia="x-none"/>
        </w:rPr>
        <w:t>zajišťuje</w:t>
      </w:r>
      <w:r w:rsidR="00823D6A">
        <w:rPr>
          <w:lang w:eastAsia="x-none"/>
        </w:rPr>
        <w:t>, do systémů nahrává a průběžně aktualizuje</w:t>
      </w:r>
      <w:r>
        <w:rPr>
          <w:lang w:eastAsia="x-none"/>
        </w:rPr>
        <w:t xml:space="preserve"> Dopravce. Potřebná data pro vizuální a fónický informační systém pro cestující zajišťuje</w:t>
      </w:r>
      <w:r w:rsidR="00823D6A">
        <w:rPr>
          <w:lang w:eastAsia="x-none"/>
        </w:rPr>
        <w:t>, do systémů nahrává a průběžně aktualizuje</w:t>
      </w:r>
      <w:r>
        <w:rPr>
          <w:lang w:eastAsia="x-none"/>
        </w:rPr>
        <w:t xml:space="preserve"> KORDIS, nedohodne-li se s Dopravcem jinak. </w:t>
      </w:r>
    </w:p>
    <w:p w14:paraId="58086678" w14:textId="1C224EB7" w:rsidR="00F16173" w:rsidRPr="00D3696E" w:rsidRDefault="00F16173" w:rsidP="00C85DD4">
      <w:pPr>
        <w:spacing w:before="0" w:after="0"/>
      </w:pPr>
      <w:bookmarkStart w:id="106" w:name="_Toc477516235"/>
      <w:bookmarkStart w:id="107" w:name="_Toc477527723"/>
      <w:bookmarkEnd w:id="75"/>
      <w:bookmarkEnd w:id="77"/>
      <w:bookmarkEnd w:id="78"/>
      <w:bookmarkEnd w:id="79"/>
      <w:bookmarkEnd w:id="80"/>
      <w:bookmarkEnd w:id="106"/>
      <w:bookmarkEnd w:id="107"/>
    </w:p>
    <w:p w14:paraId="554FE59B" w14:textId="71A3EEFD" w:rsidR="002A4690" w:rsidRPr="00D3696E" w:rsidRDefault="002A4690" w:rsidP="00C261B3">
      <w:pPr>
        <w:pStyle w:val="Nadpis1"/>
      </w:pPr>
      <w:bookmarkStart w:id="108" w:name="_Toc155348304"/>
      <w:r w:rsidRPr="00D34F0C">
        <w:t>standard</w:t>
      </w:r>
      <w:r w:rsidRPr="00D3696E">
        <w:t xml:space="preserve"> Výluk a omezení dopravy</w:t>
      </w:r>
      <w:bookmarkEnd w:id="108"/>
    </w:p>
    <w:p w14:paraId="7528473E" w14:textId="35BA50C6" w:rsidR="00AA11B4" w:rsidRPr="00D3696E" w:rsidRDefault="00AA11B4" w:rsidP="006D2C6E">
      <w:pPr>
        <w:pStyle w:val="Nadpis2"/>
      </w:pPr>
      <w:bookmarkStart w:id="109" w:name="_Toc155348305"/>
      <w:r w:rsidRPr="00D3696E">
        <w:t>Předkládání plánů výluk</w:t>
      </w:r>
      <w:r w:rsidR="006C1BBD" w:rsidRPr="006C1BBD">
        <w:t xml:space="preserve"> </w:t>
      </w:r>
      <w:r w:rsidR="006C1BBD">
        <w:t>a poskytování informací</w:t>
      </w:r>
      <w:bookmarkEnd w:id="109"/>
    </w:p>
    <w:p w14:paraId="67B73BD9" w14:textId="50B0D5AD" w:rsidR="00617E82" w:rsidRDefault="00617E82" w:rsidP="00617E82">
      <w:pPr>
        <w:rPr>
          <w:lang w:eastAsia="x-none"/>
        </w:rPr>
      </w:pPr>
      <w:r>
        <w:rPr>
          <w:lang w:eastAsia="x-none"/>
        </w:rPr>
        <w:t>Dopravce je povinen na vyžádání zasílat na KORDIS informace Provozovatele dráhy týkající se výluk a omezení provozu na železničních tratích, po nichž jsou vedeny Vlaky</w:t>
      </w:r>
      <w:r w:rsidR="006D605F">
        <w:rPr>
          <w:lang w:eastAsia="x-none"/>
        </w:rPr>
        <w:t xml:space="preserve"> (příp. i v navazujících úsecích)</w:t>
      </w:r>
      <w:r>
        <w:rPr>
          <w:lang w:eastAsia="x-none"/>
        </w:rPr>
        <w:t>, např. roční, měsíční, týdenní plány výluk, informace o nepředpokládaných výlukách, dočasných sníženích traťové rychlosti (pomalých jízdách), apod. Po vyžádání je Dopravce povinen předat požadované informace KORDIS do tří pracovních dnů.</w:t>
      </w:r>
    </w:p>
    <w:p w14:paraId="7B7FE7AB" w14:textId="77777777" w:rsidR="00617E82" w:rsidRDefault="00617E82" w:rsidP="00617E82">
      <w:pPr>
        <w:rPr>
          <w:lang w:eastAsia="x-none"/>
        </w:rPr>
      </w:pPr>
      <w:r>
        <w:rPr>
          <w:lang w:eastAsia="x-none"/>
        </w:rPr>
        <w:t>Dopravce je povinen bezodkladně informovat KORDIS o omezeních na železniční síti (nepředpokládané výluky, mimořádné události, pomalé jízdy), které mohou způsobit zpoždění Vlaků o 5 a více minut po dobu delší, jak 24 hodin nebo odřeknutí Vlaků.</w:t>
      </w:r>
    </w:p>
    <w:p w14:paraId="69C22FCC" w14:textId="7BAB17BB" w:rsidR="002A4690" w:rsidRDefault="002A4690" w:rsidP="006D2C6E">
      <w:pPr>
        <w:pStyle w:val="Nadpis2"/>
      </w:pPr>
      <w:bookmarkStart w:id="110" w:name="_Toc155348306"/>
      <w:r w:rsidRPr="00D34F0C">
        <w:lastRenderedPageBreak/>
        <w:t>Postup</w:t>
      </w:r>
      <w:r>
        <w:t xml:space="preserve"> zpracování výlukových </w:t>
      </w:r>
      <w:r w:rsidR="009D1653">
        <w:t>opatření</w:t>
      </w:r>
      <w:bookmarkEnd w:id="110"/>
    </w:p>
    <w:p w14:paraId="5AD4B50A" w14:textId="77777777" w:rsidR="00617E82" w:rsidRDefault="00617E82" w:rsidP="00617E82">
      <w:r w:rsidRPr="007938A7">
        <w:t xml:space="preserve">Dopravce s KORDIS </w:t>
      </w:r>
      <w:r w:rsidRPr="0093419D">
        <w:t xml:space="preserve">na základě ročního plánu výluk </w:t>
      </w:r>
      <w:r w:rsidRPr="00CD4ABC">
        <w:t>a postupně upřesňovaných měsíčních plánů výluk</w:t>
      </w:r>
      <w:r w:rsidRPr="007938A7">
        <w:t xml:space="preserve"> </w:t>
      </w:r>
      <w:r>
        <w:t xml:space="preserve">v dostatečném předstihu </w:t>
      </w:r>
      <w:r w:rsidRPr="007938A7">
        <w:t>proj</w:t>
      </w:r>
      <w:r w:rsidRPr="0093419D">
        <w:t xml:space="preserve">edná </w:t>
      </w:r>
      <w:r w:rsidRPr="00DA4111">
        <w:t xml:space="preserve">harmonogram tvorby výlukových jízdních řádů. </w:t>
      </w:r>
    </w:p>
    <w:p w14:paraId="29B69A4F" w14:textId="7C08FAC4" w:rsidR="00617E82" w:rsidRDefault="00617E82" w:rsidP="00BD72CB">
      <w:r>
        <w:t xml:space="preserve">Pokud se KORDIS s Dopravcem nedohodne jinak, zpracuje KORDIS pro Dopravce </w:t>
      </w:r>
      <w:r w:rsidR="001F30A0">
        <w:t>z</w:t>
      </w:r>
      <w:r>
        <w:t>ávazn</w:t>
      </w:r>
      <w:r w:rsidR="001F30A0">
        <w:t>ý Požadavek</w:t>
      </w:r>
      <w:r>
        <w:t xml:space="preserve"> </w:t>
      </w:r>
      <w:r w:rsidR="001F30A0">
        <w:t xml:space="preserve">nejpozději </w:t>
      </w:r>
      <w:r w:rsidR="009D1653">
        <w:t>60</w:t>
      </w:r>
      <w:r w:rsidR="001F30A0">
        <w:t xml:space="preserve"> dnů před začátkem plánované výluky</w:t>
      </w:r>
      <w:r w:rsidR="00F36615">
        <w:t>, je-li to objektivně možné</w:t>
      </w:r>
      <w:r w:rsidR="00BD72CB">
        <w:t>. V průběhu procesu přípravy výlukových opatření a také během jejich platnosti je KORDIS oprávněn Požadavek upravovat.</w:t>
      </w:r>
    </w:p>
    <w:p w14:paraId="1E3113B7" w14:textId="47F90033" w:rsidR="00923959" w:rsidRDefault="00923959" w:rsidP="00617E82">
      <w:r>
        <w:t>KORDIS je oprávněn předložit Dopravci závazný Požadavek i v případě neplánované výluky, eventuálně i při mimořádnosti v dopravě, u níž se očekává doba trvání delší, jak 72 hodin. V průběhu přípravy a platnosti opatření je KORDIS oprávněn Požadavek upravovat.</w:t>
      </w:r>
    </w:p>
    <w:p w14:paraId="11C08B87" w14:textId="0B2CB318" w:rsidR="00617E82" w:rsidRDefault="00617E82" w:rsidP="00617E82">
      <w:r>
        <w:t xml:space="preserve">Dopravce na základě </w:t>
      </w:r>
      <w:r w:rsidR="00BD72CB">
        <w:t xml:space="preserve">Požadavku </w:t>
      </w:r>
      <w:r>
        <w:t xml:space="preserve">zajistí projednání </w:t>
      </w:r>
      <w:r w:rsidR="00BD72CB">
        <w:t xml:space="preserve">potřebných opatření </w:t>
      </w:r>
      <w:r>
        <w:t>s </w:t>
      </w:r>
      <w:r w:rsidR="00BD72CB">
        <w:t>P</w:t>
      </w:r>
      <w:r>
        <w:t>rovozovatelem dráhy a</w:t>
      </w:r>
      <w:r w:rsidR="00BD72CB">
        <w:t xml:space="preserve"> příp. dalšími subjekty</w:t>
      </w:r>
      <w:r>
        <w:t xml:space="preserve"> </w:t>
      </w:r>
      <w:r w:rsidR="00BD72CB">
        <w:t>a zajistí jejich realizaci</w:t>
      </w:r>
      <w:r w:rsidR="00B1029F">
        <w:t xml:space="preserve"> vč. zpracování potřebných výlukových opatření pro Provozovatele dráhy a provozní zaměstnance Dopravce. </w:t>
      </w:r>
      <w:r w:rsidRPr="00E45BEA">
        <w:t>Pokud se Dopravce nedohodne s KORDIS</w:t>
      </w:r>
      <w:r>
        <w:t xml:space="preserve"> jinak, zpracuje Dopravce </w:t>
      </w:r>
      <w:r w:rsidR="00B1029F">
        <w:t>také</w:t>
      </w:r>
      <w:r>
        <w:t xml:space="preserve"> oběh</w:t>
      </w:r>
      <w:r w:rsidR="00B1029F">
        <w:t>y</w:t>
      </w:r>
      <w:r>
        <w:t xml:space="preserve"> </w:t>
      </w:r>
      <w:r w:rsidR="00E21577">
        <w:t>vozidel</w:t>
      </w:r>
      <w:r w:rsidR="008F54EE">
        <w:t xml:space="preserve"> </w:t>
      </w:r>
      <w:r w:rsidR="007F3287">
        <w:t>N</w:t>
      </w:r>
      <w:r w:rsidR="008F54EE">
        <w:t>áhradní dopravy</w:t>
      </w:r>
      <w:r w:rsidR="00E21577">
        <w:t xml:space="preserve"> („</w:t>
      </w:r>
      <w:proofErr w:type="spellStart"/>
      <w:r w:rsidR="00E21577">
        <w:t>linkospoje</w:t>
      </w:r>
      <w:proofErr w:type="spellEnd"/>
      <w:r w:rsidR="00E21577">
        <w:t>“)</w:t>
      </w:r>
      <w:r w:rsidR="008F54EE">
        <w:t>.</w:t>
      </w:r>
      <w:r w:rsidR="00B1029F">
        <w:t xml:space="preserve"> </w:t>
      </w:r>
      <w:r>
        <w:t xml:space="preserve">Výlukový jízdní řád pro cestující </w:t>
      </w:r>
      <w:proofErr w:type="gramStart"/>
      <w:r>
        <w:t>vytváří</w:t>
      </w:r>
      <w:proofErr w:type="gramEnd"/>
      <w:r>
        <w:t xml:space="preserve"> KORDIS, případně Dopravce na základě pokynu KORDIS.</w:t>
      </w:r>
    </w:p>
    <w:p w14:paraId="4BD545CF" w14:textId="6D243C02" w:rsidR="00617E82" w:rsidRPr="00B34211" w:rsidRDefault="006D605F" w:rsidP="00617E82">
      <w:r>
        <w:t xml:space="preserve">Nad rámec objednaného výkonu Vlakového doprovodu, prodejních míst a dalšího personálu je </w:t>
      </w:r>
      <w:r w:rsidR="00617E82" w:rsidRPr="00B34211">
        <w:t xml:space="preserve">Dopravce povinen na základě </w:t>
      </w:r>
      <w:r w:rsidR="00BD72CB">
        <w:t xml:space="preserve">Požadavku </w:t>
      </w:r>
      <w:r w:rsidR="00617E82" w:rsidRPr="00B34211">
        <w:t>zajistit do 2 měsíců obsazení míst koordinátorů dopravy / informátorů / prodejců jízdních dokladů dle pokynů KORDIS ve stanovených lokalitách a časech</w:t>
      </w:r>
      <w:r w:rsidR="00F36615">
        <w:t>,</w:t>
      </w:r>
      <w:r w:rsidR="00617E82" w:rsidRPr="00B34211">
        <w:t xml:space="preserve"> a to i dlouhodobě. Tito pracovníci se považují za pracovníky </w:t>
      </w:r>
      <w:r>
        <w:t>dalšího</w:t>
      </w:r>
      <w:r w:rsidRPr="00B34211">
        <w:t xml:space="preserve"> </w:t>
      </w:r>
      <w:r w:rsidR="00617E82" w:rsidRPr="00B34211">
        <w:t xml:space="preserve">personálu a jejich činnost je hrazena </w:t>
      </w:r>
      <w:r w:rsidR="00F36615">
        <w:t xml:space="preserve">dle Smlouvy </w:t>
      </w:r>
      <w:r w:rsidR="00617E82" w:rsidRPr="00B34211">
        <w:t xml:space="preserve">obdobným mechanismem jako při objednávce </w:t>
      </w:r>
      <w:r>
        <w:t>dalšího</w:t>
      </w:r>
      <w:r w:rsidRPr="00B34211">
        <w:t xml:space="preserve"> </w:t>
      </w:r>
      <w:r w:rsidR="00617E82" w:rsidRPr="00B34211">
        <w:t xml:space="preserve">personálu. </w:t>
      </w:r>
    </w:p>
    <w:p w14:paraId="45758BBF" w14:textId="1B5A5340" w:rsidR="00617E82" w:rsidRDefault="00787059" w:rsidP="002A4690">
      <w:r w:rsidRPr="00EA522F">
        <w:t>Dopravce má povinnost předložit výlukové opatření pro Provozovatele dráhy a provozní zaměstnance Dopravce</w:t>
      </w:r>
      <w:r w:rsidR="00E21577">
        <w:t>, oběhy Náhradní dopravy</w:t>
      </w:r>
      <w:r w:rsidRPr="00EA522F">
        <w:t xml:space="preserve"> a případně upravené Pomůcky JŘ </w:t>
      </w:r>
      <w:r w:rsidRPr="00FA75A1">
        <w:t xml:space="preserve">nejpozději </w:t>
      </w:r>
      <w:r w:rsidR="009D1653" w:rsidRPr="00FA75A1">
        <w:t>28 dnů</w:t>
      </w:r>
      <w:r w:rsidRPr="00FA75A1">
        <w:t xml:space="preserve"> před</w:t>
      </w:r>
      <w:r w:rsidRPr="001D6F80">
        <w:t xml:space="preserve"> </w:t>
      </w:r>
      <w:r w:rsidR="00B1029F">
        <w:t xml:space="preserve">požadovaným </w:t>
      </w:r>
      <w:r w:rsidRPr="001D6F80">
        <w:t xml:space="preserve">zahájením </w:t>
      </w:r>
      <w:r w:rsidR="00B1029F">
        <w:t xml:space="preserve">jejich </w:t>
      </w:r>
      <w:r w:rsidRPr="001D6F80">
        <w:t xml:space="preserve">platnosti, nedohodne-li se s KORDIS jinak. </w:t>
      </w:r>
    </w:p>
    <w:p w14:paraId="72727C2F" w14:textId="0CAF22E3" w:rsidR="00B47184" w:rsidRDefault="00293335" w:rsidP="006D2C6E">
      <w:pPr>
        <w:pStyle w:val="Nadpis2"/>
      </w:pPr>
      <w:bookmarkStart w:id="111" w:name="_Ref141629042"/>
      <w:bookmarkStart w:id="112" w:name="_Toc155348307"/>
      <w:r>
        <w:t>V</w:t>
      </w:r>
      <w:r w:rsidR="00B47184">
        <w:t>ozidl</w:t>
      </w:r>
      <w:r>
        <w:t>a</w:t>
      </w:r>
      <w:r w:rsidR="00B47184">
        <w:t xml:space="preserve"> </w:t>
      </w:r>
      <w:r w:rsidR="00A62119">
        <w:t>ND</w:t>
      </w:r>
      <w:bookmarkEnd w:id="111"/>
      <w:bookmarkEnd w:id="112"/>
      <w:r w:rsidR="00A62119">
        <w:t xml:space="preserve"> </w:t>
      </w:r>
    </w:p>
    <w:p w14:paraId="762CFB57" w14:textId="1DBBF94C" w:rsidR="00A62119" w:rsidRDefault="00A62119" w:rsidP="00A62119">
      <w:pPr>
        <w:pStyle w:val="Nadpis3"/>
        <w:widowControl/>
      </w:pPr>
      <w:bookmarkStart w:id="113" w:name="_Toc155348308"/>
      <w:r>
        <w:t>Technický stav vozidel</w:t>
      </w:r>
      <w:r>
        <w:rPr>
          <w:lang w:val="cs-CZ"/>
        </w:rPr>
        <w:t xml:space="preserve"> ND</w:t>
      </w:r>
      <w:bookmarkEnd w:id="113"/>
    </w:p>
    <w:p w14:paraId="56FCEB1C" w14:textId="47382AA2" w:rsidR="00A62119" w:rsidRDefault="00A62119" w:rsidP="00A62119">
      <w:pPr>
        <w:widowControl/>
      </w:pPr>
      <w:r>
        <w:t>Vozidla musí být v dobrém technickém stavu</w:t>
      </w:r>
      <w:r w:rsidR="00AC0674">
        <w:t xml:space="preserve">, uvnitř i vně čisté </w:t>
      </w:r>
      <w:r>
        <w:t xml:space="preserve">a musí splňovat všechny související zákonné normy. </w:t>
      </w:r>
    </w:p>
    <w:p w14:paraId="36B33D28" w14:textId="2C47BBD0" w:rsidR="00A62119" w:rsidRDefault="00A62119" w:rsidP="00A62119">
      <w:pPr>
        <w:widowControl/>
      </w:pPr>
      <w:r>
        <w:t>Vozidla musí být v takovém stavu, aby cestující nebyli obtěžování hlukem, zápachem nebo vibracemi vyššími, než je u daného typu vozidla obvyklé.</w:t>
      </w:r>
    </w:p>
    <w:p w14:paraId="3825AD51" w14:textId="4B493B82" w:rsidR="00AC0674" w:rsidRDefault="00AC0674" w:rsidP="00A62119">
      <w:pPr>
        <w:widowControl/>
      </w:pPr>
      <w:r>
        <w:t>Vozidlo musí umožnit přepravu cestujících na stání.</w:t>
      </w:r>
    </w:p>
    <w:p w14:paraId="4015C28E" w14:textId="7454750F" w:rsidR="00A62119" w:rsidRDefault="00A62119" w:rsidP="00A62119">
      <w:pPr>
        <w:widowControl/>
      </w:pPr>
      <w:r>
        <w:t xml:space="preserve">Vozidlo musí být vybaveno nejméně dvěma dveřmi umožňujícími </w:t>
      </w:r>
      <w:r w:rsidR="00B52AA7">
        <w:t>nástup</w:t>
      </w:r>
      <w:r>
        <w:t xml:space="preserve"> i výstup.</w:t>
      </w:r>
    </w:p>
    <w:p w14:paraId="02E4D7EF" w14:textId="77777777" w:rsidR="00A62119" w:rsidRDefault="00A62119" w:rsidP="00A62119">
      <w:pPr>
        <w:widowControl/>
      </w:pPr>
      <w:r>
        <w:t>Nevyžaduje se vybavení vozidla bezpečnostními pásy.</w:t>
      </w:r>
    </w:p>
    <w:p w14:paraId="203CA54C" w14:textId="544887A5" w:rsidR="00A62119" w:rsidRDefault="00A62119" w:rsidP="00A62119">
      <w:pPr>
        <w:widowControl/>
      </w:pPr>
      <w:r>
        <w:t>Maximální s</w:t>
      </w:r>
      <w:r w:rsidRPr="009D57C0">
        <w:t xml:space="preserve">táří </w:t>
      </w:r>
      <w:r>
        <w:t>v</w:t>
      </w:r>
      <w:r w:rsidRPr="009D57C0">
        <w:t>ozidla</w:t>
      </w:r>
      <w:r>
        <w:t xml:space="preserve"> není stanoveno.</w:t>
      </w:r>
    </w:p>
    <w:p w14:paraId="42398925" w14:textId="39677D54" w:rsidR="00AC0674" w:rsidRDefault="00AC0674" w:rsidP="00AC0674">
      <w:pPr>
        <w:pStyle w:val="Nadpis3"/>
        <w:widowControl/>
        <w:rPr>
          <w:lang w:val="cs-CZ"/>
        </w:rPr>
      </w:pPr>
      <w:bookmarkStart w:id="114" w:name="_Toc155348309"/>
      <w:r>
        <w:rPr>
          <w:lang w:val="cs-CZ"/>
        </w:rPr>
        <w:t>Standardy vozidel ND</w:t>
      </w:r>
      <w:bookmarkEnd w:id="114"/>
    </w:p>
    <w:p w14:paraId="523FC0ED" w14:textId="295EE307" w:rsidR="00F740F6" w:rsidRPr="001F7B34" w:rsidRDefault="00F740F6" w:rsidP="00D17F4A">
      <w:r>
        <w:rPr>
          <w:lang w:eastAsia="x-none"/>
        </w:rPr>
        <w:t xml:space="preserve">Pro zajištění ND mohou být využívána vozidla ve standardu </w:t>
      </w:r>
      <w:r w:rsidR="009E4CF5">
        <w:rPr>
          <w:lang w:eastAsia="x-none"/>
        </w:rPr>
        <w:t>ND</w:t>
      </w:r>
      <w:r w:rsidR="00643366">
        <w:rPr>
          <w:lang w:eastAsia="x-none"/>
        </w:rPr>
        <w:t>-</w:t>
      </w:r>
      <w:r>
        <w:rPr>
          <w:lang w:eastAsia="x-none"/>
        </w:rPr>
        <w:t xml:space="preserve">IDS </w:t>
      </w:r>
      <w:r w:rsidR="00643366">
        <w:rPr>
          <w:lang w:eastAsia="x-none"/>
        </w:rPr>
        <w:t xml:space="preserve">(plná výbava pro provoz v IDS JMK) </w:t>
      </w:r>
      <w:r>
        <w:rPr>
          <w:lang w:eastAsia="x-none"/>
        </w:rPr>
        <w:t xml:space="preserve">nebo </w:t>
      </w:r>
      <w:r w:rsidR="009E4CF5">
        <w:rPr>
          <w:lang w:eastAsia="x-none"/>
        </w:rPr>
        <w:t>ND</w:t>
      </w:r>
      <w:r w:rsidR="00643366">
        <w:rPr>
          <w:lang w:eastAsia="x-none"/>
        </w:rPr>
        <w:t>-</w:t>
      </w:r>
      <w:r>
        <w:rPr>
          <w:lang w:eastAsia="x-none"/>
        </w:rPr>
        <w:t>X</w:t>
      </w:r>
      <w:r w:rsidR="00643366">
        <w:rPr>
          <w:lang w:eastAsia="x-none"/>
        </w:rPr>
        <w:t xml:space="preserve"> (vozidlo nevybavené pro provoz v IDS JMK). </w:t>
      </w:r>
    </w:p>
    <w:p w14:paraId="6131F187" w14:textId="77777777" w:rsidR="00936BE4" w:rsidRPr="00A219A8" w:rsidRDefault="00936BE4" w:rsidP="00936BE4">
      <w:pPr>
        <w:pStyle w:val="Nadpis3"/>
        <w:widowControl/>
      </w:pPr>
      <w:bookmarkStart w:id="115" w:name="_Toc332704658"/>
      <w:bookmarkStart w:id="116" w:name="_Toc43545541"/>
      <w:bookmarkStart w:id="117" w:name="_Toc177901410"/>
      <w:bookmarkStart w:id="118" w:name="_Toc334454535"/>
      <w:bookmarkStart w:id="119" w:name="_Toc334458351"/>
      <w:bookmarkStart w:id="120" w:name="_Toc334458553"/>
      <w:bookmarkStart w:id="121" w:name="_Toc39134811"/>
      <w:bookmarkStart w:id="122" w:name="_Toc155348310"/>
      <w:bookmarkEnd w:id="115"/>
      <w:r w:rsidRPr="00A219A8">
        <w:lastRenderedPageBreak/>
        <w:t>Tabulka kurzového čísla vozidla</w:t>
      </w:r>
      <w:bookmarkEnd w:id="116"/>
      <w:bookmarkEnd w:id="117"/>
      <w:bookmarkEnd w:id="118"/>
      <w:bookmarkEnd w:id="119"/>
      <w:bookmarkEnd w:id="120"/>
      <w:bookmarkEnd w:id="121"/>
      <w:bookmarkEnd w:id="122"/>
    </w:p>
    <w:p w14:paraId="540BA687" w14:textId="77777777" w:rsidR="00936BE4" w:rsidRDefault="00936BE4" w:rsidP="00936BE4">
      <w:pPr>
        <w:widowControl/>
      </w:pPr>
      <w:r>
        <w:t>Po obou stranách kabiny řidiče musí být umístěna tabulka kurzového čísla vozidla na tabulce o rozměrech 15 x 21 cm, případně může být v elektronické podobě. Přesný vzhled a obsah textu tabulky stanovuje individuálně KORDIS.</w:t>
      </w:r>
    </w:p>
    <w:p w14:paraId="5E0064C1" w14:textId="77777777" w:rsidR="00936BE4" w:rsidRDefault="00936BE4" w:rsidP="00936BE4">
      <w:pPr>
        <w:widowControl/>
      </w:pPr>
      <w:r>
        <w:t xml:space="preserve">Kurzové číslo jednoznačně identifikuje vozidlo provozované na lince v daný den. Pravidla pro přidělování kurzových čísel jednotlivým pořadím vozidel na linkách IDS JMK stanovuje KORDIS. </w:t>
      </w:r>
    </w:p>
    <w:p w14:paraId="5026268A" w14:textId="7BB8B4F5" w:rsidR="00936BE4" w:rsidRDefault="00936BE4" w:rsidP="00936BE4">
      <w:pPr>
        <w:widowControl/>
      </w:pPr>
      <w:r>
        <w:t>V jeden okamžik nesmí pod jedním kurzovým číslem jezdit více než jedno vozidlo.</w:t>
      </w:r>
    </w:p>
    <w:p w14:paraId="62A16195" w14:textId="77777777" w:rsidR="00936BE4" w:rsidRPr="00A219A8" w:rsidRDefault="00936BE4" w:rsidP="00936BE4">
      <w:pPr>
        <w:pStyle w:val="Nadpis3"/>
        <w:widowControl/>
      </w:pPr>
      <w:bookmarkStart w:id="123" w:name="_Toc43545542"/>
      <w:bookmarkStart w:id="124" w:name="_Toc177901411"/>
      <w:bookmarkStart w:id="125" w:name="_Toc334454536"/>
      <w:bookmarkStart w:id="126" w:name="_Toc334458352"/>
      <w:bookmarkStart w:id="127" w:name="_Toc334458554"/>
      <w:bookmarkStart w:id="128" w:name="_Toc39134812"/>
      <w:bookmarkStart w:id="129" w:name="_Toc155348311"/>
      <w:r w:rsidRPr="00A219A8">
        <w:t>Přední směrový elektronický panel nebo tabule</w:t>
      </w:r>
      <w:bookmarkEnd w:id="123"/>
      <w:bookmarkEnd w:id="124"/>
      <w:bookmarkEnd w:id="125"/>
      <w:bookmarkEnd w:id="126"/>
      <w:bookmarkEnd w:id="127"/>
      <w:bookmarkEnd w:id="128"/>
      <w:bookmarkEnd w:id="129"/>
    </w:p>
    <w:p w14:paraId="64298F15" w14:textId="733EB62E" w:rsidR="00936BE4" w:rsidRPr="007F694D" w:rsidRDefault="00936BE4" w:rsidP="00936BE4">
      <w:pPr>
        <w:widowControl/>
      </w:pPr>
      <w:r>
        <w:t xml:space="preserve">Vozidla </w:t>
      </w:r>
      <w:r w:rsidR="00643366">
        <w:t xml:space="preserve">provozovaná ve standardu </w:t>
      </w:r>
      <w:r w:rsidR="009E4CF5">
        <w:t>ND</w:t>
      </w:r>
      <w:r w:rsidR="00643366">
        <w:t xml:space="preserve">-IDS </w:t>
      </w:r>
      <w:r>
        <w:t xml:space="preserve">musí být vybavena v přední části vozidla osvětleným elektronickým směrovým panelem certifikovaným KORDIS umístěným v horní části čelního okna přes celou jeho šířku (případně zabudovány do karoserie v horní části čela vozidla přes celou jeho šířku). Parametry panelu jsou </w:t>
      </w:r>
      <w:r w:rsidRPr="007F694D">
        <w:t xml:space="preserve">minimálně 140 x 19 bodů. Na panelu je zobrazeno číslo a konečná zastávka linky. Barva osvětlených bodů na panelu musí být </w:t>
      </w:r>
      <w:proofErr w:type="gramStart"/>
      <w:r w:rsidRPr="007F694D">
        <w:t>zelená</w:t>
      </w:r>
      <w:proofErr w:type="gramEnd"/>
      <w:r w:rsidR="00EA7E64">
        <w:t xml:space="preserve"> resp. žlutozelená.</w:t>
      </w:r>
      <w:r w:rsidR="00064DCF">
        <w:t xml:space="preserve"> </w:t>
      </w:r>
    </w:p>
    <w:p w14:paraId="2962FF6F" w14:textId="3598D89E" w:rsidR="00936BE4" w:rsidRDefault="00643366" w:rsidP="00936BE4">
      <w:pPr>
        <w:widowControl/>
      </w:pPr>
      <w:r>
        <w:t xml:space="preserve">Vozidla provozovaná ve standardu </w:t>
      </w:r>
      <w:r w:rsidR="009E4CF5">
        <w:t>ND</w:t>
      </w:r>
      <w:r>
        <w:t>-X mohou být m</w:t>
      </w:r>
      <w:r w:rsidR="00936BE4" w:rsidRPr="000E5F26">
        <w:t xml:space="preserve">ísto elektronického panelu </w:t>
      </w:r>
      <w:r>
        <w:t xml:space="preserve">vybavena </w:t>
      </w:r>
      <w:r w:rsidR="00936BE4" w:rsidRPr="003262B3">
        <w:t xml:space="preserve">čelní tabuli o rozměrech </w:t>
      </w:r>
      <w:r w:rsidR="00120FCF">
        <w:t>594x210</w:t>
      </w:r>
      <w:r w:rsidR="00936BE4" w:rsidRPr="003262B3">
        <w:t xml:space="preserve"> </w:t>
      </w:r>
      <w:r w:rsidR="00EA7E64">
        <w:t>m</w:t>
      </w:r>
      <w:r w:rsidR="00936BE4" w:rsidRPr="003262B3">
        <w:t>m</w:t>
      </w:r>
      <w:r w:rsidR="00936BE4" w:rsidRPr="007F694D">
        <w:t xml:space="preserve"> s</w:t>
      </w:r>
      <w:r w:rsidR="00936BE4">
        <w:t xml:space="preserve"> číslem linky </w:t>
      </w:r>
      <w:r w:rsidR="00120FCF">
        <w:t xml:space="preserve">a cílovou stanicí umístěnou </w:t>
      </w:r>
      <w:r w:rsidR="00936BE4">
        <w:t xml:space="preserve">na pravé straně </w:t>
      </w:r>
      <w:r w:rsidR="00120FCF">
        <w:t xml:space="preserve">čela </w:t>
      </w:r>
      <w:r w:rsidR="00936BE4">
        <w:t>vozidla. Tabule musí být vyrobena z plastu nebo kovu</w:t>
      </w:r>
      <w:r w:rsidR="00EA7E64">
        <w:t xml:space="preserve">. </w:t>
      </w:r>
      <w:r w:rsidR="00936BE4">
        <w:t xml:space="preserve">V případě </w:t>
      </w:r>
      <w:r w:rsidR="00120FCF">
        <w:t xml:space="preserve">výluky </w:t>
      </w:r>
      <w:r>
        <w:t>v délce do 1</w:t>
      </w:r>
      <w:r w:rsidR="00120FCF">
        <w:t xml:space="preserve"> měsíc</w:t>
      </w:r>
      <w:r>
        <w:t>e</w:t>
      </w:r>
      <w:r w:rsidR="00120FCF">
        <w:t xml:space="preserve"> </w:t>
      </w:r>
      <w:r w:rsidR="00936BE4">
        <w:t>může být tabule vyrobena i z tvrdého kartonu</w:t>
      </w:r>
      <w:r w:rsidR="00EA7E64">
        <w:t xml:space="preserve"> a postačují rozměry 297x 210 mm.</w:t>
      </w:r>
    </w:p>
    <w:p w14:paraId="55EE00E4" w14:textId="1C2BB3A4" w:rsidR="00936BE4" w:rsidRDefault="00936BE4" w:rsidP="00936BE4">
      <w:pPr>
        <w:widowControl/>
        <w:rPr>
          <w:b/>
        </w:rPr>
      </w:pPr>
      <w:bookmarkStart w:id="130" w:name="_Toc43545543"/>
      <w:bookmarkStart w:id="131" w:name="_Toc177901412"/>
      <w:r>
        <w:t>Přesný vzhled,</w:t>
      </w:r>
      <w:r w:rsidRPr="007F694D">
        <w:t xml:space="preserve"> </w:t>
      </w:r>
      <w:r>
        <w:t>rozlišení a obsah textu elektronického panelu nebo tabule stanovuje KORDIS. Dopravce je povinen dodržovat nastavení zobrazování informací stanovené KORDIS.</w:t>
      </w:r>
      <w:r w:rsidR="00064DCF">
        <w:t xml:space="preserve"> Žádné vozidlo nesmí být provozováno s obsahem panelu </w:t>
      </w:r>
      <w:r w:rsidR="00D34F0C">
        <w:t>neodsouhlaseným</w:t>
      </w:r>
      <w:r w:rsidR="00064DCF">
        <w:t xml:space="preserve"> KORDIS.</w:t>
      </w:r>
    </w:p>
    <w:p w14:paraId="26A5142E" w14:textId="77777777" w:rsidR="00936BE4" w:rsidRPr="00A219A8" w:rsidRDefault="00936BE4" w:rsidP="00936BE4">
      <w:pPr>
        <w:pStyle w:val="Nadpis3"/>
        <w:widowControl/>
      </w:pPr>
      <w:bookmarkStart w:id="132" w:name="_Toc334454537"/>
      <w:bookmarkStart w:id="133" w:name="_Toc334458353"/>
      <w:bookmarkStart w:id="134" w:name="_Toc334458555"/>
      <w:bookmarkStart w:id="135" w:name="_Toc39134813"/>
      <w:bookmarkStart w:id="136" w:name="_Toc155348312"/>
      <w:r w:rsidRPr="00A219A8">
        <w:t>Boční směrový elektronický panel nebo směrová tabule</w:t>
      </w:r>
      <w:bookmarkEnd w:id="130"/>
      <w:bookmarkEnd w:id="131"/>
      <w:bookmarkEnd w:id="132"/>
      <w:bookmarkEnd w:id="133"/>
      <w:bookmarkEnd w:id="134"/>
      <w:bookmarkEnd w:id="135"/>
      <w:bookmarkEnd w:id="136"/>
    </w:p>
    <w:p w14:paraId="2603EB06" w14:textId="5B9B80CB" w:rsidR="00936BE4" w:rsidRDefault="00643366" w:rsidP="00936BE4">
      <w:pPr>
        <w:widowControl/>
      </w:pPr>
      <w:r>
        <w:t xml:space="preserve">Vozidla provozovaná ve standardu </w:t>
      </w:r>
      <w:r w:rsidR="009E4CF5">
        <w:t>ND</w:t>
      </w:r>
      <w:r>
        <w:t xml:space="preserve">-IDS </w:t>
      </w:r>
      <w:r w:rsidR="00936BE4">
        <w:t xml:space="preserve">musí být vybavena v boční části vozidla osvětleným elektronickým směrovým panelem certifikovaným KORDIS umístěným v horní části prvního nebo druhého okna (počítáno od přední části) na pravé straně vozidla. Parametry vnější strany panelu jsou minimálně 112 x 19 bodů. Na vnější straně panelu je zobrazeno číslo, trasa (případně orientačně významná nácestná zastávka) a konečná zastávka linky. Barva osvětlených bodů na panelu musí být </w:t>
      </w:r>
      <w:proofErr w:type="gramStart"/>
      <w:r w:rsidR="00EA7E64" w:rsidRPr="007F694D">
        <w:t>zelená</w:t>
      </w:r>
      <w:proofErr w:type="gramEnd"/>
      <w:r w:rsidR="00EA7E64">
        <w:t xml:space="preserve"> resp. žlutozelená.</w:t>
      </w:r>
    </w:p>
    <w:p w14:paraId="0510CAF9" w14:textId="7114ED7D" w:rsidR="00120FCF" w:rsidRDefault="00064DCF" w:rsidP="00120FCF">
      <w:pPr>
        <w:widowControl/>
      </w:pPr>
      <w:bookmarkStart w:id="137" w:name="_Toc43545544"/>
      <w:bookmarkStart w:id="138" w:name="_Toc177901413"/>
      <w:r>
        <w:t xml:space="preserve">Vozidla provozovaná ve standardu </w:t>
      </w:r>
      <w:r w:rsidR="009E4CF5">
        <w:t>ND</w:t>
      </w:r>
      <w:r>
        <w:t>-X mohou být m</w:t>
      </w:r>
      <w:r w:rsidRPr="000E5F26">
        <w:t xml:space="preserve">ísto elektronického panelu </w:t>
      </w:r>
      <w:r>
        <w:t xml:space="preserve">vybavena </w:t>
      </w:r>
      <w:r w:rsidR="00120FCF" w:rsidRPr="003262B3">
        <w:t xml:space="preserve">čelní tabuli o rozměrech </w:t>
      </w:r>
      <w:r w:rsidR="00120FCF">
        <w:t>594x210</w:t>
      </w:r>
      <w:r w:rsidR="00120FCF" w:rsidRPr="003262B3">
        <w:t xml:space="preserve"> </w:t>
      </w:r>
      <w:r w:rsidR="00EA7E64">
        <w:t>m</w:t>
      </w:r>
      <w:r w:rsidR="00120FCF" w:rsidRPr="003262B3">
        <w:t>m</w:t>
      </w:r>
      <w:r w:rsidR="00120FCF" w:rsidRPr="007F694D">
        <w:t xml:space="preserve"> s</w:t>
      </w:r>
      <w:r w:rsidR="00120FCF">
        <w:t xml:space="preserve"> číslem linky a cílovou stanicí </w:t>
      </w:r>
      <w:r w:rsidR="00EA7E64">
        <w:t xml:space="preserve">umístěnou </w:t>
      </w:r>
      <w:r w:rsidR="00120FCF">
        <w:t xml:space="preserve">na pravé straně vozidla za předními dveřmi. Tabule musí být vyrobena z plastu nebo kovu. </w:t>
      </w:r>
      <w:r w:rsidR="00EA7E64">
        <w:t>V případě výluky do 3 měsíců může být tabule vyrobena i z tvrdého kartonu a postačují rozměry 297x 210 mm.</w:t>
      </w:r>
    </w:p>
    <w:p w14:paraId="2AA036CF" w14:textId="103C9E22" w:rsidR="00936BE4" w:rsidRDefault="00936BE4" w:rsidP="00936BE4">
      <w:pPr>
        <w:widowControl/>
        <w:rPr>
          <w:b/>
        </w:rPr>
      </w:pPr>
      <w:r>
        <w:t>Přesný vzhled, rozlišení a obsah textu elektronického panelu nebo tabule stanovuje KORDIS. Dopravce je povinen dodržovat nastavení zobrazování informací stanovené KORDIS.</w:t>
      </w:r>
      <w:r w:rsidR="00064DCF">
        <w:t xml:space="preserve"> Žádné vozidlo ND nesmí být provozováno s obsahem panelu nestanoveným KORDIS.</w:t>
      </w:r>
    </w:p>
    <w:p w14:paraId="5F6377CB" w14:textId="77777777" w:rsidR="00936BE4" w:rsidRDefault="00936BE4" w:rsidP="00095139">
      <w:pPr>
        <w:pStyle w:val="Nadpis3"/>
      </w:pPr>
      <w:bookmarkStart w:id="139" w:name="_Toc334454538"/>
      <w:bookmarkStart w:id="140" w:name="_Toc334458354"/>
      <w:bookmarkStart w:id="141" w:name="_Toc334458556"/>
      <w:bookmarkStart w:id="142" w:name="_Toc39134814"/>
      <w:bookmarkStart w:id="143" w:name="_Toc155348313"/>
      <w:r>
        <w:t xml:space="preserve">Zadní </w:t>
      </w:r>
      <w:r w:rsidRPr="00095139">
        <w:t>elektronický</w:t>
      </w:r>
      <w:r>
        <w:t xml:space="preserve"> panel nebo tabule</w:t>
      </w:r>
      <w:bookmarkEnd w:id="137"/>
      <w:bookmarkEnd w:id="138"/>
      <w:bookmarkEnd w:id="139"/>
      <w:bookmarkEnd w:id="140"/>
      <w:bookmarkEnd w:id="141"/>
      <w:bookmarkEnd w:id="142"/>
      <w:bookmarkEnd w:id="143"/>
    </w:p>
    <w:p w14:paraId="05F7835D" w14:textId="27051388" w:rsidR="00936BE4" w:rsidRDefault="00064DCF" w:rsidP="00936BE4">
      <w:pPr>
        <w:widowControl/>
      </w:pPr>
      <w:r>
        <w:t xml:space="preserve">Vozidla provozovaná ve standardu </w:t>
      </w:r>
      <w:r w:rsidR="009E4CF5">
        <w:t>ND</w:t>
      </w:r>
      <w:r>
        <w:t xml:space="preserve">-IDS </w:t>
      </w:r>
      <w:r w:rsidR="00936BE4">
        <w:t xml:space="preserve">musí být vybavena v zadní části vozidla osvětleným elektronickým panelem certifikovaným KORDIS umístěným v horní části zadního okna na pravé straně vozidla. Parametry panelu jsou minimálně 28 x 19 bodů. Na panelu je uvedeno číslo linky. Barva osvětlených bodů na panelu musí být </w:t>
      </w:r>
      <w:proofErr w:type="gramStart"/>
      <w:r w:rsidR="00EA7E64" w:rsidRPr="007F694D">
        <w:t>zelená</w:t>
      </w:r>
      <w:proofErr w:type="gramEnd"/>
      <w:r w:rsidR="00EA7E64">
        <w:t xml:space="preserve"> resp. žlutozelená.</w:t>
      </w:r>
    </w:p>
    <w:p w14:paraId="5D2CC22B" w14:textId="47338B3A" w:rsidR="00EA7E64" w:rsidRDefault="00064DCF" w:rsidP="00EA7E64">
      <w:pPr>
        <w:widowControl/>
      </w:pPr>
      <w:bookmarkStart w:id="144" w:name="_Toc43545545"/>
      <w:bookmarkStart w:id="145" w:name="_Toc177901415"/>
      <w:bookmarkStart w:id="146" w:name="_Toc334454541"/>
      <w:bookmarkStart w:id="147" w:name="_Toc334458355"/>
      <w:bookmarkStart w:id="148" w:name="_Toc334458557"/>
      <w:bookmarkStart w:id="149" w:name="_Toc39134815"/>
      <w:r>
        <w:t xml:space="preserve">Vozidla provozovaná ve standardu </w:t>
      </w:r>
      <w:r w:rsidR="009E4CF5">
        <w:t>ND</w:t>
      </w:r>
      <w:r>
        <w:t>-X mohou být m</w:t>
      </w:r>
      <w:r w:rsidRPr="000E5F26">
        <w:t xml:space="preserve">ísto elektronického panelu </w:t>
      </w:r>
      <w:r>
        <w:t xml:space="preserve">vybavena </w:t>
      </w:r>
      <w:r w:rsidR="00EA7E64" w:rsidRPr="003262B3">
        <w:t xml:space="preserve">tabuli o rozměrech </w:t>
      </w:r>
      <w:r w:rsidR="00EA7E64">
        <w:t>297x210</w:t>
      </w:r>
      <w:r w:rsidR="00EA7E64" w:rsidRPr="003262B3">
        <w:t xml:space="preserve"> </w:t>
      </w:r>
      <w:r w:rsidR="00EA7E64">
        <w:t>m</w:t>
      </w:r>
      <w:r w:rsidR="00EA7E64" w:rsidRPr="003262B3">
        <w:t>m</w:t>
      </w:r>
      <w:r w:rsidR="00EA7E64" w:rsidRPr="007F694D">
        <w:t xml:space="preserve"> s</w:t>
      </w:r>
      <w:r w:rsidR="00EA7E64">
        <w:t xml:space="preserve"> číslem linky umístěnou na pravé straně zadního okna </w:t>
      </w:r>
      <w:r w:rsidR="00EA7E64">
        <w:lastRenderedPageBreak/>
        <w:t xml:space="preserve">vozidla. Tabule musí být vyrobena z plastu nebo kovu. V případě výluky do 3 měsíců může být tabule vyrobena i z tvrdého kartonu. </w:t>
      </w:r>
    </w:p>
    <w:p w14:paraId="1921C936" w14:textId="54056B92" w:rsidR="00EA7E64" w:rsidRDefault="00EA7E64" w:rsidP="00EA7E64">
      <w:pPr>
        <w:widowControl/>
        <w:rPr>
          <w:b/>
        </w:rPr>
      </w:pPr>
      <w:r>
        <w:t>Přesný vzhled, rozlišení a obsah textu elektronického panelu nebo tabule stanovuje KORDIS. Dopravce je povinen dodržovat nastavení zobrazování informací stanovené KORDIS.</w:t>
      </w:r>
      <w:r w:rsidR="00064DCF">
        <w:t xml:space="preserve"> Žádné vozidlo ND nesmí být provozováno s obsahem panelu nestanoveným KORDIS.</w:t>
      </w:r>
    </w:p>
    <w:p w14:paraId="27C3E3AB" w14:textId="77777777" w:rsidR="00936BE4" w:rsidRDefault="00936BE4" w:rsidP="00936BE4">
      <w:pPr>
        <w:pStyle w:val="Nadpis3"/>
        <w:widowControl/>
      </w:pPr>
      <w:bookmarkStart w:id="150" w:name="_Toc43545546"/>
      <w:bookmarkStart w:id="151" w:name="_Toc177901416"/>
      <w:bookmarkStart w:id="152" w:name="_Toc334454542"/>
      <w:bookmarkStart w:id="153" w:name="_Toc334458356"/>
      <w:bookmarkStart w:id="154" w:name="_Toc334458558"/>
      <w:bookmarkStart w:id="155" w:name="_Toc39134816"/>
      <w:bookmarkStart w:id="156" w:name="_Toc155348314"/>
      <w:bookmarkEnd w:id="144"/>
      <w:bookmarkEnd w:id="145"/>
      <w:bookmarkEnd w:id="146"/>
      <w:bookmarkEnd w:id="147"/>
      <w:bookmarkEnd w:id="148"/>
      <w:bookmarkEnd w:id="149"/>
      <w:proofErr w:type="spellStart"/>
      <w:r>
        <w:t>Označovače</w:t>
      </w:r>
      <w:proofErr w:type="spellEnd"/>
      <w:r>
        <w:t xml:space="preserve"> jízdenek</w:t>
      </w:r>
      <w:bookmarkEnd w:id="150"/>
      <w:bookmarkEnd w:id="151"/>
      <w:bookmarkEnd w:id="152"/>
      <w:bookmarkEnd w:id="153"/>
      <w:bookmarkEnd w:id="154"/>
      <w:bookmarkEnd w:id="155"/>
      <w:bookmarkEnd w:id="156"/>
    </w:p>
    <w:p w14:paraId="02F6FE43" w14:textId="77777777" w:rsidR="00415CB3" w:rsidRDefault="00936BE4" w:rsidP="00415CB3">
      <w:pPr>
        <w:widowControl/>
      </w:pPr>
      <w:r>
        <w:t xml:space="preserve">Vozidla </w:t>
      </w:r>
      <w:r w:rsidR="00415CB3">
        <w:t xml:space="preserve">náhradní dopravy </w:t>
      </w:r>
      <w:r>
        <w:t xml:space="preserve">musí být vybavena </w:t>
      </w:r>
      <w:r w:rsidR="00415CB3">
        <w:t xml:space="preserve">minimálně jedním </w:t>
      </w:r>
      <w:proofErr w:type="spellStart"/>
      <w:r>
        <w:t>označovač</w:t>
      </w:r>
      <w:r w:rsidR="00415CB3">
        <w:t>em</w:t>
      </w:r>
      <w:proofErr w:type="spellEnd"/>
      <w:r>
        <w:t xml:space="preserve"> jízdenek</w:t>
      </w:r>
      <w:r w:rsidR="00415CB3">
        <w:t xml:space="preserve"> certifikovaným KORDIS a propojeným s palubním počítačem. </w:t>
      </w:r>
      <w:bookmarkStart w:id="157" w:name="_Toc43545547"/>
      <w:bookmarkStart w:id="158" w:name="_Toc177901417"/>
      <w:bookmarkStart w:id="159" w:name="_Toc334454543"/>
      <w:bookmarkStart w:id="160" w:name="_Toc334458357"/>
      <w:bookmarkStart w:id="161" w:name="_Toc334458559"/>
      <w:bookmarkStart w:id="162" w:name="_Toc39134817"/>
    </w:p>
    <w:p w14:paraId="7D5D9660" w14:textId="77777777" w:rsidR="00936BE4" w:rsidRDefault="00936BE4" w:rsidP="00936BE4">
      <w:pPr>
        <w:pStyle w:val="Nadpis3"/>
        <w:widowControl/>
      </w:pPr>
      <w:bookmarkStart w:id="163" w:name="_Toc43545548"/>
      <w:bookmarkStart w:id="164" w:name="_Toc177901418"/>
      <w:bookmarkStart w:id="165" w:name="_Toc334454544"/>
      <w:bookmarkStart w:id="166" w:name="_Toc334458358"/>
      <w:bookmarkStart w:id="167" w:name="_Toc334458560"/>
      <w:bookmarkStart w:id="168" w:name="_Toc39134818"/>
      <w:bookmarkStart w:id="169" w:name="_Toc155348315"/>
      <w:bookmarkEnd w:id="157"/>
      <w:bookmarkEnd w:id="158"/>
      <w:bookmarkEnd w:id="159"/>
      <w:bookmarkEnd w:id="160"/>
      <w:bookmarkEnd w:id="161"/>
      <w:bookmarkEnd w:id="162"/>
      <w:r>
        <w:t>Elektronické odbavovací zařízení</w:t>
      </w:r>
      <w:bookmarkEnd w:id="163"/>
      <w:bookmarkEnd w:id="164"/>
      <w:bookmarkEnd w:id="165"/>
      <w:bookmarkEnd w:id="166"/>
      <w:bookmarkEnd w:id="167"/>
      <w:bookmarkEnd w:id="168"/>
      <w:bookmarkEnd w:id="169"/>
    </w:p>
    <w:p w14:paraId="6B582EE4" w14:textId="258CF0B9" w:rsidR="00064DCF" w:rsidRDefault="00064DCF" w:rsidP="00C14B59">
      <w:pPr>
        <w:pStyle w:val="Nadpis4"/>
      </w:pPr>
      <w:r>
        <w:t xml:space="preserve">Vozidla ND provozovaná ve standardu </w:t>
      </w:r>
      <w:r w:rsidR="009E4CF5">
        <w:rPr>
          <w:lang w:val="cs-CZ"/>
        </w:rPr>
        <w:t>ND</w:t>
      </w:r>
      <w:r>
        <w:t>-IDS</w:t>
      </w:r>
    </w:p>
    <w:p w14:paraId="5803DFF4" w14:textId="13DB135C" w:rsidR="0075351E" w:rsidRDefault="00064DCF" w:rsidP="00B5139A">
      <w:pPr>
        <w:widowControl/>
      </w:pPr>
      <w:r>
        <w:t xml:space="preserve">Vozidla provozovaná ve standardu </w:t>
      </w:r>
      <w:r w:rsidR="009E4CF5">
        <w:t>ND</w:t>
      </w:r>
      <w:r>
        <w:t xml:space="preserve">-IDS </w:t>
      </w:r>
      <w:r w:rsidR="00415CB3">
        <w:t>musí být vybaven</w:t>
      </w:r>
      <w:r>
        <w:t>a</w:t>
      </w:r>
      <w:r w:rsidR="00415CB3">
        <w:t xml:space="preserve"> palubním počítačem zapůjčeným </w:t>
      </w:r>
      <w:r w:rsidR="00293335">
        <w:t xml:space="preserve">nebo pronajatým </w:t>
      </w:r>
      <w:r w:rsidR="00415CB3">
        <w:t>KORDIS, případně odsouhlaseným KORDIS, zapojeným dle pokynů KORDIS včetně propojení s</w:t>
      </w:r>
      <w:r w:rsidR="0075351E">
        <w:t> </w:t>
      </w:r>
      <w:r w:rsidR="00415CB3">
        <w:t>periferiemi</w:t>
      </w:r>
      <w:r w:rsidR="0075351E">
        <w:t xml:space="preserve"> (LED + LCD panely, akustický informační </w:t>
      </w:r>
      <w:proofErr w:type="gramStart"/>
      <w:r w:rsidR="0075351E">
        <w:t>systém,</w:t>
      </w:r>
      <w:proofErr w:type="gramEnd"/>
      <w:r w:rsidR="0075351E">
        <w:t xml:space="preserve"> apod.)</w:t>
      </w:r>
      <w:r w:rsidR="00415CB3">
        <w:t xml:space="preserve">. Náklady na </w:t>
      </w:r>
      <w:proofErr w:type="spellStart"/>
      <w:r w:rsidR="00E118C8">
        <w:t>na</w:t>
      </w:r>
      <w:proofErr w:type="spellEnd"/>
      <w:r w:rsidR="00E118C8">
        <w:t xml:space="preserve"> instalaci, zprovoznění nebo demontáž </w:t>
      </w:r>
      <w:r w:rsidR="00415CB3">
        <w:t xml:space="preserve">a provoz (zejména náklady na hovory a data prostřednictvím SIM karty) hradí Dopravce </w:t>
      </w:r>
      <w:r w:rsidR="0075351E">
        <w:t xml:space="preserve">společnosti </w:t>
      </w:r>
      <w:r w:rsidR="00415CB3">
        <w:t xml:space="preserve">KORDIS. </w:t>
      </w:r>
    </w:p>
    <w:p w14:paraId="731532A5" w14:textId="050CD2E9" w:rsidR="00B5139A" w:rsidRDefault="00B5139A" w:rsidP="00B5139A">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59B99330" w14:textId="003DC412" w:rsidR="00BE5FB6" w:rsidRDefault="00BE5FB6" w:rsidP="00C261B3">
      <w:pPr>
        <w:widowControl/>
      </w:pPr>
      <w:r>
        <w:t xml:space="preserve">Vozidlo musí být vybaveno aspoň jedním validátorem jízdenek u předních dveří. </w:t>
      </w:r>
      <w:proofErr w:type="gramStart"/>
      <w:r>
        <w:t>Validátor  musí</w:t>
      </w:r>
      <w:proofErr w:type="gramEnd"/>
      <w:r>
        <w:t xml:space="preserve"> mít nastavený aktuální čas a rozložení a velikosti písma u potisku o šířce 50 mm musí odpovídat níže uvedenému obrázku. Zobrazovat musí minimálně označení linky, označení zóny, datum, čas. V případě, že nebude propojený s palubním počítačem pro zjištění aktuální zóny a linky, zobrazí alternativní označení definované KORDIS. </w:t>
      </w:r>
    </w:p>
    <w:p w14:paraId="3F50792C" w14:textId="77777777" w:rsidR="00BE5FB6" w:rsidRDefault="00BE5FB6" w:rsidP="00BE5FB6">
      <w:r>
        <w:rPr>
          <w:noProof/>
        </w:rPr>
        <w:drawing>
          <wp:anchor distT="0" distB="0" distL="114300" distR="114300" simplePos="0" relativeHeight="251658240" behindDoc="0" locked="0" layoutInCell="1" allowOverlap="1" wp14:anchorId="10FE4650" wp14:editId="05DC2091">
            <wp:simplePos x="0" y="0"/>
            <wp:positionH relativeFrom="column">
              <wp:posOffset>0</wp:posOffset>
            </wp:positionH>
            <wp:positionV relativeFrom="paragraph">
              <wp:posOffset>0</wp:posOffset>
            </wp:positionV>
            <wp:extent cx="5648960" cy="2572385"/>
            <wp:effectExtent l="0" t="0" r="0" b="0"/>
            <wp:wrapNone/>
            <wp:docPr id="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2572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455392" w14:textId="77777777" w:rsidR="00BE5FB6" w:rsidRDefault="00BE5FB6" w:rsidP="00BE5FB6"/>
    <w:p w14:paraId="37A3BF90" w14:textId="77777777" w:rsidR="00BE5FB6" w:rsidRDefault="00BE5FB6" w:rsidP="00BE5FB6"/>
    <w:p w14:paraId="1FF8C1A5" w14:textId="77777777" w:rsidR="00BE5FB6" w:rsidRDefault="00BE5FB6" w:rsidP="00BE5FB6"/>
    <w:p w14:paraId="2529919D" w14:textId="77777777" w:rsidR="00BE5FB6" w:rsidRDefault="00BE5FB6" w:rsidP="00BE5FB6"/>
    <w:p w14:paraId="46C3F021" w14:textId="77777777" w:rsidR="00BE5FB6" w:rsidRDefault="00BE5FB6" w:rsidP="00BE5FB6"/>
    <w:p w14:paraId="65DFEF63" w14:textId="77777777" w:rsidR="00BE5FB6" w:rsidRDefault="00BE5FB6" w:rsidP="00BE5FB6"/>
    <w:p w14:paraId="5AEF9B27" w14:textId="77777777" w:rsidR="00BE5FB6" w:rsidRDefault="00BE5FB6" w:rsidP="00BE5FB6"/>
    <w:p w14:paraId="3520207A" w14:textId="77777777" w:rsidR="00BE5FB6" w:rsidRDefault="00BE5FB6" w:rsidP="00BE5FB6"/>
    <w:p w14:paraId="2C8AC515" w14:textId="77777777" w:rsidR="00BE5FB6" w:rsidRDefault="00BE5FB6" w:rsidP="00BE5FB6"/>
    <w:p w14:paraId="62B78B85" w14:textId="77777777" w:rsidR="00BE5FB6" w:rsidRDefault="00BE5FB6" w:rsidP="00BE5FB6"/>
    <w:p w14:paraId="367065CD" w14:textId="77777777" w:rsidR="00BE5FB6" w:rsidRPr="00DB6AE0" w:rsidRDefault="00BE5FB6" w:rsidP="00BE5FB6">
      <w:pPr>
        <w:rPr>
          <w:i/>
          <w:iCs/>
        </w:rPr>
      </w:pPr>
      <w:r w:rsidRPr="00DB6AE0">
        <w:rPr>
          <w:i/>
          <w:iCs/>
        </w:rPr>
        <w:t xml:space="preserve">Obr. Potisk </w:t>
      </w:r>
      <w:r>
        <w:rPr>
          <w:i/>
          <w:iCs/>
        </w:rPr>
        <w:t xml:space="preserve">ve validátoru </w:t>
      </w:r>
      <w:r w:rsidRPr="00DB6AE0">
        <w:rPr>
          <w:i/>
          <w:iCs/>
        </w:rPr>
        <w:t>jízdenek</w:t>
      </w:r>
    </w:p>
    <w:p w14:paraId="636634FA" w14:textId="77777777" w:rsidR="00BE5FB6" w:rsidRDefault="00BE5FB6" w:rsidP="00B5139A">
      <w:pPr>
        <w:widowControl/>
      </w:pPr>
    </w:p>
    <w:p w14:paraId="68A2FC90" w14:textId="2D6063F2" w:rsidR="0075351E" w:rsidRDefault="00C14B59" w:rsidP="0075351E">
      <w:bookmarkStart w:id="170" w:name="OLE_LINK1"/>
      <w:r>
        <w:t>Pokud není pokynem KORDIS stanoveno jinak, je ř</w:t>
      </w:r>
      <w:r w:rsidR="00936BE4">
        <w:t xml:space="preserve">idič povinen </w:t>
      </w:r>
      <w:r w:rsidR="00B5139A">
        <w:t xml:space="preserve">provádět při nástupu cestujících přepravní kontrolu a prodej jízdních dokladů. </w:t>
      </w:r>
    </w:p>
    <w:p w14:paraId="27B36D08" w14:textId="68FF98B9" w:rsidR="0075351E" w:rsidRDefault="0075351E" w:rsidP="0075351E">
      <w:r>
        <w:t xml:space="preserve">Dopravce je povinen zabezpečit, aby řidiči náhradní dopravy dodržovali požadavky na správné přihlašování do těchto systémů definované KORDIS a jejich správné ovládání. </w:t>
      </w:r>
    </w:p>
    <w:p w14:paraId="76F6D5FB" w14:textId="0F89F71F" w:rsidR="00A62119" w:rsidRDefault="00A62119" w:rsidP="00A62119">
      <w:pPr>
        <w:widowControl/>
      </w:pPr>
      <w:r>
        <w:lastRenderedPageBreak/>
        <w:t>Vozidlo musí být vybaveno trvalou signalizací otevření/zavření dveří s výstupem pro palubní počítač – to znamená, že při otevřených dveřích musí být trvale signalizace sepnutá a při uzavřených dveřích musí být signalizace trvale vypnuta, případně opačně. Pouhý impuls při otevření/zavření dveří při stisknutí tlačítka není povolen.</w:t>
      </w:r>
    </w:p>
    <w:p w14:paraId="3ADA15E9" w14:textId="21008134" w:rsidR="00064DCF" w:rsidRDefault="00064DCF" w:rsidP="00A62119">
      <w:pPr>
        <w:widowControl/>
      </w:pPr>
      <w:r>
        <w:t xml:space="preserve">V případě, že KORDIS není schopen zapůjčit </w:t>
      </w:r>
      <w:r w:rsidR="009E4CF5">
        <w:t xml:space="preserve">pro provoz ND </w:t>
      </w:r>
      <w:r>
        <w:t xml:space="preserve">odpovídající počet palubních počítačů, </w:t>
      </w:r>
      <w:r w:rsidR="009E4CF5">
        <w:t>je oprávněn stanovit výjimky z jejich nasazení na vozidla ND provozovaná ve standardu ND-IDS.</w:t>
      </w:r>
    </w:p>
    <w:p w14:paraId="5B19FAE6" w14:textId="4F0F4F53" w:rsidR="009E4CF5" w:rsidRDefault="009E4CF5" w:rsidP="009E4CF5">
      <w:pPr>
        <w:pStyle w:val="Nadpis4"/>
        <w:rPr>
          <w:lang w:val="cs-CZ"/>
        </w:rPr>
      </w:pPr>
      <w:r>
        <w:t xml:space="preserve">Vozidla ND provozovaná ve standardu </w:t>
      </w:r>
      <w:r>
        <w:rPr>
          <w:lang w:val="cs-CZ"/>
        </w:rPr>
        <w:t>ND</w:t>
      </w:r>
      <w:r>
        <w:t>-</w:t>
      </w:r>
      <w:r>
        <w:rPr>
          <w:lang w:val="cs-CZ"/>
        </w:rPr>
        <w:t>X</w:t>
      </w:r>
    </w:p>
    <w:p w14:paraId="03A86853" w14:textId="515D5B9A" w:rsidR="009E4CF5" w:rsidRDefault="009E4CF5" w:rsidP="009E4CF5">
      <w:pPr>
        <w:widowControl/>
      </w:pPr>
      <w:r>
        <w:t>Vozidla provozovaná ve standardu ND-X musí být</w:t>
      </w:r>
      <w:r w:rsidR="0043438B">
        <w:t>, pokud Závazné požadavky</w:t>
      </w:r>
      <w:r w:rsidR="00293335">
        <w:t xml:space="preserve"> na </w:t>
      </w:r>
      <w:proofErr w:type="gramStart"/>
      <w:r w:rsidR="00293335">
        <w:t>výluku</w:t>
      </w:r>
      <w:r w:rsidR="0043438B">
        <w:t xml:space="preserve"> </w:t>
      </w:r>
      <w:r>
        <w:t xml:space="preserve"> </w:t>
      </w:r>
      <w:r w:rsidR="00293335">
        <w:t>toto</w:t>
      </w:r>
      <w:proofErr w:type="gramEnd"/>
      <w:r w:rsidR="00293335">
        <w:t xml:space="preserve"> vyžadují, </w:t>
      </w:r>
      <w:r>
        <w:t xml:space="preserve">vybavena </w:t>
      </w:r>
      <w:r w:rsidR="00293335">
        <w:t xml:space="preserve">odbavovacím nebo monitorovacím </w:t>
      </w:r>
      <w:r>
        <w:t xml:space="preserve">zařízením zapůjčeným KORDIS, případně odsouhlaseným KORDIS, zapojeným dle pokynů KORDIS. Náklady na zapůjčení a provoz (zejména náklady na hovory a data prostřednictvím SIM karty) hradí Dopravce společnosti KORDIS. </w:t>
      </w:r>
    </w:p>
    <w:p w14:paraId="6EB6DCB7" w14:textId="77777777" w:rsidR="009E4CF5" w:rsidRDefault="009E4CF5" w:rsidP="009E4CF5">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08CC1B1F" w14:textId="3F7F8264" w:rsidR="009E4CF5" w:rsidRDefault="009E4CF5" w:rsidP="009E4CF5">
      <w:r>
        <w:t xml:space="preserve">Dopravce je povinen zabezpečit, aby řidiči náhradní dopravy dodržovali požadavky na správné přihlašování do těchto systémů definované KORDIS a jejich správné ovládání. </w:t>
      </w:r>
    </w:p>
    <w:p w14:paraId="405A5379" w14:textId="2B5B8F6A" w:rsidR="009E4CF5" w:rsidRDefault="009E4CF5" w:rsidP="009E4CF5">
      <w:pPr>
        <w:widowControl/>
      </w:pPr>
      <w:r>
        <w:t>V případě, že KORDIS není schopen zapůjčit pro provoz ND odpovídající počet zařízení, je oprávněn stanovit výjimky z jejich nasazení na vozidla ND provozovaná ve standardu ND-X.</w:t>
      </w:r>
    </w:p>
    <w:p w14:paraId="0C958DD4" w14:textId="77777777" w:rsidR="00936BE4" w:rsidRDefault="00936BE4" w:rsidP="00095139">
      <w:pPr>
        <w:pStyle w:val="Nadpis3"/>
      </w:pPr>
      <w:bookmarkStart w:id="171" w:name="_Toc43545551"/>
      <w:bookmarkStart w:id="172" w:name="_Toc177901421"/>
      <w:bookmarkStart w:id="173" w:name="_Toc334454548"/>
      <w:bookmarkStart w:id="174" w:name="_Toc334458361"/>
      <w:bookmarkStart w:id="175" w:name="_Toc334458563"/>
      <w:bookmarkStart w:id="176" w:name="_Toc39134821"/>
      <w:bookmarkStart w:id="177" w:name="_Toc155348316"/>
      <w:bookmarkEnd w:id="170"/>
      <w:r>
        <w:t>Informační materiály</w:t>
      </w:r>
      <w:bookmarkEnd w:id="171"/>
      <w:bookmarkEnd w:id="172"/>
      <w:bookmarkEnd w:id="173"/>
      <w:bookmarkEnd w:id="174"/>
      <w:bookmarkEnd w:id="175"/>
      <w:bookmarkEnd w:id="176"/>
      <w:bookmarkEnd w:id="177"/>
    </w:p>
    <w:p w14:paraId="606EC0A0" w14:textId="06C4866A" w:rsidR="00936BE4" w:rsidRDefault="009E4CF5" w:rsidP="00936BE4">
      <w:pPr>
        <w:widowControl/>
      </w:pPr>
      <w:r>
        <w:t xml:space="preserve">Ve vozidlech provozovaných ve standardu ND-IDS není povoleno </w:t>
      </w:r>
      <w:r w:rsidR="00936BE4" w:rsidRPr="003262B3">
        <w:t xml:space="preserve">žádné </w:t>
      </w:r>
      <w:r>
        <w:t xml:space="preserve">informační </w:t>
      </w:r>
      <w:r w:rsidR="00936BE4" w:rsidRPr="003262B3">
        <w:t>materiály vylepovat nebo jiným způsobem upevňovat na okna nebo jiné součásti vozidla.</w:t>
      </w:r>
      <w:r w:rsidR="00936BE4" w:rsidRPr="00FF4D0E">
        <w:t xml:space="preserve"> Jakékoli informační nebo reklamní materiály mohou být ve vozidlech vyvěšeny pouze v informačních vitrínách. Toto ustanovení se nevztahuje na materiály rozdávané</w:t>
      </w:r>
      <w:r w:rsidR="00936BE4">
        <w:t xml:space="preserve"> řidičem.</w:t>
      </w:r>
      <w:bookmarkStart w:id="178" w:name="_Toc39134822"/>
      <w:bookmarkEnd w:id="178"/>
    </w:p>
    <w:p w14:paraId="2C597CB8" w14:textId="36DC362E" w:rsidR="00936BE4" w:rsidRDefault="00B5139A" w:rsidP="00B5139A">
      <w:pPr>
        <w:widowControl/>
      </w:pPr>
      <w:bookmarkStart w:id="179" w:name="_Toc39134823"/>
      <w:bookmarkEnd w:id="179"/>
      <w:r>
        <w:t xml:space="preserve">U případě výluk delších než 3 měsíce je KORDIS oprávněn požadovat vybavení vozidla </w:t>
      </w:r>
      <w:r w:rsidR="00936BE4">
        <w:t>sadou informačních materiálů umís</w:t>
      </w:r>
      <w:r>
        <w:t>těných</w:t>
      </w:r>
      <w:r w:rsidR="00936BE4">
        <w:t xml:space="preserve"> do informačních vitrín určených pro vyvěšování informačních a propagačních materiálů IDS JMK</w:t>
      </w:r>
      <w:r>
        <w:t xml:space="preserve"> umožňujících vyvěšení 4 ks letáků A3 naležato.</w:t>
      </w:r>
      <w:r w:rsidR="00936BE4">
        <w:t xml:space="preserve"> </w:t>
      </w:r>
      <w:bookmarkStart w:id="180" w:name="_Toc39134824"/>
      <w:bookmarkEnd w:id="180"/>
    </w:p>
    <w:p w14:paraId="163209EB" w14:textId="1E153D9A" w:rsidR="00936BE4" w:rsidRDefault="00936BE4" w:rsidP="00095139">
      <w:pPr>
        <w:pStyle w:val="Nadpis3"/>
      </w:pPr>
      <w:bookmarkStart w:id="181" w:name="_Toc43545552"/>
      <w:bookmarkStart w:id="182" w:name="_Toc177901422"/>
      <w:bookmarkStart w:id="183" w:name="_Toc334454549"/>
      <w:bookmarkStart w:id="184" w:name="_Toc334458362"/>
      <w:bookmarkStart w:id="185" w:name="_Toc334458564"/>
      <w:bookmarkStart w:id="186" w:name="_Toc39134832"/>
      <w:bookmarkStart w:id="187" w:name="_Toc155348317"/>
      <w:r>
        <w:t>Klimatická a světelná pohoda vozidel</w:t>
      </w:r>
      <w:bookmarkEnd w:id="181"/>
      <w:bookmarkEnd w:id="182"/>
      <w:bookmarkEnd w:id="183"/>
      <w:bookmarkEnd w:id="184"/>
      <w:bookmarkEnd w:id="185"/>
      <w:bookmarkEnd w:id="186"/>
      <w:bookmarkEnd w:id="187"/>
    </w:p>
    <w:p w14:paraId="18B32FB3" w14:textId="3917629F" w:rsidR="00936BE4" w:rsidRDefault="00936BE4" w:rsidP="00936BE4">
      <w:pPr>
        <w:widowControl/>
      </w:pPr>
      <w:r>
        <w:t>Technický stav vozidel musí zaručovat možnost otevření a uzavření všech oken a větracích průduchů k tomu konstrukčně určených a možnost temperovat vozidlo.</w:t>
      </w:r>
    </w:p>
    <w:p w14:paraId="2D39A9C4" w14:textId="55A906BE" w:rsidR="00936BE4" w:rsidRDefault="00936BE4" w:rsidP="00936BE4">
      <w:pPr>
        <w:widowControl/>
      </w:pPr>
      <w:r>
        <w:t xml:space="preserve">Řidiči jsou povinni temperovat vozidlo, pokud vnější teplota </w:t>
      </w:r>
      <w:r w:rsidRPr="00776A78">
        <w:t xml:space="preserve">vzduchu poklesne pod +5° C. </w:t>
      </w:r>
    </w:p>
    <w:p w14:paraId="6451126E" w14:textId="77777777" w:rsidR="00936BE4" w:rsidRPr="00776A78" w:rsidRDefault="00936BE4" w:rsidP="00936BE4">
      <w:pPr>
        <w:widowControl/>
      </w:pPr>
      <w:r w:rsidRPr="00776A78">
        <w:t>Dopravce je povinen udržovat topení vozidla v řádném a funkčním stavu. Vozidlo bez funkčního topení nesplňuje podmínky pro nasazení na spoje IDS JMK a musí být neprodleně vyřazeno z provozu s cestujícími.</w:t>
      </w:r>
    </w:p>
    <w:p w14:paraId="7DC68420" w14:textId="77777777" w:rsidR="00936BE4" w:rsidRPr="00776A78" w:rsidRDefault="00936BE4" w:rsidP="00936BE4">
      <w:pPr>
        <w:widowControl/>
      </w:pPr>
      <w:r w:rsidRPr="00776A78">
        <w:t xml:space="preserve">Pokud je vozidlo vybaveno systémem pro chlazení prostoru cestujících, musí být toto zařízení zapojeno, pokud vnější teplota </w:t>
      </w:r>
      <w:r>
        <w:t>dosáhne minimálně 22</w:t>
      </w:r>
      <w:r w:rsidRPr="00776A78">
        <w:t xml:space="preserve"> </w:t>
      </w:r>
      <w:r w:rsidRPr="00776A78">
        <w:rPr>
          <w:rFonts w:cs="Arial"/>
        </w:rPr>
        <w:t>º</w:t>
      </w:r>
      <w:r w:rsidRPr="00776A78">
        <w:t xml:space="preserve">C. Teplota interiéru vozidla nesmí při použití tohoto zařízení poklesnout pod 22 </w:t>
      </w:r>
      <w:r w:rsidRPr="00776A78">
        <w:rPr>
          <w:rFonts w:cs="Arial"/>
        </w:rPr>
        <w:t>º</w:t>
      </w:r>
      <w:r w:rsidRPr="00776A78">
        <w:t>C.</w:t>
      </w:r>
    </w:p>
    <w:p w14:paraId="43C7B75C" w14:textId="77777777" w:rsidR="00936BE4" w:rsidRPr="00776A78" w:rsidRDefault="00936BE4" w:rsidP="00936BE4">
      <w:pPr>
        <w:widowControl/>
      </w:pPr>
      <w:r w:rsidRPr="00776A78">
        <w:t xml:space="preserve">Vozidla nevybavená systémem pro chlazení prostoru pro cestující musí mít minimálně 3 okna s ventilačními </w:t>
      </w:r>
      <w:r>
        <w:t>otvory</w:t>
      </w:r>
      <w:r w:rsidRPr="00776A78">
        <w:t xml:space="preserve"> vysokými minimálně 15 cm a délce přes </w:t>
      </w:r>
      <w:r>
        <w:t>převážnou</w:t>
      </w:r>
      <w:r w:rsidRPr="00776A78">
        <w:t xml:space="preserve"> šířku jednoho segmentu okna. Výjimky </w:t>
      </w:r>
      <w:r>
        <w:t>může povolit</w:t>
      </w:r>
      <w:r w:rsidRPr="00776A78">
        <w:t xml:space="preserve"> KORDIS na období nejdéle 2 měsíců.</w:t>
      </w:r>
    </w:p>
    <w:p w14:paraId="5FD22873" w14:textId="77777777" w:rsidR="00936BE4" w:rsidRDefault="00936BE4" w:rsidP="00936BE4">
      <w:pPr>
        <w:widowControl/>
      </w:pPr>
      <w:r>
        <w:t xml:space="preserve">Při jízdě s cestujícími za snížené viditelnosti musí být používáno hlavní osvětlení prostoru pro cestující. V místech bez veřejného osvětlení lze na nezbytnou dobu vypnout hlavní osvětlení </w:t>
      </w:r>
      <w:r>
        <w:lastRenderedPageBreak/>
        <w:t xml:space="preserve">prostoru pro cestující a použít nouzové osvětlení. Při stání v zastávce musí být opět zapnuto hlavní osvětlení. </w:t>
      </w:r>
    </w:p>
    <w:p w14:paraId="1C66B06D" w14:textId="77777777" w:rsidR="00936BE4" w:rsidRDefault="00936BE4" w:rsidP="00936BE4">
      <w:pPr>
        <w:widowControl/>
      </w:pPr>
      <w:r>
        <w:t>Nevyžaduje se vybavení vozidel záclonkami.</w:t>
      </w:r>
    </w:p>
    <w:p w14:paraId="6820068D" w14:textId="77777777" w:rsidR="00936BE4" w:rsidRDefault="00936BE4" w:rsidP="00095139">
      <w:pPr>
        <w:pStyle w:val="Nadpis3"/>
      </w:pPr>
      <w:bookmarkStart w:id="188" w:name="_Toc43545554"/>
      <w:bookmarkStart w:id="189" w:name="_Toc177901424"/>
      <w:bookmarkStart w:id="190" w:name="_Toc334454551"/>
      <w:bookmarkStart w:id="191" w:name="_Toc334458364"/>
      <w:bookmarkStart w:id="192" w:name="_Toc334458566"/>
      <w:bookmarkStart w:id="193" w:name="_Toc39134834"/>
      <w:bookmarkStart w:id="194" w:name="_Toc155348318"/>
      <w:r w:rsidRPr="00095139">
        <w:t>Vnější</w:t>
      </w:r>
      <w:r>
        <w:t xml:space="preserve"> nátěr vozidel</w:t>
      </w:r>
      <w:bookmarkEnd w:id="188"/>
      <w:bookmarkEnd w:id="189"/>
      <w:bookmarkEnd w:id="190"/>
      <w:bookmarkEnd w:id="191"/>
      <w:bookmarkEnd w:id="192"/>
      <w:bookmarkEnd w:id="193"/>
      <w:bookmarkEnd w:id="194"/>
    </w:p>
    <w:p w14:paraId="62AEEBCD" w14:textId="247F1C9A" w:rsidR="00936BE4" w:rsidRDefault="00936BE4" w:rsidP="00936BE4">
      <w:pPr>
        <w:widowControl/>
      </w:pPr>
      <w:r>
        <w:t xml:space="preserve">Vozidla </w:t>
      </w:r>
      <w:r w:rsidR="00C324A8">
        <w:t xml:space="preserve">ND </w:t>
      </w:r>
      <w:r>
        <w:t xml:space="preserve">musí být buď na čele vozidla nebo na jeho pravém boku v přední části </w:t>
      </w:r>
      <w:r w:rsidR="00120FCF">
        <w:t xml:space="preserve">označena </w:t>
      </w:r>
      <w:r>
        <w:t>logem IDS JMK</w:t>
      </w:r>
      <w:r w:rsidR="00C324A8">
        <w:t xml:space="preserve"> o formátu minimálně A5. Výjimky z tohoto ustanovení a</w:t>
      </w:r>
      <w:r>
        <w:t xml:space="preserve"> vzhled </w:t>
      </w:r>
      <w:r w:rsidR="00C324A8">
        <w:t xml:space="preserve">loga </w:t>
      </w:r>
      <w:r>
        <w:t>urč</w:t>
      </w:r>
      <w:r w:rsidR="00120FCF">
        <w:t>uje</w:t>
      </w:r>
      <w:r>
        <w:t xml:space="preserve"> KORDIS.</w:t>
      </w:r>
    </w:p>
    <w:p w14:paraId="21048257" w14:textId="583F5301" w:rsidR="00C324A8" w:rsidRDefault="00C324A8" w:rsidP="00936BE4">
      <w:pPr>
        <w:widowControl/>
      </w:pPr>
      <w:r>
        <w:t xml:space="preserve">Vozidla ND nesmí mít na sobě symboly či znaky jiných IDS, pokud to není odsouhlaseno KORDIS. </w:t>
      </w:r>
    </w:p>
    <w:p w14:paraId="365D7BB5" w14:textId="77777777" w:rsidR="00936BE4" w:rsidRDefault="00936BE4" w:rsidP="00936BE4">
      <w:pPr>
        <w:pStyle w:val="Nadpis3"/>
        <w:widowControl/>
      </w:pPr>
      <w:bookmarkStart w:id="195" w:name="_Toc315271048"/>
      <w:bookmarkStart w:id="196" w:name="_Toc334454554"/>
      <w:bookmarkStart w:id="197" w:name="_Toc334458367"/>
      <w:bookmarkStart w:id="198" w:name="_Toc334458569"/>
      <w:bookmarkStart w:id="199" w:name="_Toc39134838"/>
      <w:bookmarkStart w:id="200" w:name="_Toc155348319"/>
      <w:bookmarkEnd w:id="195"/>
      <w:r>
        <w:t>Uspořádání sedadel</w:t>
      </w:r>
      <w:bookmarkEnd w:id="196"/>
      <w:bookmarkEnd w:id="197"/>
      <w:bookmarkEnd w:id="198"/>
      <w:bookmarkEnd w:id="199"/>
      <w:bookmarkEnd w:id="200"/>
    </w:p>
    <w:p w14:paraId="5EFEEA76" w14:textId="41F7F3D7" w:rsidR="00936BE4" w:rsidRDefault="00936BE4" w:rsidP="00936BE4">
      <w:pPr>
        <w:widowControl/>
      </w:pPr>
      <w:r>
        <w:t xml:space="preserve">Sedadla ve vozidlech </w:t>
      </w:r>
      <w:r w:rsidR="00C324A8">
        <w:t>ND</w:t>
      </w:r>
      <w:r w:rsidR="00120FCF">
        <w:t xml:space="preserve"> </w:t>
      </w:r>
      <w:r>
        <w:t xml:space="preserve">musí být alespoň v místě sedáku vyrobena z měkčeného plastu nebo být polstrována. Nesmí být použita sedadla vyrobená z tvrdého plastu potaženého látkou. </w:t>
      </w:r>
    </w:p>
    <w:p w14:paraId="4AC3D9A3" w14:textId="48E25B29" w:rsidR="00936BE4" w:rsidRPr="00FF2BB7" w:rsidRDefault="00EA7E64" w:rsidP="00936BE4">
      <w:pPr>
        <w:pStyle w:val="Nadpis3"/>
        <w:widowControl/>
      </w:pPr>
      <w:bookmarkStart w:id="201" w:name="_Toc334454555"/>
      <w:bookmarkStart w:id="202" w:name="_Toc334458368"/>
      <w:bookmarkStart w:id="203" w:name="_Toc334458570"/>
      <w:bookmarkStart w:id="204" w:name="_Toc39134839"/>
      <w:bookmarkStart w:id="205" w:name="_Toc155348320"/>
      <w:r>
        <w:rPr>
          <w:lang w:val="cs-CZ"/>
        </w:rPr>
        <w:t>A</w:t>
      </w:r>
      <w:proofErr w:type="spellStart"/>
      <w:r w:rsidR="00936BE4" w:rsidRPr="00FF2BB7">
        <w:t>kustický</w:t>
      </w:r>
      <w:proofErr w:type="spellEnd"/>
      <w:r w:rsidR="00936BE4" w:rsidRPr="00FF2BB7">
        <w:t xml:space="preserve"> informační systém</w:t>
      </w:r>
      <w:bookmarkEnd w:id="201"/>
      <w:bookmarkEnd w:id="202"/>
      <w:bookmarkEnd w:id="203"/>
      <w:bookmarkEnd w:id="204"/>
      <w:bookmarkEnd w:id="205"/>
    </w:p>
    <w:p w14:paraId="56811263" w14:textId="21127298" w:rsidR="00936BE4" w:rsidRPr="00776A78" w:rsidRDefault="00D34F0C" w:rsidP="00936BE4">
      <w:pPr>
        <w:widowControl/>
      </w:pPr>
      <w:r>
        <w:t>Vozidla provozovaná ve standardu ND-</w:t>
      </w:r>
      <w:ins w:id="206" w:author="Stanislav Krčma" w:date="2024-01-04T09:39:00Z">
        <w:r w:rsidR="00022683">
          <w:t>IDS</w:t>
        </w:r>
      </w:ins>
      <w:del w:id="207" w:author="Stanislav Krčma" w:date="2024-01-04T09:39:00Z">
        <w:r w:rsidDel="00022683">
          <w:delText>X</w:delText>
        </w:r>
      </w:del>
      <w:r>
        <w:t xml:space="preserve"> </w:t>
      </w:r>
      <w:r w:rsidR="00936BE4" w:rsidRPr="00776A78">
        <w:t xml:space="preserve">musí být vybavena </w:t>
      </w:r>
      <w:r w:rsidR="00936BE4">
        <w:t xml:space="preserve">KORDIS certifikovaným </w:t>
      </w:r>
      <w:r w:rsidR="00936BE4" w:rsidRPr="00776A78">
        <w:t>akustickým informačním systémem pro hlášení zastávek a dalších dopravních informací pomocí palubního počítače</w:t>
      </w:r>
      <w:r w:rsidR="00EA7E64">
        <w:t xml:space="preserve">, toto musí být funkční a sdělovat správné a aktuální informace. </w:t>
      </w:r>
    </w:p>
    <w:p w14:paraId="02B34DB9" w14:textId="77777777" w:rsidR="00936BE4" w:rsidRDefault="00936BE4" w:rsidP="00095139">
      <w:pPr>
        <w:pStyle w:val="Nadpis3"/>
      </w:pPr>
      <w:bookmarkStart w:id="208" w:name="_Toc334454556"/>
      <w:bookmarkStart w:id="209" w:name="_Toc334458369"/>
      <w:bookmarkStart w:id="210" w:name="_Toc334458571"/>
      <w:bookmarkStart w:id="211" w:name="_Toc39134840"/>
      <w:bookmarkStart w:id="212" w:name="_Toc155348321"/>
      <w:r w:rsidRPr="00FF2BB7">
        <w:t>Elektronický vizuální informační systém – vnitřní</w:t>
      </w:r>
      <w:bookmarkEnd w:id="208"/>
      <w:bookmarkEnd w:id="209"/>
      <w:bookmarkEnd w:id="210"/>
      <w:bookmarkEnd w:id="211"/>
      <w:bookmarkEnd w:id="212"/>
      <w:r w:rsidRPr="00FF2BB7">
        <w:t xml:space="preserve"> </w:t>
      </w:r>
    </w:p>
    <w:p w14:paraId="38462B11" w14:textId="430156F6" w:rsidR="00ED1CE7" w:rsidRDefault="00EA7E64" w:rsidP="00EA7E64">
      <w:pPr>
        <w:widowControl/>
      </w:pPr>
      <w:r>
        <w:t xml:space="preserve">Pokud je vozidlo náhradní dopravy vybaveno v interiéru LCD monitory, musí zobrazovat informace přebírané z palubního počítače nebo musí být </w:t>
      </w:r>
      <w:r w:rsidR="00D34F0C">
        <w:t xml:space="preserve">tyto monitory </w:t>
      </w:r>
      <w:r>
        <w:t xml:space="preserve">vypnuté. </w:t>
      </w:r>
    </w:p>
    <w:p w14:paraId="40B0E359" w14:textId="77777777" w:rsidR="00320656" w:rsidRDefault="00320656" w:rsidP="006D2C6E">
      <w:pPr>
        <w:pStyle w:val="Nadpis2"/>
      </w:pPr>
      <w:bookmarkStart w:id="213" w:name="_Ref141629141"/>
      <w:bookmarkStart w:id="214" w:name="_Toc155348322"/>
      <w:r>
        <w:t>Informování o výlukách</w:t>
      </w:r>
      <w:bookmarkEnd w:id="213"/>
      <w:bookmarkEnd w:id="214"/>
    </w:p>
    <w:p w14:paraId="6D68909E" w14:textId="77777777" w:rsidR="00787059" w:rsidRDefault="00787059" w:rsidP="00787059">
      <w:r>
        <w:t>Informace do médií o výlukách a změnách v dopravě poskytuje Objednatel a/nebo KORDIS, Dopravce je k tomu oprávněn výhradně s předchozím souhlasem KORDIS. Na základě zkušeností z provozu mohou být KORDIS definovány blokové výjimky z tohoto ustanovení.</w:t>
      </w:r>
    </w:p>
    <w:p w14:paraId="5F80E420" w14:textId="77777777" w:rsidR="00787059" w:rsidRDefault="00787059" w:rsidP="00787059">
      <w:r>
        <w:t>Dopravce zveřejní výlukový jízdní řád pro cestující na informačních plochách nejpozději 5 pracovních dnů před zahájením výluky. Dopravce zveřejňuje jízdní řád dodaný KORDIS i v tom případě, že obsahuje i vlaky jiných dopravců nebo jiných objednatelů.</w:t>
      </w:r>
    </w:p>
    <w:p w14:paraId="6EBC7AA9" w14:textId="77777777" w:rsidR="00787059" w:rsidRDefault="00787059" w:rsidP="00787059">
      <w:r>
        <w:t xml:space="preserve">Výlukové jízdní řády včetně grafické podoby a příslušné informační materiály pro cestující, jakož i jejich distribuci zajišťuje KORDIS. Dopravce je na základě žádosti KORDIS povinen zajistit distribuci informačních materiálů Vlakovým doprovodem ve Vlacích. </w:t>
      </w:r>
    </w:p>
    <w:p w14:paraId="4FBA99D5" w14:textId="77777777" w:rsidR="00787059" w:rsidRDefault="00787059" w:rsidP="00787059">
      <w:r>
        <w:t>Dopravce je povinen předávat provozovateli CIS (celostátní infomační systém o jízdních řádech) správné informace o výlukách, dopravních opatřeních vč. označení linek Náhradní dopravy i trasy jednotlivých spojů byly shodně dostupné i v celostátním systému o jízdních řádech a příslušných aplikacích, stejně tak ve vyhledavačích včetně aplikací Dopravce, má-li dopravce takové.</w:t>
      </w:r>
    </w:p>
    <w:p w14:paraId="44AC64B5" w14:textId="77777777" w:rsidR="00787059" w:rsidRDefault="00787059" w:rsidP="00787059">
      <w:r>
        <w:t>Dopravce je povinen zajistit, aby veškeré informační materiály vydávané nebo jinak zveřejňované v souvislosti s výlukami jím samým nebo jeho smluvními dopravci byly předem odsouhlaseny KORDIS.</w:t>
      </w:r>
    </w:p>
    <w:p w14:paraId="2E3CDA1C" w14:textId="77777777" w:rsidR="00A01726" w:rsidRPr="00D3696E" w:rsidRDefault="008D7C87" w:rsidP="006D2C6E">
      <w:pPr>
        <w:pStyle w:val="Nadpis2"/>
      </w:pPr>
      <w:bookmarkStart w:id="215" w:name="_Toc365209164"/>
      <w:bookmarkStart w:id="216" w:name="_Toc477516247"/>
      <w:bookmarkStart w:id="217" w:name="_Toc477527735"/>
      <w:bookmarkStart w:id="218" w:name="_Toc477516249"/>
      <w:bookmarkStart w:id="219" w:name="_Toc477527737"/>
      <w:bookmarkStart w:id="220" w:name="_Toc477516250"/>
      <w:bookmarkStart w:id="221" w:name="_Toc477527738"/>
      <w:bookmarkStart w:id="222" w:name="_Toc477516252"/>
      <w:bookmarkStart w:id="223" w:name="_Toc477527740"/>
      <w:bookmarkStart w:id="224" w:name="_Toc477516253"/>
      <w:bookmarkStart w:id="225" w:name="_Toc477527741"/>
      <w:bookmarkStart w:id="226" w:name="_Ref141629143"/>
      <w:bookmarkStart w:id="227" w:name="_Toc155348323"/>
      <w:bookmarkEnd w:id="215"/>
      <w:bookmarkEnd w:id="216"/>
      <w:bookmarkEnd w:id="217"/>
      <w:bookmarkEnd w:id="218"/>
      <w:bookmarkEnd w:id="219"/>
      <w:bookmarkEnd w:id="220"/>
      <w:bookmarkEnd w:id="221"/>
      <w:bookmarkEnd w:id="222"/>
      <w:bookmarkEnd w:id="223"/>
      <w:bookmarkEnd w:id="224"/>
      <w:bookmarkEnd w:id="225"/>
      <w:r w:rsidRPr="00D3696E">
        <w:t>M</w:t>
      </w:r>
      <w:r w:rsidR="00A9700B" w:rsidRPr="00D3696E">
        <w:t xml:space="preserve">inimalizace </w:t>
      </w:r>
      <w:r w:rsidR="00A01726" w:rsidRPr="00D3696E">
        <w:t>výlukové činnosti</w:t>
      </w:r>
      <w:bookmarkEnd w:id="226"/>
      <w:bookmarkEnd w:id="227"/>
    </w:p>
    <w:p w14:paraId="18FBA6CD" w14:textId="28584FDB" w:rsidR="00252209" w:rsidRPr="00D3696E" w:rsidRDefault="00A9700B" w:rsidP="00A9700B">
      <w:r w:rsidRPr="00D3696E">
        <w:t xml:space="preserve">Dopravce </w:t>
      </w:r>
      <w:r w:rsidR="00252209" w:rsidRPr="00D3696E">
        <w:t xml:space="preserve">vždy včas uplatní u Provozovatele dráhy </w:t>
      </w:r>
      <w:r w:rsidR="00787059">
        <w:t xml:space="preserve">(po odsouhlasení KORDIS) </w:t>
      </w:r>
      <w:r w:rsidRPr="00D3696E">
        <w:t xml:space="preserve">požadavky na </w:t>
      </w:r>
      <w:r w:rsidRPr="00D3696E">
        <w:lastRenderedPageBreak/>
        <w:t>kumulaci výluk</w:t>
      </w:r>
      <w:r w:rsidR="00252209" w:rsidRPr="00D3696E">
        <w:t xml:space="preserve"> se shodným či obdobným dopravním </w:t>
      </w:r>
      <w:proofErr w:type="gramStart"/>
      <w:r w:rsidR="00252209" w:rsidRPr="00D3696E">
        <w:t>opatřením</w:t>
      </w:r>
      <w:proofErr w:type="gramEnd"/>
      <w:r w:rsidRPr="00D3696E">
        <w:t xml:space="preserve"> </w:t>
      </w:r>
      <w:r w:rsidR="00252209" w:rsidRPr="00D3696E">
        <w:t xml:space="preserve">a naopak </w:t>
      </w:r>
      <w:r w:rsidR="00AD5CE1">
        <w:t xml:space="preserve">požadavky na </w:t>
      </w:r>
      <w:r w:rsidR="00252209" w:rsidRPr="00D3696E">
        <w:t xml:space="preserve">zabránění současného konání výluk, jejichž negativní dopady se umocňují. </w:t>
      </w:r>
      <w:r w:rsidRPr="00D3696E">
        <w:t xml:space="preserve"> </w:t>
      </w:r>
    </w:p>
    <w:p w14:paraId="508F511A" w14:textId="5FDB66DE" w:rsidR="00536045" w:rsidRDefault="00252209" w:rsidP="00252209">
      <w:r w:rsidRPr="00D3696E">
        <w:t xml:space="preserve">U výluk v úseku Brno – Blažovice Dopravce vždy včas uplatní u Provozovatele dráhy požadavky na konání výhradně v souběhu s výlukami v úseku Blažovice – Vyškov. </w:t>
      </w:r>
    </w:p>
    <w:p w14:paraId="46A3CEBF" w14:textId="77777777" w:rsidR="00787059" w:rsidRDefault="00787059" w:rsidP="006D2C6E">
      <w:pPr>
        <w:pStyle w:val="Nadpis2"/>
      </w:pPr>
      <w:bookmarkStart w:id="228" w:name="_Toc155348324"/>
      <w:r>
        <w:t>Součinnost dopravce</w:t>
      </w:r>
      <w:bookmarkEnd w:id="228"/>
    </w:p>
    <w:p w14:paraId="153F4065" w14:textId="01840DAB" w:rsidR="00787059" w:rsidRDefault="00787059" w:rsidP="00787059">
      <w:pPr>
        <w:rPr>
          <w:lang w:eastAsia="x-none"/>
        </w:rPr>
      </w:pPr>
      <w:r>
        <w:rPr>
          <w:lang w:eastAsia="x-none"/>
        </w:rPr>
        <w:t xml:space="preserve">Dopravce je povinen poskytnout </w:t>
      </w:r>
      <w:r>
        <w:t>KORDIS</w:t>
      </w:r>
      <w:r>
        <w:rPr>
          <w:lang w:eastAsia="x-none"/>
        </w:rPr>
        <w:t xml:space="preserve"> součinnost při přípravě </w:t>
      </w:r>
      <w:r w:rsidR="007F3287">
        <w:rPr>
          <w:lang w:eastAsia="x-none"/>
        </w:rPr>
        <w:t xml:space="preserve">Požadavku i v následném procesu tvorby výlukových </w:t>
      </w:r>
      <w:r w:rsidR="00FA75A1">
        <w:rPr>
          <w:lang w:eastAsia="x-none"/>
        </w:rPr>
        <w:t>o</w:t>
      </w:r>
      <w:r w:rsidR="007F3287">
        <w:rPr>
          <w:lang w:eastAsia="x-none"/>
        </w:rPr>
        <w:t xml:space="preserve">patření a také v průběhu jejich platnosti. </w:t>
      </w:r>
    </w:p>
    <w:p w14:paraId="36960F59" w14:textId="5568E02A" w:rsidR="00787059" w:rsidRDefault="00787059" w:rsidP="00787059">
      <w:pPr>
        <w:rPr>
          <w:lang w:eastAsia="x-none"/>
        </w:rPr>
      </w:pPr>
      <w:r w:rsidRPr="00D3696E">
        <w:t>Dopravce má povinnost zajistit přizvání Objednatele a KORDIS k jednáním s Provozovatelem dráhy.</w:t>
      </w:r>
      <w:r>
        <w:rPr>
          <w:lang w:eastAsia="x-none"/>
        </w:rPr>
        <w:t xml:space="preserve"> V případě požadavku KORDIS je Dopravce povinen svolat jednání s Provozovatelem dráhy </w:t>
      </w:r>
      <w:bookmarkStart w:id="229" w:name="_Hlk140036070"/>
      <w:r>
        <w:rPr>
          <w:lang w:eastAsia="x-none"/>
        </w:rPr>
        <w:t xml:space="preserve">a případně i </w:t>
      </w:r>
      <w:r w:rsidR="00930D1E">
        <w:rPr>
          <w:lang w:eastAsia="x-none"/>
        </w:rPr>
        <w:t xml:space="preserve">s </w:t>
      </w:r>
      <w:r>
        <w:rPr>
          <w:lang w:eastAsia="x-none"/>
        </w:rPr>
        <w:t>dalšími subjekty</w:t>
      </w:r>
      <w:bookmarkEnd w:id="229"/>
      <w:r>
        <w:rPr>
          <w:lang w:eastAsia="x-none"/>
        </w:rPr>
        <w:t xml:space="preserve"> s účastí KORDIS.</w:t>
      </w:r>
    </w:p>
    <w:p w14:paraId="2B512DA3" w14:textId="4A2D8473" w:rsidR="001F30A0" w:rsidRPr="004D6E77" w:rsidRDefault="001F30A0" w:rsidP="001F30A0">
      <w:r w:rsidRPr="00484F67">
        <w:t xml:space="preserve">Dopravce spolupracuje </w:t>
      </w:r>
      <w:r w:rsidR="007F3287" w:rsidRPr="00930D1E">
        <w:t>při</w:t>
      </w:r>
      <w:r w:rsidRPr="00484F67">
        <w:t xml:space="preserve"> přípravě výlukových opatření s ostatními dopravci zapojenými do IDS JMK, mimo jiné pod smlouvou jiného kraje nebo pod objednávkou státu s cílem </w:t>
      </w:r>
      <w:r w:rsidR="00484F67" w:rsidRPr="00930D1E">
        <w:t xml:space="preserve">vytvoření koordinovaných dopravních opatření, zejména s cílem jednotného vedení a </w:t>
      </w:r>
      <w:r w:rsidRPr="00930D1E">
        <w:t>unikátního označení linek Náhradní dopravy.</w:t>
      </w:r>
      <w:r>
        <w:t xml:space="preserve"> </w:t>
      </w:r>
    </w:p>
    <w:p w14:paraId="25AB7583" w14:textId="77777777" w:rsidR="001F30A0" w:rsidRDefault="001F30A0" w:rsidP="00787059"/>
    <w:p w14:paraId="337ECE8C" w14:textId="7B8AAAF3" w:rsidR="00F16173" w:rsidRPr="00D3696E" w:rsidRDefault="00E118C8" w:rsidP="00BE5FB6">
      <w:pPr>
        <w:pStyle w:val="Nadpis1"/>
      </w:pPr>
      <w:r>
        <w:br w:type="page"/>
      </w:r>
      <w:bookmarkStart w:id="230" w:name="_Toc177901459"/>
      <w:bookmarkStart w:id="231" w:name="_Toc334454611"/>
      <w:bookmarkStart w:id="232" w:name="_Toc334458424"/>
      <w:bookmarkStart w:id="233" w:name="_Toc334458626"/>
      <w:bookmarkStart w:id="234" w:name="_Ref362085875"/>
      <w:bookmarkStart w:id="235" w:name="_Ref362087541"/>
      <w:bookmarkStart w:id="236" w:name="_Ref362090878"/>
      <w:bookmarkStart w:id="237" w:name="_Toc155348325"/>
      <w:r w:rsidR="00F16173" w:rsidRPr="00D3696E">
        <w:lastRenderedPageBreak/>
        <w:t>Standard GARANCE NÁVAZNOSTÍ, ČEKACÍch DOB a dispečerského řízení</w:t>
      </w:r>
      <w:bookmarkEnd w:id="230"/>
      <w:bookmarkEnd w:id="231"/>
      <w:bookmarkEnd w:id="232"/>
      <w:bookmarkEnd w:id="233"/>
      <w:bookmarkEnd w:id="234"/>
      <w:bookmarkEnd w:id="235"/>
      <w:bookmarkEnd w:id="236"/>
      <w:bookmarkEnd w:id="237"/>
    </w:p>
    <w:p w14:paraId="22C6975E" w14:textId="77777777" w:rsidR="00BE4F68" w:rsidRPr="00D3696E" w:rsidRDefault="00BE4F68" w:rsidP="006D2C6E">
      <w:pPr>
        <w:pStyle w:val="Nadpis2"/>
      </w:pPr>
      <w:bookmarkStart w:id="238" w:name="_Toc177901464"/>
      <w:bookmarkStart w:id="239" w:name="_Toc334454616"/>
      <w:bookmarkStart w:id="240" w:name="_Toc334458429"/>
      <w:bookmarkStart w:id="241" w:name="_Toc334458631"/>
      <w:bookmarkStart w:id="242" w:name="_Hlk497283675"/>
      <w:bookmarkStart w:id="243" w:name="_Toc58254054"/>
      <w:bookmarkStart w:id="244" w:name="_Toc177901460"/>
      <w:bookmarkStart w:id="245" w:name="_Toc334454612"/>
      <w:bookmarkStart w:id="246" w:name="_Toc334458425"/>
      <w:bookmarkStart w:id="247" w:name="_Toc334458627"/>
      <w:bookmarkStart w:id="248" w:name="_Toc155348326"/>
      <w:r w:rsidRPr="00D3696E">
        <w:t>Garance návazností</w:t>
      </w:r>
      <w:bookmarkEnd w:id="238"/>
      <w:bookmarkEnd w:id="239"/>
      <w:bookmarkEnd w:id="240"/>
      <w:bookmarkEnd w:id="241"/>
      <w:r w:rsidRPr="00D3696E">
        <w:t xml:space="preserve"> IDS JMK</w:t>
      </w:r>
      <w:bookmarkEnd w:id="242"/>
      <w:bookmarkEnd w:id="248"/>
      <w:r w:rsidRPr="00D3696E">
        <w:t xml:space="preserve"> </w:t>
      </w:r>
    </w:p>
    <w:p w14:paraId="273E0027" w14:textId="77777777" w:rsidR="00BE5FB6" w:rsidRPr="00ED292D" w:rsidRDefault="00BE5FB6" w:rsidP="00BE5FB6">
      <w:bookmarkStart w:id="249" w:name="_Hlk497283688"/>
      <w:r w:rsidRPr="00D3696E">
        <w:t>Základní pravidla</w:t>
      </w:r>
      <w:r w:rsidRPr="00ED292D">
        <w:t xml:space="preserve"> návazností a dispečerského řízení jsou řešena </w:t>
      </w:r>
      <w:r>
        <w:t xml:space="preserve">dokumentem </w:t>
      </w:r>
      <w:r w:rsidRPr="00ED292D">
        <w:t xml:space="preserve">Garance návazností IDS JMK, </w:t>
      </w:r>
      <w:r>
        <w:t xml:space="preserve">který je přílohou 1 TPSŽ, </w:t>
      </w:r>
      <w:r w:rsidRPr="00ED292D">
        <w:t>kde jsou specifikovány povinnosti jednotlivých pracovníků dopravců a definovány postupy při výlukové činnosti</w:t>
      </w:r>
      <w:r>
        <w:t>, dlouhodobých omezeních v dopravě</w:t>
      </w:r>
      <w:r w:rsidRPr="00ED292D">
        <w:t xml:space="preserve"> a </w:t>
      </w:r>
      <w:r>
        <w:t xml:space="preserve">při </w:t>
      </w:r>
      <w:r w:rsidRPr="00ED292D">
        <w:t xml:space="preserve">mimořádnostech v dopravě. </w:t>
      </w:r>
    </w:p>
    <w:p w14:paraId="10989B9B" w14:textId="49D6D49F" w:rsidR="00BE5FB6" w:rsidRDefault="00BE5FB6" w:rsidP="00BE5FB6">
      <w:pPr>
        <w:rPr>
          <w:lang w:eastAsia="x-none"/>
        </w:rPr>
      </w:pPr>
      <w:r w:rsidRPr="00ED292D">
        <w:t xml:space="preserve">Garance návazností IDS </w:t>
      </w:r>
      <w:proofErr w:type="gramStart"/>
      <w:r w:rsidRPr="00ED292D">
        <w:t xml:space="preserve">JMK </w:t>
      </w:r>
      <w:r>
        <w:t xml:space="preserve">- </w:t>
      </w:r>
      <w:r>
        <w:rPr>
          <w:lang w:eastAsia="x-none"/>
        </w:rPr>
        <w:t>příloha</w:t>
      </w:r>
      <w:proofErr w:type="gramEnd"/>
      <w:r>
        <w:rPr>
          <w:lang w:eastAsia="x-none"/>
        </w:rPr>
        <w:t xml:space="preserve"> 1 TPSŽ je zpracovávána a upravována KORDIS </w:t>
      </w:r>
      <w:r w:rsidRPr="00FD4E9F">
        <w:rPr>
          <w:lang w:eastAsia="x-none"/>
        </w:rPr>
        <w:t>při současném dodržení ujednání uvedených ve Smlouvě a v TPSŽ</w:t>
      </w:r>
      <w:r>
        <w:rPr>
          <w:lang w:eastAsia="x-none"/>
        </w:rPr>
        <w:t>. J</w:t>
      </w:r>
      <w:r>
        <w:t>e zveřejněna na webových stránkách KORDIS</w:t>
      </w:r>
      <w:r w:rsidR="00A12B7D">
        <w:t xml:space="preserve"> pro dopravce</w:t>
      </w:r>
      <w:r>
        <w:t xml:space="preserve"> </w:t>
      </w:r>
      <w:r w:rsidRPr="00ED292D">
        <w:t xml:space="preserve">a její změny zasílá KORDIS </w:t>
      </w:r>
      <w:r>
        <w:t xml:space="preserve">dotčeným </w:t>
      </w:r>
      <w:r w:rsidRPr="00ED292D">
        <w:t>dopravc</w:t>
      </w:r>
      <w:r>
        <w:t>ům</w:t>
      </w:r>
      <w:r w:rsidRPr="00ED292D">
        <w:t xml:space="preserve"> elektronickou poštou nebo písemně na adresu kontaktní osoby dle Smlouvy. Po prokazatelném obdržení </w:t>
      </w:r>
      <w:r>
        <w:t>dokumentu (tzn. potvrzení o doručení emailu na server příjemce nebo převzetí doporučené zásilky od pošty)</w:t>
      </w:r>
      <w:r w:rsidRPr="00ED292D">
        <w:t xml:space="preserve"> je dopravce </w:t>
      </w:r>
      <w:r>
        <w:rPr>
          <w:lang w:eastAsia="x-none"/>
        </w:rPr>
        <w:t>podle nového znění povinen postupovat do 1 měsíce (v případě služebních jízdních řádů do 5 dnů před začátkem platnosti) od nahlášení KORDIS, pokud není dohodnuto jinak.</w:t>
      </w:r>
    </w:p>
    <w:p w14:paraId="3CFAA2A2" w14:textId="2666EFEC" w:rsidR="001E6910" w:rsidRPr="00ED292D" w:rsidRDefault="001E6910" w:rsidP="006D2C6E">
      <w:pPr>
        <w:pStyle w:val="Nadpis2"/>
      </w:pPr>
      <w:bookmarkStart w:id="250" w:name="_Toc155348327"/>
      <w:bookmarkEnd w:id="243"/>
      <w:bookmarkEnd w:id="244"/>
      <w:bookmarkEnd w:id="245"/>
      <w:bookmarkEnd w:id="246"/>
      <w:bookmarkEnd w:id="247"/>
      <w:bookmarkEnd w:id="249"/>
      <w:r w:rsidRPr="00ED292D">
        <w:t>Centrální dispečink IDS JMK</w:t>
      </w:r>
      <w:bookmarkEnd w:id="250"/>
      <w:r w:rsidRPr="00ED292D">
        <w:t xml:space="preserve"> </w:t>
      </w:r>
    </w:p>
    <w:p w14:paraId="3D551EBB" w14:textId="77777777" w:rsidR="00BE5FB6" w:rsidRPr="006F324C" w:rsidRDefault="00BE5FB6" w:rsidP="00BE5FB6">
      <w:smartTag w:uri="urn:schemas-microsoft-com:office:smarttags" w:element="PersonName">
        <w:r w:rsidRPr="00ED292D">
          <w:t>CED</w:t>
        </w:r>
      </w:smartTag>
      <w:r w:rsidRPr="00ED292D">
        <w:t xml:space="preserve"> je provozován KORDIS. Jeho úkolem je dozorovat a podporovat bezproblémový provoz na všech linkách IDS JMK, zejména dohlížet na dodržování návazností mezi spoji. Pravomoci </w:t>
      </w:r>
      <w:smartTag w:uri="urn:schemas-microsoft-com:office:smarttags" w:element="PersonName">
        <w:r w:rsidRPr="00ED292D">
          <w:t>CED</w:t>
        </w:r>
      </w:smartTag>
      <w:r w:rsidRPr="00ED292D">
        <w:t xml:space="preserve"> vůči Dopravci jsou stanoveny níže. </w:t>
      </w:r>
      <w:smartTag w:uri="urn:schemas-microsoft-com:office:smarttags" w:element="PersonName">
        <w:r w:rsidRPr="00ED292D">
          <w:t>CED</w:t>
        </w:r>
      </w:smartTag>
      <w:r w:rsidRPr="00ED292D">
        <w:t xml:space="preserve"> je vybaven softwarovým systémem </w:t>
      </w:r>
      <w:smartTag w:uri="urn:schemas-microsoft-com:office:smarttags" w:element="PersonName">
        <w:r w:rsidRPr="00ED292D">
          <w:t>CED</w:t>
        </w:r>
      </w:smartTag>
      <w:r w:rsidRPr="00ED292D">
        <w:t xml:space="preserve">RIS vyhodnocujícím polohu vozidel a automaticky informujícím řidiče vozidel, výpravčí a dispečery o případném zpoždění přípojů nebo </w:t>
      </w:r>
      <w:r w:rsidRPr="006F324C">
        <w:t xml:space="preserve">navazujících spojů. </w:t>
      </w:r>
    </w:p>
    <w:p w14:paraId="0588AF39" w14:textId="77777777" w:rsidR="00BE5FB6" w:rsidRPr="006F324C" w:rsidRDefault="00BE5FB6" w:rsidP="00BE5FB6">
      <w:r w:rsidRPr="006F324C">
        <w:t xml:space="preserve">Všichni dopravci v IDS JMK musí být vybaveni správně nastavenými systémy umožňujícími sledování polohy jejich vozidel v reálném čase (např. RIS, MSP, CDS) plně kompatibilními se systémem </w:t>
      </w:r>
      <w:smartTag w:uri="urn:schemas-microsoft-com:office:smarttags" w:element="PersonName">
        <w:r w:rsidRPr="006F324C">
          <w:t>CED</w:t>
        </w:r>
      </w:smartTag>
      <w:r w:rsidRPr="006F324C">
        <w:t xml:space="preserve">RIS. Tyto systémy musí umožňovat předávání dat o poloze, příjezdu do zastávky a odjezdu ze zastávky do </w:t>
      </w:r>
      <w:smartTag w:uri="urn:schemas-microsoft-com:office:smarttags" w:element="PersonName">
        <w:r w:rsidRPr="006F324C">
          <w:t>CED</w:t>
        </w:r>
      </w:smartTag>
      <w:r w:rsidRPr="006F324C">
        <w:t xml:space="preserve"> a přebírání pokynů z </w:t>
      </w:r>
      <w:smartTag w:uri="urn:schemas-microsoft-com:office:smarttags" w:element="PersonName">
        <w:r w:rsidRPr="006F324C">
          <w:t>CED</w:t>
        </w:r>
      </w:smartTag>
      <w:r w:rsidRPr="006F324C">
        <w:t xml:space="preserve"> k opoždění odjezdů vlaků a dalších pokynů. </w:t>
      </w:r>
    </w:p>
    <w:p w14:paraId="67B6D587" w14:textId="77777777" w:rsidR="00BE5FB6" w:rsidRDefault="00BE5FB6" w:rsidP="00BE5FB6">
      <w:r w:rsidRPr="006F324C">
        <w:t>V případě železniční dopravy je Dopravce povinen zajistit automatizované předávání informací do CED o předpokládaných odjezdech ze zastávek (pokud budou odlišná proti jízdnímu řádu (zejména předpokl</w:t>
      </w:r>
      <w:r>
        <w:t>á</w:t>
      </w:r>
      <w:r w:rsidRPr="006F324C">
        <w:t>d</w:t>
      </w:r>
      <w:r>
        <w:t>a</w:t>
      </w:r>
      <w:r w:rsidRPr="006F324C">
        <w:t xml:space="preserve">né opoždění odjezdů) a dále čísel nástupišť (pokud </w:t>
      </w:r>
      <w:r>
        <w:t xml:space="preserve">mu </w:t>
      </w:r>
      <w:r w:rsidRPr="006F324C">
        <w:t>budou známa).</w:t>
      </w:r>
    </w:p>
    <w:p w14:paraId="6C2A823E" w14:textId="77777777" w:rsidR="00BE5FB6" w:rsidRDefault="00BE5FB6" w:rsidP="00BE5FB6">
      <w:r>
        <w:t xml:space="preserve">Údaje o jízdních řádech, aktuální poloze vozidel, skutečných a předpokládaných odjezdech a příjezdech a další provozní parametry jsou Objednatel a KORDIS oprávněni bez omezení zpracovávat, uchovávat a předávat třetím stranám. </w:t>
      </w:r>
    </w:p>
    <w:p w14:paraId="3887BACB" w14:textId="74AED046" w:rsidR="001E6910" w:rsidRPr="006F324C" w:rsidRDefault="0072513B" w:rsidP="006D2C6E">
      <w:pPr>
        <w:pStyle w:val="Nadpis2"/>
      </w:pPr>
      <w:bookmarkStart w:id="251" w:name="_Toc155348328"/>
      <w:r>
        <w:t>Dispečer</w:t>
      </w:r>
      <w:r w:rsidR="001E6910" w:rsidRPr="006F324C">
        <w:t xml:space="preserve"> </w:t>
      </w:r>
      <w:r w:rsidR="00500FA9">
        <w:t>D</w:t>
      </w:r>
      <w:r w:rsidR="00500FA9" w:rsidRPr="006F324C">
        <w:t>opravce</w:t>
      </w:r>
      <w:bookmarkEnd w:id="251"/>
    </w:p>
    <w:p w14:paraId="6D811822" w14:textId="312E6B91" w:rsidR="002E5ADD" w:rsidRDefault="002E5ADD" w:rsidP="00930D1E">
      <w:pPr>
        <w:spacing w:after="0"/>
      </w:pPr>
      <w:bookmarkStart w:id="252" w:name="_Toc148265043"/>
      <w:bookmarkStart w:id="253" w:name="_Toc477516267"/>
      <w:bookmarkStart w:id="254" w:name="_Toc477527755"/>
      <w:bookmarkStart w:id="255" w:name="_Toc477516268"/>
      <w:bookmarkStart w:id="256" w:name="_Toc477527756"/>
      <w:bookmarkStart w:id="257" w:name="_Toc477516269"/>
      <w:bookmarkStart w:id="258" w:name="_Toc477527757"/>
      <w:bookmarkStart w:id="259" w:name="_Toc477516270"/>
      <w:bookmarkStart w:id="260" w:name="_Toc477527758"/>
      <w:bookmarkStart w:id="261" w:name="_Toc477516273"/>
      <w:bookmarkStart w:id="262" w:name="_Toc477527761"/>
      <w:bookmarkStart w:id="263" w:name="_Toc477516280"/>
      <w:bookmarkStart w:id="264" w:name="_Toc477527768"/>
      <w:bookmarkStart w:id="265" w:name="_Toc477516284"/>
      <w:bookmarkStart w:id="266" w:name="_Toc477527772"/>
      <w:bookmarkStart w:id="267" w:name="_Toc488733672"/>
      <w:bookmarkStart w:id="268" w:name="_Toc477516300"/>
      <w:bookmarkStart w:id="269" w:name="_Toc477527789"/>
      <w:bookmarkStart w:id="270" w:name="_Toc488733680"/>
      <w:bookmarkStart w:id="271" w:name="_Toc488733690"/>
      <w:bookmarkStart w:id="272" w:name="_Toc477516312"/>
      <w:bookmarkStart w:id="273" w:name="_Toc477527801"/>
      <w:bookmarkStart w:id="274" w:name="_Toc492461667"/>
      <w:bookmarkStart w:id="275" w:name="_Toc365215406"/>
      <w:bookmarkStart w:id="276" w:name="_Toc365215407"/>
      <w:bookmarkStart w:id="277" w:name="_Toc365215409"/>
      <w:bookmarkStart w:id="278" w:name="_Toc365215410"/>
      <w:bookmarkStart w:id="279" w:name="_Toc332704805"/>
      <w:bookmarkStart w:id="280" w:name="_Toc492461680"/>
      <w:bookmarkStart w:id="281" w:name="_Toc315271153"/>
      <w:bookmarkStart w:id="282" w:name="_Toc492461681"/>
      <w:bookmarkStart w:id="283" w:name="_Toc477516327"/>
      <w:bookmarkStart w:id="284" w:name="_Toc477527816"/>
      <w:bookmarkStart w:id="285" w:name="_Toc115691242"/>
      <w:bookmarkStart w:id="286" w:name="_Toc477516357"/>
      <w:bookmarkStart w:id="287" w:name="_Toc477527846"/>
      <w:bookmarkStart w:id="288" w:name="_Toc115691274"/>
      <w:bookmarkStart w:id="289" w:name="_Toc115691275"/>
      <w:bookmarkStart w:id="290" w:name="_Toc115691276"/>
      <w:bookmarkStart w:id="291" w:name="_Toc115691277"/>
      <w:bookmarkStart w:id="292" w:name="_Toc115691278"/>
      <w:bookmarkStart w:id="293" w:name="_Toc115691279"/>
      <w:bookmarkStart w:id="294" w:name="_Toc115691280"/>
      <w:bookmarkStart w:id="295" w:name="_Toc115691281"/>
      <w:bookmarkStart w:id="296" w:name="_Toc115691282"/>
      <w:bookmarkStart w:id="297" w:name="_Toc115691283"/>
      <w:bookmarkStart w:id="298" w:name="_Toc115691284"/>
      <w:bookmarkStart w:id="299" w:name="_Toc115691285"/>
      <w:bookmarkStart w:id="300" w:name="_Toc115691286"/>
      <w:bookmarkStart w:id="301" w:name="_Toc115691287"/>
      <w:bookmarkStart w:id="302" w:name="_Toc115691288"/>
      <w:bookmarkStart w:id="303" w:name="_Toc115691289"/>
      <w:bookmarkStart w:id="304" w:name="_Toc115691290"/>
      <w:bookmarkStart w:id="305" w:name="_Toc115691291"/>
      <w:bookmarkStart w:id="306" w:name="_Toc315271174"/>
      <w:bookmarkStart w:id="307" w:name="_Toc477516366"/>
      <w:bookmarkStart w:id="308" w:name="_Toc477527855"/>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t>Dopravce musí disponovat vlastním dispečinkem (DID) pro operativní řízení provozu.</w:t>
      </w:r>
      <w:r w:rsidR="00971087">
        <w:t xml:space="preserve"> DID je povinen provádět bez zbytečného odkladu operativní zásahy do provozu, které jsou potřebné pro řádný provoz Vlaků nebo pro minimalizaci negativních vlivů na cestující, a to v souladu s požadavky těchto TPSŽ.</w:t>
      </w:r>
    </w:p>
    <w:p w14:paraId="51FC7EB2" w14:textId="756552E0" w:rsidR="00610C25" w:rsidRDefault="00930D1E" w:rsidP="00930D1E">
      <w:r w:rsidRPr="006F324C">
        <w:t xml:space="preserve">Dopravce je </w:t>
      </w:r>
      <w:r w:rsidRPr="00D3696E">
        <w:t xml:space="preserve">povinen </w:t>
      </w:r>
      <w:r>
        <w:t xml:space="preserve">zajistit, aby v sídle KORDIS byl </w:t>
      </w:r>
      <w:r w:rsidRPr="00D3696E">
        <w:t xml:space="preserve">v době 15 minut před prvním odjezdem svého vlaku zařazeného do IDS JMK </w:t>
      </w:r>
      <w:r>
        <w:t xml:space="preserve">a dále </w:t>
      </w:r>
      <w:r w:rsidRPr="00D3696E">
        <w:t>po celou dobu provozu svých vlaků v daném dni</w:t>
      </w:r>
      <w:r>
        <w:t xml:space="preserve"> (vlaky s odjezdem z výchozí stanice do 01:10 hodin jsou pro tyto účely považovány za vlaky předchozího provozního dne) přítomen </w:t>
      </w:r>
      <w:r w:rsidR="007C1134">
        <w:t>D</w:t>
      </w:r>
      <w:r>
        <w:t xml:space="preserve">ispečer Dopravce – tzn. pracovník DID s plnou kompetencí komunikovat s Provozovatelem dráhy a provádět veškeré potřebné operativní zásahy do provozu související s dispečerským řízením. Tento pracovník musí mít pravomoci rozhodnout o případných operativních změnách v provozu Vlaků ve vztahu k Provozovateli dráhy i provozním zaměstnancům Dopravce, nasazení vozidel, provozního personálu </w:t>
      </w:r>
      <w:r>
        <w:lastRenderedPageBreak/>
        <w:t xml:space="preserve">Dopravce, alternativních způsobech dopravy, objednávce náhradní dopravy, dočasně nezbytných úpravách tarifních podmínek ve Vlacích a také ve vlacích Dopravce a o </w:t>
      </w:r>
      <w:r w:rsidRPr="00BA6F53">
        <w:t>kompenzacích pro cestující dle platné legislativy a Smlouvy.</w:t>
      </w:r>
      <w:r>
        <w:t xml:space="preserve"> Dispečer Dopravce se po pracovní stránce musí věnovat výhradně operativním činnostem přímo souvisejícím s provozem Vlaků, nedohodne-li se Dopravce s KORDIS jinak. </w:t>
      </w:r>
      <w:r w:rsidR="007C1134">
        <w:t>Potřebné hardwarové, softwarové a kancelářské vybavení pro pracoviště Dispečera Dopravce je povinen zajistit Dopravce.</w:t>
      </w:r>
    </w:p>
    <w:p w14:paraId="10840FA7" w14:textId="20341A14" w:rsidR="00930D1E" w:rsidRDefault="00610C25" w:rsidP="00930D1E">
      <w:r>
        <w:t xml:space="preserve">Hlavní činnosti </w:t>
      </w:r>
      <w:r w:rsidR="007C1134">
        <w:t>Dispečer</w:t>
      </w:r>
      <w:r>
        <w:t>a</w:t>
      </w:r>
      <w:r w:rsidR="007C1134">
        <w:t xml:space="preserve"> Dopravce</w:t>
      </w:r>
      <w:r w:rsidR="00930D1E">
        <w:t xml:space="preserve">: </w:t>
      </w:r>
    </w:p>
    <w:p w14:paraId="3559249A" w14:textId="474DA3C0" w:rsidR="00930D1E" w:rsidRDefault="00930D1E" w:rsidP="00930D1E">
      <w:pPr>
        <w:pStyle w:val="Odstavecseseznamem"/>
      </w:pPr>
      <w:r>
        <w:t>komunikuje s</w:t>
      </w:r>
      <w:r w:rsidR="00500FA9">
        <w:t xml:space="preserve"> </w:t>
      </w:r>
      <w:proofErr w:type="gramStart"/>
      <w:r w:rsidR="00500FA9">
        <w:t xml:space="preserve">Poskytovatelem </w:t>
      </w:r>
      <w:r>
        <w:t> FS</w:t>
      </w:r>
      <w:proofErr w:type="gramEnd"/>
      <w:r>
        <w:t xml:space="preserve"> ohledně disponibility Jednotek, operativních změn oběhů apod.</w:t>
      </w:r>
    </w:p>
    <w:p w14:paraId="37DE04DB" w14:textId="77A8E34B" w:rsidR="00930D1E" w:rsidRDefault="00F72D6C" w:rsidP="00930D1E">
      <w:pPr>
        <w:pStyle w:val="Odstavecseseznamem"/>
      </w:pPr>
      <w:r>
        <w:t xml:space="preserve">na základě konzultace s CED nebo pokynu CED </w:t>
      </w:r>
      <w:r w:rsidR="00930D1E">
        <w:t>přijímá potřebná opatření při nepravidelnostech a mimořádnostech v dopravě (např. odříkání spojů, objednávání ad hoc tras, vystavování Pohotovostní Jednotky, zajišťování náhradní dopravy, operativní změny v nasazení vozidel a provozního personálu</w:t>
      </w:r>
      <w:r w:rsidR="004C6C3E">
        <w:t xml:space="preserve"> Dopravce</w:t>
      </w:r>
      <w:r w:rsidR="00930D1E">
        <w:t>, úpravy čekacích dob vlaků apod)</w:t>
      </w:r>
    </w:p>
    <w:p w14:paraId="5B6D2863" w14:textId="6FF659CE" w:rsidR="00930D1E" w:rsidRDefault="00930D1E" w:rsidP="00930D1E">
      <w:pPr>
        <w:pStyle w:val="Odstavecseseznamem"/>
      </w:pPr>
      <w:r>
        <w:t>zajišťuje operativní posilování spojů</w:t>
      </w:r>
    </w:p>
    <w:p w14:paraId="58E01D69" w14:textId="2810652E" w:rsidR="00A92419" w:rsidRDefault="00A92419" w:rsidP="00A92419">
      <w:pPr>
        <w:pStyle w:val="Odstavecseseznamem"/>
      </w:pPr>
      <w:r>
        <w:t>komunikuje s provozním personálem Dopravce</w:t>
      </w:r>
    </w:p>
    <w:p w14:paraId="05B34E36" w14:textId="2FB8C6E1" w:rsidR="00930D1E" w:rsidRDefault="00930D1E" w:rsidP="00930D1E">
      <w:pPr>
        <w:pStyle w:val="Odstavecseseznamem"/>
      </w:pPr>
      <w:r>
        <w:t xml:space="preserve">komunikuje s Provozovatelem dráhy </w:t>
      </w:r>
      <w:r w:rsidR="00A92419">
        <w:t>a dalšími subjekty</w:t>
      </w:r>
    </w:p>
    <w:p w14:paraId="039387A4" w14:textId="0C3BFB0E" w:rsidR="002E5ADD" w:rsidRDefault="002E5ADD" w:rsidP="002E5ADD">
      <w:pPr>
        <w:pStyle w:val="Odstavecseseznamem"/>
      </w:pPr>
      <w:r w:rsidRPr="00ED292D">
        <w:t>přenáš</w:t>
      </w:r>
      <w:r>
        <w:t>í</w:t>
      </w:r>
      <w:r w:rsidRPr="00ED292D">
        <w:t xml:space="preserve"> obousměrně informace </w:t>
      </w:r>
      <w:r>
        <w:t xml:space="preserve">o mimořádnostech </w:t>
      </w:r>
      <w:r w:rsidR="0063093A">
        <w:t xml:space="preserve">v dopravě </w:t>
      </w:r>
      <w:r>
        <w:t>ke strojvedoucím, případnému dalšímu personálu Dopravce a k Provozovateli dráhy</w:t>
      </w:r>
    </w:p>
    <w:p w14:paraId="14AE20ED" w14:textId="479AF793" w:rsidR="00930D1E" w:rsidRDefault="00930D1E" w:rsidP="00930D1E">
      <w:pPr>
        <w:pStyle w:val="Odstavecseseznamem"/>
      </w:pPr>
      <w:proofErr w:type="gramStart"/>
      <w:r>
        <w:t>řeší</w:t>
      </w:r>
      <w:proofErr w:type="gramEnd"/>
      <w:r>
        <w:t xml:space="preserve"> pátrání po ztracených věcech, zvířatech a osobách </w:t>
      </w:r>
    </w:p>
    <w:p w14:paraId="1F1891E3" w14:textId="09BDFCB3" w:rsidR="004C6C3E" w:rsidRDefault="004C6C3E" w:rsidP="00930D1E">
      <w:pPr>
        <w:pStyle w:val="Odstavecseseznamem"/>
      </w:pPr>
      <w:r>
        <w:t>zpracovává denní hlášení o operativních zásazích do provozu Vlaků.</w:t>
      </w:r>
    </w:p>
    <w:p w14:paraId="698FC06E" w14:textId="11E8DC47" w:rsidR="00930D1E" w:rsidRDefault="00930D1E" w:rsidP="00930D1E">
      <w:pPr>
        <w:rPr>
          <w:lang w:eastAsia="x-none"/>
        </w:rPr>
      </w:pPr>
      <w:r>
        <w:t>DID</w:t>
      </w:r>
      <w:r w:rsidRPr="00741646">
        <w:t xml:space="preserve"> </w:t>
      </w:r>
      <w:r w:rsidR="002E5ADD">
        <w:t>vč. pracoviště</w:t>
      </w:r>
      <w:r w:rsidR="007C1134">
        <w:t xml:space="preserve"> Dispečera D</w:t>
      </w:r>
      <w:r w:rsidR="002E5ADD">
        <w:t xml:space="preserve">opravce </w:t>
      </w:r>
      <w:r w:rsidRPr="00741646">
        <w:t xml:space="preserve">musí disponovat </w:t>
      </w:r>
      <w:r>
        <w:t xml:space="preserve">hardwarovým a softwarovým vybavením </w:t>
      </w:r>
      <w:r w:rsidRPr="00741646">
        <w:t>pro podporu operativního řízení železniční dopravy a pro rutinní datovou komunikaci vůči Provozovateli dráhy splňující náležitosti na datovou výměnu standardu TAP TSI</w:t>
      </w:r>
      <w:r w:rsidR="00584B7B">
        <w:rPr>
          <w:rStyle w:val="Znakapoznpodarou"/>
        </w:rPr>
        <w:footnoteReference w:id="1"/>
      </w:r>
      <w:r w:rsidRPr="00741646">
        <w:t xml:space="preserve"> dle příslušné směrnice Provozovatele dráhy a </w:t>
      </w:r>
      <w:r w:rsidRPr="00F71256">
        <w:t xml:space="preserve">pro rutinní datovou komunikaci </w:t>
      </w:r>
      <w:r w:rsidRPr="00741646">
        <w:t xml:space="preserve">vůči KORDIS. </w:t>
      </w:r>
      <w:r w:rsidRPr="00741646">
        <w:rPr>
          <w:lang w:eastAsia="x-none"/>
        </w:rPr>
        <w:t>Pro všechny traťové úseky s provozem Vlaků musí software umožňovat on-line monitoring provozní situace, vizualizaci provozní situace v podobě grafikonu vlakové dopravy v různých úrovních podrobnosti vč. prognózy vývoje dopravní situace, vizualizaci odchylek od jízdního řádu vč. zdůvodnění (v </w:t>
      </w:r>
      <w:proofErr w:type="spellStart"/>
      <w:r w:rsidRPr="00741646">
        <w:rPr>
          <w:lang w:eastAsia="x-none"/>
        </w:rPr>
        <w:t>grafikonovém</w:t>
      </w:r>
      <w:proofErr w:type="spellEnd"/>
      <w:r w:rsidRPr="00741646">
        <w:rPr>
          <w:lang w:eastAsia="x-none"/>
        </w:rPr>
        <w:t xml:space="preserve"> i tabulkovém zobrazení), vizualizaci omezení provozu (výluk, mimořádností</w:t>
      </w:r>
      <w:r w:rsidR="0063093A" w:rsidRPr="0063093A">
        <w:t xml:space="preserve"> </w:t>
      </w:r>
      <w:r w:rsidR="0063093A">
        <w:t>v dopravě</w:t>
      </w:r>
      <w:r w:rsidRPr="00741646">
        <w:rPr>
          <w:lang w:eastAsia="x-none"/>
        </w:rPr>
        <w:t xml:space="preserve">). Dopravce je povinen zabezpečit, aby v každé provozní situaci byly zobrazovány všechny zavedené vlaky (tedy všechny vlaky všech druhů a dopravců) </w:t>
      </w:r>
      <w:proofErr w:type="gramStart"/>
      <w:r w:rsidRPr="00741646">
        <w:rPr>
          <w:lang w:eastAsia="x-none"/>
        </w:rPr>
        <w:t>s</w:t>
      </w:r>
      <w:proofErr w:type="gramEnd"/>
      <w:r w:rsidRPr="00741646">
        <w:rPr>
          <w:lang w:eastAsia="x-none"/>
        </w:rPr>
        <w:t xml:space="preserve"> možnosti jejich filtrování uživatelem. </w:t>
      </w:r>
      <w:r>
        <w:rPr>
          <w:lang w:eastAsia="x-none"/>
        </w:rPr>
        <w:t>Tato podmínka neplatí, pokud Provozovatel dráhy prokazatelně odmítne provozní data ostatních dopravců poskytovat (</w:t>
      </w:r>
      <w:r w:rsidR="00584B7B">
        <w:rPr>
          <w:lang w:eastAsia="x-none"/>
        </w:rPr>
        <w:t xml:space="preserve">za odmítnutí se </w:t>
      </w:r>
      <w:del w:id="309" w:author="Stanislav Krčma" w:date="2024-01-04T10:15:00Z">
        <w:r w:rsidR="00584B7B" w:rsidDel="001B5AF9">
          <w:rPr>
            <w:lang w:eastAsia="x-none"/>
          </w:rPr>
          <w:delText>ne</w:delText>
        </w:r>
      </w:del>
      <w:r w:rsidR="00584B7B">
        <w:rPr>
          <w:lang w:eastAsia="x-none"/>
        </w:rPr>
        <w:t>považuje</w:t>
      </w:r>
      <w:r>
        <w:rPr>
          <w:lang w:eastAsia="x-none"/>
        </w:rPr>
        <w:t xml:space="preserve"> </w:t>
      </w:r>
      <w:ins w:id="310" w:author="Stanislav Krčma" w:date="2024-01-04T10:16:00Z">
        <w:r w:rsidR="001B5AF9">
          <w:rPr>
            <w:lang w:eastAsia="x-none"/>
          </w:rPr>
          <w:t xml:space="preserve">i </w:t>
        </w:r>
      </w:ins>
      <w:r>
        <w:rPr>
          <w:lang w:eastAsia="x-none"/>
        </w:rPr>
        <w:t>poskytování dat za úplatu</w:t>
      </w:r>
      <w:ins w:id="311" w:author="Stanislav Krčma" w:date="2024-01-04T10:16:00Z">
        <w:r w:rsidR="001B5AF9">
          <w:rPr>
            <w:lang w:eastAsia="x-none"/>
          </w:rPr>
          <w:t>, nedohodne-li se Dopravce s</w:t>
        </w:r>
      </w:ins>
      <w:ins w:id="312" w:author="Stanislav Krčma" w:date="2024-01-04T10:17:00Z">
        <w:r w:rsidR="001B5AF9">
          <w:rPr>
            <w:lang w:eastAsia="x-none"/>
          </w:rPr>
          <w:t> Objednatelem jinak</w:t>
        </w:r>
      </w:ins>
      <w:r>
        <w:rPr>
          <w:lang w:eastAsia="x-none"/>
        </w:rPr>
        <w:t>).</w:t>
      </w:r>
    </w:p>
    <w:p w14:paraId="4AD63067" w14:textId="0D74E05C" w:rsidR="00930D1E" w:rsidRDefault="00930D1E" w:rsidP="00930D1E">
      <w:pPr>
        <w:rPr>
          <w:lang w:eastAsia="x-none"/>
        </w:rPr>
      </w:pPr>
      <w:r w:rsidRPr="00741646">
        <w:rPr>
          <w:lang w:eastAsia="x-none"/>
        </w:rPr>
        <w:t xml:space="preserve">Kromě provozní situace v aktuální provozní den musí být umožněno zobrazovat </w:t>
      </w:r>
      <w:r w:rsidR="00AE041D">
        <w:rPr>
          <w:lang w:eastAsia="x-none"/>
        </w:rPr>
        <w:t>splněný grafikon</w:t>
      </w:r>
      <w:r w:rsidRPr="00741646">
        <w:rPr>
          <w:lang w:eastAsia="x-none"/>
        </w:rPr>
        <w:t xml:space="preserve"> ve zvoleném časovém úseku alespoň 30 dní zpětně. Software musí dále umožňovat zobrazení aktuálně nasazených vlakových náležitostí na Vlacích (konkrétní vozidla v jednotlivých úsecích, </w:t>
      </w:r>
      <w:r>
        <w:rPr>
          <w:lang w:eastAsia="x-none"/>
        </w:rPr>
        <w:t xml:space="preserve">přímý služební telefonický kontakt </w:t>
      </w:r>
      <w:r w:rsidRPr="00741646">
        <w:rPr>
          <w:lang w:eastAsia="x-none"/>
        </w:rPr>
        <w:t>strojvedoucího a vlakov</w:t>
      </w:r>
      <w:r>
        <w:rPr>
          <w:lang w:eastAsia="x-none"/>
        </w:rPr>
        <w:t>ý</w:t>
      </w:r>
      <w:r w:rsidRPr="00741646">
        <w:rPr>
          <w:lang w:eastAsia="x-none"/>
        </w:rPr>
        <w:t xml:space="preserve"> doprovod</w:t>
      </w:r>
      <w:r>
        <w:rPr>
          <w:lang w:eastAsia="x-none"/>
        </w:rPr>
        <w:t>)</w:t>
      </w:r>
      <w:r w:rsidRPr="00741646">
        <w:rPr>
          <w:lang w:eastAsia="x-none"/>
        </w:rPr>
        <w:t xml:space="preserve"> a provádění operativních úprav v jejich nasazení. Dále musí automatizovaně provádět kontrolu předání datových informací vyžadovaných Provozovatelem dráhy před odjezdem Vlaku a v průběhu jeho jízdy (např. aktivace, připravenost, </w:t>
      </w:r>
      <w:r w:rsidR="005C232A">
        <w:rPr>
          <w:lang w:eastAsia="x-none"/>
        </w:rPr>
        <w:t>složení vlaku</w:t>
      </w:r>
      <w:r w:rsidR="005C232A" w:rsidRPr="00741646">
        <w:rPr>
          <w:lang w:eastAsia="x-none"/>
        </w:rPr>
        <w:t xml:space="preserve"> </w:t>
      </w:r>
      <w:r w:rsidRPr="00741646">
        <w:rPr>
          <w:lang w:eastAsia="x-none"/>
        </w:rPr>
        <w:t>apod.) a umožnit jejich dodatečné zadání a odeslání do systémů Provozovatele dráhy.</w:t>
      </w:r>
      <w:r>
        <w:rPr>
          <w:lang w:eastAsia="x-none"/>
        </w:rPr>
        <w:t xml:space="preserve"> </w:t>
      </w:r>
    </w:p>
    <w:p w14:paraId="160BAAE0" w14:textId="75190840" w:rsidR="00930D1E" w:rsidRDefault="00457E1B" w:rsidP="00930D1E">
      <w:r>
        <w:t xml:space="preserve">Za účelem rychlého řešení mimořádností </w:t>
      </w:r>
      <w:r w:rsidR="0063093A">
        <w:t xml:space="preserve">v dopravě </w:t>
      </w:r>
      <w:r>
        <w:t xml:space="preserve">a nepravidelností v provozu musí </w:t>
      </w:r>
      <w:r w:rsidR="00930D1E">
        <w:t xml:space="preserve">DID </w:t>
      </w:r>
      <w:r>
        <w:t xml:space="preserve">vč. </w:t>
      </w:r>
      <w:r w:rsidR="00FE4AE8">
        <w:t>Dispečera Dopravce dále</w:t>
      </w:r>
      <w:r w:rsidR="00930D1E">
        <w:t xml:space="preserve"> disponovat rozhraním umožňujícím rychlé odesílání žádostí o trasu Provozovateli dráhy s možností využití jiné zavedené trasy jako předlohy a s možností přenesením objektů (náležitostí) z jiného vlaku (tedy nikoliv pouze přístupem do webové aplikace Provozovatele dráhy). </w:t>
      </w:r>
    </w:p>
    <w:p w14:paraId="58A7037A" w14:textId="427449E5" w:rsidR="00930D1E" w:rsidRDefault="00930D1E" w:rsidP="00930D1E">
      <w:r w:rsidRPr="006F324C">
        <w:t xml:space="preserve">Dopravce je povinen zajistit, aby </w:t>
      </w:r>
      <w:r>
        <w:t xml:space="preserve">na CED byly bezodkladně hlášeny </w:t>
      </w:r>
      <w:r w:rsidRPr="006F324C">
        <w:t>veškeré</w:t>
      </w:r>
      <w:r w:rsidRPr="00ED292D">
        <w:t xml:space="preserve"> události s vlivem </w:t>
      </w:r>
      <w:r w:rsidRPr="00ED292D">
        <w:lastRenderedPageBreak/>
        <w:t>na kvalitu provozu zejména pak vzniklé problémy – nescho</w:t>
      </w:r>
      <w:r>
        <w:t xml:space="preserve">pnosti jízdy, nehody, zpoždění, stejně jako obnovení </w:t>
      </w:r>
      <w:r w:rsidR="00ED70C1">
        <w:t>provozu,</w:t>
      </w:r>
      <w:r>
        <w:t xml:space="preserve"> a to ve lhůtě do 5 minut od zjištění události. </w:t>
      </w:r>
    </w:p>
    <w:p w14:paraId="01173E13" w14:textId="77777777" w:rsidR="00F72D6C" w:rsidRDefault="00930D1E" w:rsidP="00930D1E">
      <w:r w:rsidRPr="00BA6F53">
        <w:t xml:space="preserve">Dopravce je povinen </w:t>
      </w:r>
      <w:r>
        <w:t xml:space="preserve">podle možností </w:t>
      </w:r>
      <w:r w:rsidRPr="00BA6F53">
        <w:t>zajistit a usilovat, aby v informačních systémech byly v případě mimořádné události uvedeny</w:t>
      </w:r>
      <w:r>
        <w:t xml:space="preserve"> správné informace.</w:t>
      </w:r>
    </w:p>
    <w:p w14:paraId="1A3D50B0" w14:textId="2C9201D3" w:rsidR="00930D1E" w:rsidRDefault="00F72D6C" w:rsidP="00930D1E">
      <w:r>
        <w:t>Dispečer Dopravce zpracovává denní hlášení o operativních zásazích do provozu Vlaků, především těch s vlivem na Závazek veřejné služby, s uvedením veškerých podstatných skutečností vč. zdůvodnění (např. nejeté úseky Vlaků, vystavení Pohotovostí Jednotky, zavedení náhradní dopravy, změny v nasazení Jednotek apod.). V denním hlášení uvede Dispečer Dopravce také případně nastalé mimořádnosti</w:t>
      </w:r>
      <w:r w:rsidR="0063093A" w:rsidRPr="0063093A">
        <w:t xml:space="preserve"> </w:t>
      </w:r>
      <w:r w:rsidR="0063093A">
        <w:t>v dopravě</w:t>
      </w:r>
      <w:r>
        <w:t>, přičemž uvede popis události, místo výskytu, čas trvání, důsledky pro provoz, přijatá opatření apod. Struktura denních hlášení podléhá souhlasu KORDIS</w:t>
      </w:r>
      <w:r w:rsidR="00584B7B">
        <w:t>.</w:t>
      </w:r>
      <w:r>
        <w:t xml:space="preserve"> </w:t>
      </w:r>
      <w:r w:rsidR="00584B7B">
        <w:t>V</w:t>
      </w:r>
      <w:r>
        <w:t xml:space="preserve"> průběhu plnění Zakázky může KORDIS požadovat úpravy ve struktuře a obsahu denních hlášení. Denní hlášení předává Dispečer Dopravce </w:t>
      </w:r>
      <w:r w:rsidR="00ED70C1">
        <w:t>dohodnutým</w:t>
      </w:r>
      <w:r>
        <w:t xml:space="preserve"> způsobem KORDIS do 12:00 </w:t>
      </w:r>
      <w:r w:rsidR="00584B7B">
        <w:t>následujícího</w:t>
      </w:r>
      <w:r>
        <w:t xml:space="preserve"> dne, nedohodne-li se </w:t>
      </w:r>
      <w:r w:rsidR="00584B7B">
        <w:t xml:space="preserve">Dopravce </w:t>
      </w:r>
      <w:r>
        <w:t>s KORDIS jinak.</w:t>
      </w:r>
    </w:p>
    <w:p w14:paraId="70385BB4" w14:textId="2280FBA6" w:rsidR="00F72D6C" w:rsidRDefault="00F72D6C" w:rsidP="00F72D6C">
      <w:pPr>
        <w:spacing w:after="0"/>
      </w:pPr>
    </w:p>
    <w:p w14:paraId="3D4D42F5" w14:textId="21FABB89" w:rsidR="00930D1E" w:rsidRDefault="00F72D6C" w:rsidP="00F72D6C">
      <w:pPr>
        <w:spacing w:after="0"/>
      </w:pPr>
      <w:r>
        <w:t xml:space="preserve">CED </w:t>
      </w:r>
      <w:r w:rsidR="00930D1E">
        <w:t xml:space="preserve">má </w:t>
      </w:r>
      <w:r w:rsidR="006D2C6E">
        <w:t xml:space="preserve">hlavní rozhodovací pravomoc v záležitostech operativního řízení provozu Vlaků, mimo </w:t>
      </w:r>
      <w:r w:rsidR="00930D1E">
        <w:t xml:space="preserve">jiné v následujících oblastech: </w:t>
      </w:r>
    </w:p>
    <w:p w14:paraId="580E94BB" w14:textId="77777777" w:rsidR="00930D1E" w:rsidRPr="00CA3F36" w:rsidRDefault="00930D1E" w:rsidP="00930D1E">
      <w:pPr>
        <w:numPr>
          <w:ilvl w:val="0"/>
          <w:numId w:val="10"/>
        </w:numPr>
      </w:pPr>
      <w:r w:rsidRPr="00ED292D">
        <w:t xml:space="preserve">odřeknutí </w:t>
      </w:r>
      <w:r>
        <w:t>V</w:t>
      </w:r>
      <w:r w:rsidRPr="00ED292D">
        <w:t xml:space="preserve">laku v případech, kdy se vedení </w:t>
      </w:r>
      <w:r>
        <w:t>V</w:t>
      </w:r>
      <w:r w:rsidRPr="00ED292D">
        <w:t>laku vzhledem k výši jeho zpoždění (nebo zpoždění jin</w:t>
      </w:r>
      <w:r>
        <w:t>ého vlaku) stalo bezpředmětným nebo je jeho vedení nežádoucí s ohledem na aktuální dopravní situaci,</w:t>
      </w:r>
    </w:p>
    <w:p w14:paraId="426CC112" w14:textId="14AD87F5" w:rsidR="00930D1E" w:rsidRPr="00FB387A" w:rsidRDefault="00930D1E" w:rsidP="00930D1E">
      <w:pPr>
        <w:numPr>
          <w:ilvl w:val="0"/>
          <w:numId w:val="10"/>
        </w:numPr>
      </w:pPr>
      <w:r w:rsidRPr="00FB387A">
        <w:t>vypravení Pohotovostní Jednotky</w:t>
      </w:r>
      <w:r>
        <w:t xml:space="preserve">, </w:t>
      </w:r>
      <w:r w:rsidR="009B5A4F">
        <w:t xml:space="preserve">nasazení pohotovostního </w:t>
      </w:r>
      <w:r w:rsidRPr="00FB387A">
        <w:t>strojvedoucího</w:t>
      </w:r>
      <w:r w:rsidR="009B5A4F">
        <w:t xml:space="preserve">, </w:t>
      </w:r>
    </w:p>
    <w:p w14:paraId="6137A209" w14:textId="77777777" w:rsidR="00930D1E" w:rsidRPr="00D3696E" w:rsidRDefault="00930D1E" w:rsidP="00930D1E">
      <w:pPr>
        <w:numPr>
          <w:ilvl w:val="0"/>
          <w:numId w:val="10"/>
        </w:numPr>
      </w:pPr>
      <w:r>
        <w:t>mimořádné</w:t>
      </w:r>
      <w:r w:rsidRPr="00ED292D">
        <w:t xml:space="preserve"> zastavení </w:t>
      </w:r>
      <w:r>
        <w:t>V</w:t>
      </w:r>
      <w:r w:rsidRPr="00ED292D">
        <w:t xml:space="preserve">laků. </w:t>
      </w:r>
      <w:r>
        <w:t xml:space="preserve">Dispečer Dopravce je povinen mimořádné zastavení projednat s Provozovatelem dráhy. V případě kladného stanoviska je Dopravce </w:t>
      </w:r>
      <w:r w:rsidRPr="00D3696E">
        <w:t xml:space="preserve">povinen žádosti </w:t>
      </w:r>
      <w:smartTag w:uri="urn:schemas-microsoft-com:office:smarttags" w:element="PersonName">
        <w:r w:rsidRPr="00D3696E">
          <w:t>CED</w:t>
        </w:r>
      </w:smartTag>
      <w:r>
        <w:t xml:space="preserve"> vyhovět,</w:t>
      </w:r>
    </w:p>
    <w:p w14:paraId="2E500C96" w14:textId="77777777" w:rsidR="00930D1E" w:rsidRDefault="00930D1E" w:rsidP="00930D1E">
      <w:pPr>
        <w:numPr>
          <w:ilvl w:val="0"/>
          <w:numId w:val="10"/>
        </w:numPr>
      </w:pPr>
      <w:r w:rsidRPr="00ED292D">
        <w:t>změnu v</w:t>
      </w:r>
      <w:r>
        <w:t> </w:t>
      </w:r>
      <w:r w:rsidRPr="00ED292D">
        <w:t xml:space="preserve">pravidelných obratech </w:t>
      </w:r>
      <w:r>
        <w:t>souprav, vlakového doprovodu nebo strojvedoucích, v křižování nebo sledu Vlaků, pokud tomu nebrání oprávněné důvody na straně Dopravce,</w:t>
      </w:r>
    </w:p>
    <w:p w14:paraId="4FFF9DC0" w14:textId="77777777" w:rsidR="00930D1E" w:rsidRDefault="00930D1E" w:rsidP="00930D1E">
      <w:pPr>
        <w:numPr>
          <w:ilvl w:val="0"/>
          <w:numId w:val="10"/>
        </w:numPr>
      </w:pPr>
      <w:r>
        <w:t>operativní úpravy čekacích dob Vlaků na přípojné vlakové i autobusové spoje, mimořádné zajištění přestupní vazby,</w:t>
      </w:r>
    </w:p>
    <w:p w14:paraId="1C539EA0" w14:textId="77777777" w:rsidR="00930D1E" w:rsidRDefault="00930D1E" w:rsidP="00930D1E">
      <w:pPr>
        <w:numPr>
          <w:ilvl w:val="0"/>
          <w:numId w:val="10"/>
        </w:numPr>
      </w:pPr>
      <w:r w:rsidRPr="00D3696E">
        <w:t xml:space="preserve">vedení </w:t>
      </w:r>
      <w:r>
        <w:t>V</w:t>
      </w:r>
      <w:r w:rsidRPr="00D3696E">
        <w:t xml:space="preserve">laku </w:t>
      </w:r>
      <w:r>
        <w:t>po jiné trase, pokud tomu nebrání oprávněné důvody na straně Dopravce,</w:t>
      </w:r>
    </w:p>
    <w:p w14:paraId="480F62F9" w14:textId="729F414C" w:rsidR="00930D1E" w:rsidRDefault="00930D1E" w:rsidP="00930D1E">
      <w:r w:rsidRPr="00D3696E">
        <w:t>V</w:t>
      </w:r>
      <w:r>
        <w:t> </w:t>
      </w:r>
      <w:r w:rsidRPr="00D3696E">
        <w:t>případě</w:t>
      </w:r>
      <w:r>
        <w:t xml:space="preserve"> zamítnutí požadavku CED je Dopravce </w:t>
      </w:r>
      <w:r w:rsidRPr="00D3696E">
        <w:t>povinen zamítnutí písemně odůvodnit a doručit KORDIS do 5 pracovních dnů.</w:t>
      </w:r>
    </w:p>
    <w:p w14:paraId="1154D396" w14:textId="15208D13" w:rsidR="00930D1E" w:rsidRDefault="00930D1E" w:rsidP="006D2C6E">
      <w:pPr>
        <w:pStyle w:val="Nadpis2"/>
      </w:pPr>
      <w:bookmarkStart w:id="313" w:name="_Toc155348329"/>
      <w:r w:rsidRPr="0072513B">
        <w:t>Pohotovostní</w:t>
      </w:r>
      <w:r w:rsidRPr="00D3696E">
        <w:t xml:space="preserve"> </w:t>
      </w:r>
      <w:r>
        <w:t>Jednotka</w:t>
      </w:r>
      <w:r w:rsidR="00380B86">
        <w:t xml:space="preserve"> a strojvedoucí</w:t>
      </w:r>
      <w:bookmarkEnd w:id="313"/>
    </w:p>
    <w:p w14:paraId="7E45CEE5" w14:textId="0548D611" w:rsidR="00930D1E" w:rsidRDefault="00930D1E" w:rsidP="00930D1E">
      <w:r>
        <w:t>Dopravce je ve spolupráci s</w:t>
      </w:r>
      <w:r w:rsidR="00500FA9">
        <w:t xml:space="preserve"> Poskytovatelem </w:t>
      </w:r>
      <w:r>
        <w:t>FS povinen mít k dispozici Pohotovostní Jednotku (viz definice ve Smlouvě) vč. strojvedoucího, která je v režimu aktivního odstavení dislokována na místě uvedeném v příloze 1 a připravena k neprodlenému nasazení na vlacích v časovém rozsahu uvedeném v příloze 1.</w:t>
      </w:r>
      <w:r w:rsidR="0025208C">
        <w:t xml:space="preserve"> Strojvedoucí Pohotovostní Jednotky může být na základě požadavku KORDIS využit i samostatně.</w:t>
      </w:r>
      <w:r>
        <w:t xml:space="preserve"> </w:t>
      </w:r>
      <w:r w:rsidR="00380B86">
        <w:t xml:space="preserve">Dopravce je dále povinen </w:t>
      </w:r>
      <w:r w:rsidR="004B4D14">
        <w:t xml:space="preserve">mít </w:t>
      </w:r>
      <w:r w:rsidR="00AF4EA6">
        <w:t xml:space="preserve">primárně v rámci stanice Brno </w:t>
      </w:r>
      <w:proofErr w:type="spellStart"/>
      <w:r w:rsidR="00AF4EA6">
        <w:t>hl.n</w:t>
      </w:r>
      <w:proofErr w:type="spellEnd"/>
      <w:r w:rsidR="00AF4EA6">
        <w:t xml:space="preserve">. </w:t>
      </w:r>
      <w:r w:rsidR="004B4D14">
        <w:t>k dispozici</w:t>
      </w:r>
      <w:r w:rsidR="00380B86">
        <w:t xml:space="preserve"> v</w:t>
      </w:r>
      <w:r w:rsidR="00B7190E">
        <w:t xml:space="preserve"> pracovní dny od 4:00 do 0:30 a v nepracovní dny od 5:00 </w:t>
      </w:r>
      <w:r w:rsidR="004B4D14">
        <w:t xml:space="preserve">do 0:30 </w:t>
      </w:r>
      <w:r w:rsidR="00380B86">
        <w:t xml:space="preserve">druhého </w:t>
      </w:r>
      <w:r w:rsidR="0025208C">
        <w:t xml:space="preserve">pohotovostního </w:t>
      </w:r>
      <w:r w:rsidR="00380B86">
        <w:t>strojvedoucího</w:t>
      </w:r>
      <w:r w:rsidR="0025208C">
        <w:t xml:space="preserve"> za účelem řešení operativní</w:t>
      </w:r>
      <w:r w:rsidR="0047200A">
        <w:t>ch (neplánovaných) změn v nasazení Jednotek (přistavování, odstavování, přetahy), nepravidelností</w:t>
      </w:r>
      <w:r w:rsidR="00AF4EA6">
        <w:t xml:space="preserve"> a </w:t>
      </w:r>
      <w:r w:rsidR="0047200A">
        <w:t>mimořádností</w:t>
      </w:r>
      <w:r w:rsidR="00BC0160">
        <w:t xml:space="preserve"> </w:t>
      </w:r>
      <w:r w:rsidR="0063093A">
        <w:t xml:space="preserve">v dopravě </w:t>
      </w:r>
      <w:r w:rsidR="00AF4EA6">
        <w:t xml:space="preserve">s vlivem na Vlaky </w:t>
      </w:r>
      <w:r w:rsidR="00BC0160">
        <w:t>a zabezpečení dalších činností stanovených KORDIS. Na základě pokynu CED či DID zajišťují pohotovostní strojvedoucí také nakládku a vykládku osoby na invalidním vozíku</w:t>
      </w:r>
      <w:r w:rsidR="00247C72">
        <w:t>.</w:t>
      </w:r>
      <w:r w:rsidR="00BC0160">
        <w:t xml:space="preserve"> </w:t>
      </w:r>
      <w:ins w:id="314" w:author="Stanislav Krčma" w:date="2024-01-04T10:10:00Z">
        <w:r w:rsidR="0036739C">
          <w:t>Dopravce není oprávněn využívat pohotov</w:t>
        </w:r>
      </w:ins>
      <w:ins w:id="315" w:author="Stanislav Krčma" w:date="2024-01-04T10:11:00Z">
        <w:r w:rsidR="0036739C">
          <w:t>ostní strojvedoucí k</w:t>
        </w:r>
      </w:ins>
      <w:ins w:id="316" w:author="Stanislav Krčma" w:date="2024-01-04T10:13:00Z">
        <w:r w:rsidR="0036739C">
          <w:t xml:space="preserve"> plánovaným pravidelným manipulacím (např. spojování Jednotek), nedohodne-li se </w:t>
        </w:r>
      </w:ins>
      <w:ins w:id="317" w:author="Stanislav Krčma" w:date="2024-01-04T10:14:00Z">
        <w:r w:rsidR="0036739C">
          <w:t>s KORDIS jinak.</w:t>
        </w:r>
      </w:ins>
    </w:p>
    <w:p w14:paraId="571F2A3D" w14:textId="7D4E15B1" w:rsidR="00930D1E" w:rsidRDefault="00930D1E" w:rsidP="00930D1E">
      <w:r>
        <w:t>Pohotovostní Jednotka je určena nejen k řešení následků výpadků spojů a mimořádností</w:t>
      </w:r>
      <w:r w:rsidR="0063093A" w:rsidRPr="0063093A">
        <w:t xml:space="preserve"> </w:t>
      </w:r>
      <w:r w:rsidR="0063093A">
        <w:lastRenderedPageBreak/>
        <w:t>v dopravě</w:t>
      </w:r>
      <w:r>
        <w:t xml:space="preserve">, ale též k řešení nepravidelností v dopravě a mimořádných přeprav (posily, ad hoc vlaky) dle pokynů KORDIS. KORDIS může dále stanovit dočasnou změnu využití Pohotovostní Jednotky nebo místo </w:t>
      </w:r>
      <w:r w:rsidR="00141FE0">
        <w:t xml:space="preserve">a způsob </w:t>
      </w:r>
      <w:r>
        <w:t>jejího odstavení.</w:t>
      </w:r>
      <w:r w:rsidR="005F692B">
        <w:t xml:space="preserve"> Využití Pohotovostní Jednotky a pohotovostních strojvedoucích k jiným účelům, než zajištění provozu Vlaků není možné bez souhlasu KORDIS.</w:t>
      </w:r>
    </w:p>
    <w:p w14:paraId="6DBDDB70" w14:textId="67662CA8" w:rsidR="005C232A" w:rsidRDefault="005C232A" w:rsidP="00930D1E">
      <w:r>
        <w:t>Při výskytu okolností vedoucích k vystavení Pohotovostní Jednotky je Dopravce povinen neprodleně uskutečnit veškerá potřebná opatření (předání potřebných informací Provozovateli dráhy vč. případného zaslání žádosti o trasu, informování dotčených zaměstnanců Dopravce apod.), aby mohla být Pohotovostní Jednotka neprodleně nasazena do provozu.</w:t>
      </w:r>
    </w:p>
    <w:p w14:paraId="61A45A86" w14:textId="527AD9C4" w:rsidR="00930D1E" w:rsidRDefault="00930D1E" w:rsidP="00930D1E">
      <w:r>
        <w:t xml:space="preserve">Pohotovostní Jednotka může být </w:t>
      </w:r>
      <w:r w:rsidR="00971087">
        <w:t xml:space="preserve">na základě požadavku KORDIS nebo s jeho souhlasem </w:t>
      </w:r>
      <w:r>
        <w:t>využita i na jiných vlacích. Dopravce je povinen zabezpečit, aby Pohotovostní Jednotka s provozním personálem Dopravce mohla být neprodleně vypravena i na traťové úseky, po nichž nejsou vedeny Vlaky, které jsou uvedeny v příloze 1.</w:t>
      </w:r>
    </w:p>
    <w:p w14:paraId="7931A3E3" w14:textId="77777777" w:rsidR="00930D1E" w:rsidRPr="00ED292D" w:rsidRDefault="00930D1E" w:rsidP="006D2C6E">
      <w:pPr>
        <w:pStyle w:val="Nadpis2"/>
      </w:pPr>
      <w:bookmarkStart w:id="318" w:name="_Toc58254057"/>
      <w:bookmarkStart w:id="319" w:name="_Toc177901463"/>
      <w:bookmarkStart w:id="320" w:name="_Toc334454615"/>
      <w:bookmarkStart w:id="321" w:name="_Toc334458428"/>
      <w:bookmarkStart w:id="322" w:name="_Toc334458630"/>
      <w:bookmarkStart w:id="323" w:name="_Ref141629902"/>
      <w:bookmarkStart w:id="324" w:name="_Toc155348330"/>
      <w:r w:rsidRPr="00ED292D">
        <w:t>Postup v případě mimořádnosti v dopravě</w:t>
      </w:r>
      <w:bookmarkEnd w:id="318"/>
      <w:bookmarkEnd w:id="319"/>
      <w:bookmarkEnd w:id="320"/>
      <w:bookmarkEnd w:id="321"/>
      <w:bookmarkEnd w:id="322"/>
      <w:bookmarkEnd w:id="323"/>
      <w:bookmarkEnd w:id="324"/>
    </w:p>
    <w:p w14:paraId="6AA4A266" w14:textId="62C14B2F" w:rsidR="00891D49" w:rsidRDefault="00891D49" w:rsidP="00891D49">
      <w:r>
        <w:t xml:space="preserve">Pod pojmem mimořádnost </w:t>
      </w:r>
      <w:r w:rsidR="006C14BE">
        <w:t xml:space="preserve">v dopravě </w:t>
      </w:r>
      <w:r>
        <w:t xml:space="preserve">se rozumí taková situace, při které dojde k nenadálému omezení v provozu drážní dopravy (nehoda, porucha infrastruktury, porucha vozidla, živelná </w:t>
      </w:r>
      <w:r w:rsidR="007D7088">
        <w:t>událost</w:t>
      </w:r>
      <w:r>
        <w:t xml:space="preserve"> apod.) s rizikem zpoždění Vlaku nad 10 minut nebo jeho odřeknutí nebo k jinému závažnému jevu (např. </w:t>
      </w:r>
      <w:r w:rsidR="00ED70C1">
        <w:t>zásah</w:t>
      </w:r>
      <w:r>
        <w:t xml:space="preserve"> </w:t>
      </w:r>
      <w:r w:rsidR="00A272F8">
        <w:t xml:space="preserve">PČR ve </w:t>
      </w:r>
      <w:r w:rsidR="007D7088">
        <w:t>stanici</w:t>
      </w:r>
      <w:r w:rsidR="00A272F8">
        <w:t xml:space="preserve"> </w:t>
      </w:r>
      <w:r>
        <w:t xml:space="preserve">apod.). </w:t>
      </w:r>
    </w:p>
    <w:p w14:paraId="5FE96374" w14:textId="0B1252D1" w:rsidR="00930D1E" w:rsidRDefault="00930D1E" w:rsidP="00930D1E">
      <w:r w:rsidRPr="00ED292D">
        <w:t>V případě mimořádnosti v</w:t>
      </w:r>
      <w:r>
        <w:t> </w:t>
      </w:r>
      <w:r w:rsidRPr="00ED292D">
        <w:t>dopravě</w:t>
      </w:r>
      <w:r>
        <w:t xml:space="preserve"> </w:t>
      </w:r>
      <w:r w:rsidRPr="00ED292D">
        <w:t xml:space="preserve">je </w:t>
      </w:r>
      <w:r>
        <w:t>D</w:t>
      </w:r>
      <w:r w:rsidRPr="00ED292D">
        <w:t xml:space="preserve">opravce povinen bezodkladně </w:t>
      </w:r>
      <w:r>
        <w:t>(tzn. do 5 minut od zjištění mimořádnosti</w:t>
      </w:r>
      <w:r w:rsidR="0063093A" w:rsidRPr="0063093A">
        <w:t xml:space="preserve"> </w:t>
      </w:r>
      <w:r w:rsidR="0063093A">
        <w:t>v dopravě</w:t>
      </w:r>
      <w:r>
        <w:t xml:space="preserve">) </w:t>
      </w:r>
      <w:r w:rsidRPr="00ED292D">
        <w:t>informovat CED o situaci a dohodnout se na dalším</w:t>
      </w:r>
      <w:r>
        <w:t xml:space="preserve"> postupu řešení, přičemž se prioritně postupuje dle pokynů uvedených v příloze 1, jsou-li pro nastalou situaci stanoveny. Po konzultaci s CED a případné též </w:t>
      </w:r>
      <w:r w:rsidR="00500FA9">
        <w:t xml:space="preserve">s Poskytovatelem </w:t>
      </w:r>
      <w:r>
        <w:t xml:space="preserve">FS provede </w:t>
      </w:r>
      <w:r w:rsidR="00500FA9">
        <w:t>D</w:t>
      </w:r>
      <w:r>
        <w:t xml:space="preserve">ispečer Dopravce potřebná opatření. V případě změny situace je </w:t>
      </w:r>
      <w:r w:rsidR="00500FA9">
        <w:t>D</w:t>
      </w:r>
      <w:r>
        <w:t xml:space="preserve">ispečer Dopravce povinen bezodkladně (tzn. do 5 minut) </w:t>
      </w:r>
      <w:r w:rsidRPr="00ED292D">
        <w:t xml:space="preserve">informovat </w:t>
      </w:r>
      <w:r>
        <w:t>CED o této změně</w:t>
      </w:r>
      <w:r w:rsidRPr="00ED292D">
        <w:t xml:space="preserve">. </w:t>
      </w:r>
    </w:p>
    <w:p w14:paraId="17993F32" w14:textId="1488043E" w:rsidR="00930D1E" w:rsidRDefault="00930D1E" w:rsidP="00930D1E">
      <w:r>
        <w:t xml:space="preserve">V případě závažnějších mimořádnosti v dopravě je Dopravce povinen bezodkladně zajistit personální posilu </w:t>
      </w:r>
      <w:r w:rsidR="00500FA9">
        <w:t>D</w:t>
      </w:r>
      <w:r>
        <w:t>ispečera Dopravce, která nemusí být umístěna v sídle KORDIS a která bude spolupracovat s </w:t>
      </w:r>
      <w:r w:rsidR="00500FA9">
        <w:t xml:space="preserve">Dispečerem </w:t>
      </w:r>
      <w:r>
        <w:t xml:space="preserve">Dopravce při řešení </w:t>
      </w:r>
      <w:r w:rsidR="00C514B6">
        <w:t xml:space="preserve">této </w:t>
      </w:r>
      <w:r>
        <w:t xml:space="preserve">mimořádnosti </w:t>
      </w:r>
      <w:r w:rsidR="00C514B6">
        <w:t xml:space="preserve">v dopravě </w:t>
      </w:r>
      <w:r>
        <w:t xml:space="preserve">a jejíž kompetence a povinnosti budou stejné jako kompetence a povinnosti </w:t>
      </w:r>
      <w:r w:rsidR="00500FA9">
        <w:t xml:space="preserve">Dispečera </w:t>
      </w:r>
      <w:r>
        <w:t>Dopravce a jejíž hardwarové a softwarové vybavení umožní plnohodnotnou dispečerskou činnost. Dopravce je povinen zabezpečit rychlé fónické oboustranné spojení této posily s </w:t>
      </w:r>
      <w:r w:rsidR="00500FA9">
        <w:t xml:space="preserve">Dispečerem </w:t>
      </w:r>
      <w:r>
        <w:t xml:space="preserve">Dopravce a s CED. </w:t>
      </w:r>
    </w:p>
    <w:p w14:paraId="6D1A3229" w14:textId="6712679E" w:rsidR="00930D1E" w:rsidRDefault="00930D1E" w:rsidP="00930D1E">
      <w:r>
        <w:t xml:space="preserve">Aktivaci personální posily </w:t>
      </w:r>
      <w:r w:rsidR="00500FA9">
        <w:t xml:space="preserve">Dispečera </w:t>
      </w:r>
      <w:r>
        <w:t>Dopravce provádí Dopravce dle rozsahu mimořád</w:t>
      </w:r>
      <w:r w:rsidR="00891D49">
        <w:t xml:space="preserve">nosti </w:t>
      </w:r>
      <w:r w:rsidR="00C514B6">
        <w:t xml:space="preserve">v dopravě </w:t>
      </w:r>
      <w:r w:rsidR="00891D49">
        <w:t>tak, aby vlivem zahlcení D</w:t>
      </w:r>
      <w:r>
        <w:t xml:space="preserve">ispečera (dispečerů) Dopravce </w:t>
      </w:r>
      <w:r w:rsidR="00C514B6">
        <w:t xml:space="preserve">v důsledku mimořádnosti v dopravě </w:t>
      </w:r>
      <w:r>
        <w:t xml:space="preserve">nedocházelo ke vzniku zpoždění Vlaků nebo náhradní dopravy, pozdnímu předávání informací k operativním opatřením Provozovateli dráhy, provozním zaměstnancům Dopravce a CED nebo pozdní realizaci nutných operativních opatření. </w:t>
      </w:r>
      <w:r w:rsidR="00891D49">
        <w:t>A</w:t>
      </w:r>
      <w:r w:rsidR="00A272F8">
        <w:t>ktivace/</w:t>
      </w:r>
      <w:proofErr w:type="spellStart"/>
      <w:r w:rsidR="00A272F8">
        <w:t>neaktivace</w:t>
      </w:r>
      <w:proofErr w:type="spellEnd"/>
      <w:r w:rsidR="00A272F8">
        <w:t xml:space="preserve"> personální posily je součástí popisu mimořádnosti </w:t>
      </w:r>
      <w:r w:rsidR="0063093A">
        <w:t xml:space="preserve">v dopravě </w:t>
      </w:r>
      <w:r w:rsidR="00A272F8">
        <w:t xml:space="preserve">v denním hlášení Dispečera Dopravce. </w:t>
      </w:r>
    </w:p>
    <w:p w14:paraId="42EA92AD" w14:textId="14BAEF86" w:rsidR="00475AFF" w:rsidRDefault="00930D1E" w:rsidP="00930D1E">
      <w:r>
        <w:t>Pro následující oddíly platí, že v případě neplánované náhradní dopravy zajišťované záložními autobusy IDS JMK objednává výhradně CED a náhradní dopravu zajišťovanou jinými dopravními prostředky objednává výhradně Dopravce. O tom, zda bude náhradní doprava zajištěna záložním autobusem IDS JMK nebo jinými dopravními prostředky rozhoduje CED.</w:t>
      </w:r>
    </w:p>
    <w:p w14:paraId="0876509E" w14:textId="1548D0D1" w:rsidR="002F4691" w:rsidRDefault="00475AFF" w:rsidP="00930D1E">
      <w:r>
        <w:t xml:space="preserve">Při mimořádnostech v dopravě je CED oprávněn požádat o operativní úpravu v turnusech strojvedoucích, Vlakového doprovodu, případně v obězích jednotek. Dopravce je povinen takovému požadavku vyhovět, nebrání-li tomu závažné důvody, kterými jsou zejména legislativní důvody. </w:t>
      </w:r>
      <w:r w:rsidR="004B4D14">
        <w:t xml:space="preserve">Dopravce </w:t>
      </w:r>
      <w:r w:rsidR="00AF4EA6">
        <w:t xml:space="preserve">je </w:t>
      </w:r>
      <w:r w:rsidR="004B4D14">
        <w:t xml:space="preserve">povinen zajistit přepravu </w:t>
      </w:r>
      <w:r w:rsidR="002F4691">
        <w:t xml:space="preserve">strojvedoucích, ev. dalšího </w:t>
      </w:r>
      <w:r w:rsidR="004B4D14">
        <w:t xml:space="preserve">provozního personálu </w:t>
      </w:r>
      <w:r w:rsidR="002F4691">
        <w:t xml:space="preserve">náhradním způsobem (osobní automobil, TAXI, jiný vlak apod.) je-li to nutné k zajištění včasné jízdy Vlaku. </w:t>
      </w:r>
    </w:p>
    <w:p w14:paraId="6EB8B9B0" w14:textId="581B9B88" w:rsidR="005B32E3" w:rsidRPr="00BE4F68" w:rsidRDefault="005B32E3" w:rsidP="00930D1E">
      <w:r>
        <w:t xml:space="preserve">Dopravce je povinen </w:t>
      </w:r>
      <w:r w:rsidR="00816CF1">
        <w:t xml:space="preserve">zabezpečit školení </w:t>
      </w:r>
      <w:r w:rsidR="00ED70C1">
        <w:t>strojvedoucích</w:t>
      </w:r>
      <w:r w:rsidR="00816CF1">
        <w:t xml:space="preserve"> tak, aby </w:t>
      </w:r>
      <w:r w:rsidR="00AF4EA6">
        <w:t xml:space="preserve">v </w:t>
      </w:r>
      <w:r w:rsidR="00816CF1">
        <w:t>případě mimořádnosti</w:t>
      </w:r>
      <w:r w:rsidR="0063093A">
        <w:t xml:space="preserve"> </w:t>
      </w:r>
      <w:r w:rsidR="0063093A">
        <w:lastRenderedPageBreak/>
        <w:t>v dopravě</w:t>
      </w:r>
      <w:r w:rsidR="00816CF1">
        <w:t xml:space="preserve"> nebo </w:t>
      </w:r>
      <w:r w:rsidR="00ED70C1">
        <w:t>nepravidelnosti</w:t>
      </w:r>
      <w:r w:rsidR="0063093A">
        <w:t xml:space="preserve"> provozu</w:t>
      </w:r>
      <w:r w:rsidR="00816CF1">
        <w:t xml:space="preserve"> mohl být Vlak veden možnými odklonovými trasami (např. přes Brno dolní nádraží, Brno jih, Brno-Maloměřice)</w:t>
      </w:r>
      <w:r w:rsidR="005C232A">
        <w:t>.</w:t>
      </w:r>
    </w:p>
    <w:p w14:paraId="1346CE90" w14:textId="30391F35" w:rsidR="00930D1E" w:rsidRPr="00ED292D" w:rsidRDefault="00930D1E" w:rsidP="006D2C6E">
      <w:pPr>
        <w:pStyle w:val="Nadpis2"/>
      </w:pPr>
      <w:bookmarkStart w:id="325" w:name="_Toc155348331"/>
      <w:r>
        <w:t>Povinnost o</w:t>
      </w:r>
      <w:r w:rsidRPr="00ED292D">
        <w:t>poždění odjezdu vlaku</w:t>
      </w:r>
      <w:bookmarkEnd w:id="325"/>
    </w:p>
    <w:p w14:paraId="1E6F32B2" w14:textId="77777777" w:rsidR="00930D1E" w:rsidRDefault="00930D1E" w:rsidP="00930D1E">
      <w:pPr>
        <w:spacing w:before="0"/>
      </w:pPr>
      <w:r>
        <w:t xml:space="preserve">Dopravce je povinen nastavit takové postupy s Provozovatelem dráhy, které umožní dodržování Garance návazností IDS </w:t>
      </w:r>
      <w:proofErr w:type="gramStart"/>
      <w:r>
        <w:t>JMK - příloha</w:t>
      </w:r>
      <w:proofErr w:type="gramEnd"/>
      <w:r>
        <w:t xml:space="preserve"> 1 TPSŽ.</w:t>
      </w:r>
    </w:p>
    <w:p w14:paraId="2AF89BF9" w14:textId="77777777" w:rsidR="00930D1E" w:rsidRDefault="00930D1E" w:rsidP="00930D1E">
      <w:pPr>
        <w:spacing w:before="0"/>
      </w:pPr>
      <w:r w:rsidRPr="00ED292D">
        <w:t>V </w:t>
      </w:r>
      <w:smartTag w:uri="urn:schemas-microsoft-com:office:smarttags" w:element="PersonName">
        <w:r w:rsidRPr="00ED292D">
          <w:t>CED</w:t>
        </w:r>
      </w:smartTag>
      <w:r w:rsidRPr="00ED292D">
        <w:t xml:space="preserve"> jsou informace </w:t>
      </w:r>
      <w:r>
        <w:t>o poloze vlaků získané z vozidel automaticky vyhodnocovány</w:t>
      </w:r>
      <w:r w:rsidRPr="00ED292D">
        <w:t xml:space="preserve">, porovnány s jízdními řády a předpokládanými časy příjezdů a odjezdů přípojů a navazujících spojů. Pokud systém zjistí, že v některém případě je nutné pozdržet odjezd </w:t>
      </w:r>
      <w:r>
        <w:t>V</w:t>
      </w:r>
      <w:r w:rsidRPr="00ED292D">
        <w:t xml:space="preserve">laku nejdéle o dobu stanovenou v jízdních řádech, vyšle </w:t>
      </w:r>
      <w:smartTag w:uri="urn:schemas-microsoft-com:office:smarttags" w:element="PersonName">
        <w:r w:rsidRPr="00ED292D">
          <w:t>CED</w:t>
        </w:r>
      </w:smartTag>
      <w:r w:rsidRPr="00ED292D">
        <w:t xml:space="preserve"> požadavek na opoždění odjezdu </w:t>
      </w:r>
      <w:r>
        <w:t>V</w:t>
      </w:r>
      <w:r w:rsidRPr="00ED292D">
        <w:t>laku</w:t>
      </w:r>
      <w:r>
        <w:t xml:space="preserve"> – strojvedoucímu a Provozovateli dráhy.</w:t>
      </w:r>
      <w:r w:rsidRPr="00ED292D">
        <w:t xml:space="preserve"> </w:t>
      </w:r>
    </w:p>
    <w:p w14:paraId="1E8479F9" w14:textId="77777777" w:rsidR="00930D1E" w:rsidRDefault="00930D1E" w:rsidP="00930D1E">
      <w:pPr>
        <w:spacing w:before="0"/>
      </w:pPr>
      <w:r>
        <w:t xml:space="preserve">Dopravce je povinen zajistit, aby se strojvedoucí při dodržení platných bezpečnostních pravidel seznamoval se zprávami odeslanými CED, zejména požadavky na opoždění vlaku odsouhlasenými příslušnými složkami. </w:t>
      </w:r>
    </w:p>
    <w:p w14:paraId="5B48091E" w14:textId="77777777" w:rsidR="00930D1E" w:rsidRPr="00ED292D" w:rsidRDefault="00930D1E" w:rsidP="00930D1E">
      <w:pPr>
        <w:spacing w:before="0"/>
      </w:pPr>
      <w:r w:rsidRPr="00ED292D">
        <w:t xml:space="preserve">Dopravce musí zajistit, aby </w:t>
      </w:r>
      <w:r>
        <w:t xml:space="preserve">strojvedoucí reagoval na požadavek opoždění odjezdu odeslaný v předstihu nejpozději 1 minuta před pravidelným odjezdem Vlaku a aby </w:t>
      </w:r>
      <w:r w:rsidRPr="00ED292D">
        <w:t xml:space="preserve">byl odjezd daného </w:t>
      </w:r>
      <w:r>
        <w:t>V</w:t>
      </w:r>
      <w:r w:rsidRPr="00ED292D">
        <w:t xml:space="preserve">laku o </w:t>
      </w:r>
      <w:r>
        <w:t xml:space="preserve">požadavkem </w:t>
      </w:r>
      <w:r w:rsidRPr="00ED292D">
        <w:t xml:space="preserve">stanovenou dobu pozdržen. Pokud Dopravce nemůže z provozních důvodů tuto smluvní povinnost splnit, musí tuto informaci </w:t>
      </w:r>
      <w:r>
        <w:t xml:space="preserve">neprodleně </w:t>
      </w:r>
      <w:r w:rsidRPr="00ED292D">
        <w:t>sdělit a zdůvodnit CED.</w:t>
      </w:r>
    </w:p>
    <w:p w14:paraId="75929E8F" w14:textId="275DDCF3" w:rsidR="00930D1E" w:rsidRDefault="00930D1E" w:rsidP="00930D1E">
      <w:r w:rsidRPr="00ED292D">
        <w:t xml:space="preserve">V případě, že je zapotřebí pozdržet odjezd </w:t>
      </w:r>
      <w:r>
        <w:t>V</w:t>
      </w:r>
      <w:r w:rsidRPr="00ED292D">
        <w:t xml:space="preserve">laku o delší dobu, než vyplývá z jízdních řádů a příručky Garance návazností IDS </w:t>
      </w:r>
      <w:proofErr w:type="gramStart"/>
      <w:r w:rsidRPr="00ED292D">
        <w:t>JMK</w:t>
      </w:r>
      <w:r>
        <w:t xml:space="preserve"> - příloha</w:t>
      </w:r>
      <w:proofErr w:type="gramEnd"/>
      <w:r>
        <w:t xml:space="preserve"> 1 TPSŽ, </w:t>
      </w:r>
      <w:r w:rsidRPr="00ED292D">
        <w:t xml:space="preserve">dispečer CED </w:t>
      </w:r>
      <w:r>
        <w:t>ve spolupráci s </w:t>
      </w:r>
      <w:r w:rsidR="00500FA9">
        <w:t>D</w:t>
      </w:r>
      <w:r>
        <w:t xml:space="preserve">ispečerem Dopravce a Provozovatelem dráhy prověří tuto možnost. </w:t>
      </w:r>
    </w:p>
    <w:p w14:paraId="14D9CBEA" w14:textId="77777777" w:rsidR="00930D1E" w:rsidRDefault="00930D1E" w:rsidP="006D2C6E">
      <w:pPr>
        <w:pStyle w:val="Nadpis2"/>
      </w:pPr>
      <w:bookmarkStart w:id="326" w:name="_Toc155348332"/>
      <w:r>
        <w:t>Pokyny k operativnímu řízení</w:t>
      </w:r>
      <w:bookmarkEnd w:id="326"/>
    </w:p>
    <w:p w14:paraId="02707C25" w14:textId="77777777" w:rsidR="00930D1E" w:rsidRDefault="00930D1E" w:rsidP="00930D1E">
      <w:pPr>
        <w:rPr>
          <w:lang w:eastAsia="x-none"/>
        </w:rPr>
      </w:pPr>
      <w:r>
        <w:rPr>
          <w:lang w:eastAsia="x-none"/>
        </w:rPr>
        <w:t>Při nepravidelnostech a mimořádnostech v železniční dopravě je Dopravce povinen realizovat operativní opatření dle pokynů uvedených v příloze 1 (jsou-li pro nastalou situaci stanoveny). Eventuální odchylný postup je možný pouze po souhlasu KORDIS.</w:t>
      </w:r>
    </w:p>
    <w:p w14:paraId="30574A65" w14:textId="73A49CF4" w:rsidR="00930D1E" w:rsidRDefault="00930D1E" w:rsidP="00930D1E">
      <w:pPr>
        <w:rPr>
          <w:lang w:eastAsia="x-none"/>
        </w:rPr>
      </w:pPr>
      <w:r>
        <w:rPr>
          <w:lang w:eastAsia="x-none"/>
        </w:rPr>
        <w:t xml:space="preserve">Dopravce je povinen předávat aktuálně platné pokyny k operativnímu řízení také Provozovateli dráhy a dle možností usilovat o to, aby byly k dispozici </w:t>
      </w:r>
      <w:r w:rsidR="00A272F8">
        <w:rPr>
          <w:lang w:eastAsia="x-none"/>
        </w:rPr>
        <w:t xml:space="preserve">také </w:t>
      </w:r>
      <w:r>
        <w:rPr>
          <w:lang w:eastAsia="x-none"/>
        </w:rPr>
        <w:t xml:space="preserve">zaměstnancům Provozovatele dráhy řídících železniční provoz (např. uvedením </w:t>
      </w:r>
      <w:r w:rsidR="00A272F8">
        <w:rPr>
          <w:lang w:eastAsia="x-none"/>
        </w:rPr>
        <w:t>v </w:t>
      </w:r>
      <w:r w:rsidR="00ED70C1">
        <w:rPr>
          <w:lang w:eastAsia="x-none"/>
        </w:rPr>
        <w:t>dokumentech</w:t>
      </w:r>
      <w:r w:rsidR="00A272F8">
        <w:rPr>
          <w:lang w:eastAsia="x-none"/>
        </w:rPr>
        <w:t xml:space="preserve"> </w:t>
      </w:r>
      <w:r w:rsidR="00CC1BE6">
        <w:rPr>
          <w:lang w:eastAsia="x-none"/>
        </w:rPr>
        <w:t>Provozovatele dráhy týkajících se operativního řízení provozu</w:t>
      </w:r>
      <w:r>
        <w:rPr>
          <w:lang w:eastAsia="x-none"/>
        </w:rPr>
        <w:t xml:space="preserve">). </w:t>
      </w:r>
    </w:p>
    <w:p w14:paraId="1FCDCBF4" w14:textId="7210D28E" w:rsidR="00930D1E" w:rsidRPr="00ED292D" w:rsidRDefault="00930D1E" w:rsidP="006D2C6E">
      <w:pPr>
        <w:pStyle w:val="Nadpis2"/>
      </w:pPr>
      <w:bookmarkStart w:id="327" w:name="_Toc155348333"/>
      <w:r w:rsidRPr="00ED292D">
        <w:t>Prodloužení časové platnosti a změna zónové platnosti jízdenky IDS JMK</w:t>
      </w:r>
      <w:bookmarkEnd w:id="327"/>
    </w:p>
    <w:p w14:paraId="35161028" w14:textId="77777777" w:rsidR="00930D1E" w:rsidRPr="00ED292D" w:rsidRDefault="00930D1E" w:rsidP="00930D1E">
      <w:r w:rsidRPr="00ED292D">
        <w:t>V případě kalamit, krizových stavů</w:t>
      </w:r>
      <w:r>
        <w:t xml:space="preserve">, mimořádností v dopravě </w:t>
      </w:r>
      <w:r w:rsidRPr="00ED292D">
        <w:t xml:space="preserve">a nedodržení návazností má </w:t>
      </w:r>
      <w:smartTag w:uri="urn:schemas-microsoft-com:office:smarttags" w:element="PersonName">
        <w:r w:rsidRPr="00ED292D">
          <w:t>CED</w:t>
        </w:r>
      </w:smartTag>
      <w:r w:rsidRPr="00ED292D">
        <w:t xml:space="preserve"> právo dát pokyn </w:t>
      </w:r>
      <w:r>
        <w:t>pracovníkům Dopravce uznávat prodloužené časové</w:t>
      </w:r>
      <w:r w:rsidRPr="00ED292D">
        <w:t xml:space="preserve"> platnost</w:t>
      </w:r>
      <w:r>
        <w:t>i</w:t>
      </w:r>
      <w:r w:rsidRPr="00ED292D">
        <w:t xml:space="preserve"> jednorázových j</w:t>
      </w:r>
      <w:r>
        <w:t>ízdenek IDS JMK, případně změny zónové</w:t>
      </w:r>
      <w:r w:rsidRPr="00ED292D">
        <w:t xml:space="preserve"> platnost</w:t>
      </w:r>
      <w:r>
        <w:t>i</w:t>
      </w:r>
      <w:r w:rsidRPr="00ED292D">
        <w:t xml:space="preserve"> jednorázových i </w:t>
      </w:r>
      <w:proofErr w:type="spellStart"/>
      <w:r w:rsidRPr="00ED292D">
        <w:t>předplatních</w:t>
      </w:r>
      <w:proofErr w:type="spellEnd"/>
      <w:r w:rsidRPr="00ED292D">
        <w:t xml:space="preserve"> jízdenek IDS JMK</w:t>
      </w:r>
      <w:r>
        <w:t>, případně obdobné změny platnosti dalších tarifů uznávaných ve Vlaku</w:t>
      </w:r>
      <w:r w:rsidRPr="00ED292D">
        <w:t xml:space="preserve">. </w:t>
      </w:r>
    </w:p>
    <w:p w14:paraId="2A769112" w14:textId="405095D0" w:rsidR="00930D1E" w:rsidRDefault="00930D1E" w:rsidP="006D2C6E">
      <w:pPr>
        <w:pStyle w:val="Nadpis2"/>
      </w:pPr>
      <w:bookmarkStart w:id="328" w:name="_Toc155348334"/>
      <w:r>
        <w:t>Výměna vozidla na trati</w:t>
      </w:r>
      <w:bookmarkEnd w:id="328"/>
    </w:p>
    <w:p w14:paraId="21A81E68" w14:textId="27BBE8CC" w:rsidR="00930D1E" w:rsidRDefault="00930D1E" w:rsidP="00930D1E">
      <w:pPr>
        <w:rPr>
          <w:lang w:eastAsia="x-none"/>
        </w:rPr>
      </w:pPr>
      <w:r>
        <w:rPr>
          <w:lang w:eastAsia="x-none"/>
        </w:rPr>
        <w:t xml:space="preserve">V případě nutnosti výměny vozidla na trati nebo náhrady vozidla jiným vozidlem </w:t>
      </w:r>
      <w:r w:rsidR="00500FA9">
        <w:rPr>
          <w:lang w:eastAsia="x-none"/>
        </w:rPr>
        <w:t>D</w:t>
      </w:r>
      <w:r>
        <w:rPr>
          <w:lang w:eastAsia="x-none"/>
        </w:rPr>
        <w:t>ispečer Dopravce po dohodě s CED a s</w:t>
      </w:r>
      <w:r w:rsidR="00CB3F01">
        <w:rPr>
          <w:lang w:eastAsia="x-none"/>
        </w:rPr>
        <w:t xml:space="preserve"> Poskytovatelem </w:t>
      </w:r>
      <w:r>
        <w:rPr>
          <w:lang w:eastAsia="x-none"/>
        </w:rPr>
        <w:t>FS nastaví takové postupy, aby byly minimalizovány dopady na cestující.</w:t>
      </w:r>
    </w:p>
    <w:p w14:paraId="4A11D3A8" w14:textId="4C6686B4" w:rsidR="00971087" w:rsidRPr="00DD3163" w:rsidRDefault="00971087" w:rsidP="00930D1E">
      <w:pPr>
        <w:rPr>
          <w:lang w:eastAsia="x-none"/>
        </w:rPr>
      </w:pPr>
      <w:r>
        <w:rPr>
          <w:lang w:eastAsia="x-none"/>
        </w:rPr>
        <w:t xml:space="preserve">Rovněž případné odtahy a přetahy Jednotek neschopných další jízdy vlastní silou (např. při uváznutí na trati nebo ve stanici z důvodu poruchy) organizuje Dopravce ve spolupráci s Poskytovatelem FS tak, aby byly minimalizovány dopady na cestující. Nepřípustné je rušení či nahrazování Vlaků kvůli využití Jednotky na odtah či přetah neschopné Jednotky, vyjma situací, kdy je to nezbytně nutné např. pro obnovení provozu na jednokolejné trati nebo je tím </w:t>
      </w:r>
      <w:r>
        <w:rPr>
          <w:lang w:eastAsia="x-none"/>
        </w:rPr>
        <w:lastRenderedPageBreak/>
        <w:t>ve výsledku minimalizován negativní vliv na cestující.</w:t>
      </w:r>
    </w:p>
    <w:p w14:paraId="49A33E78" w14:textId="58EE45F9" w:rsidR="00930D1E" w:rsidRPr="00D3696E" w:rsidRDefault="00930D1E" w:rsidP="006D2C6E">
      <w:pPr>
        <w:pStyle w:val="Nadpis2"/>
      </w:pPr>
      <w:bookmarkStart w:id="329" w:name="_Toc155348335"/>
      <w:r w:rsidRPr="00D3696E">
        <w:t xml:space="preserve">Řešení nedostatku provozuschopných </w:t>
      </w:r>
      <w:r>
        <w:t>vozidel</w:t>
      </w:r>
      <w:bookmarkEnd w:id="329"/>
    </w:p>
    <w:p w14:paraId="0D2BEEAC" w14:textId="7C2A7905" w:rsidR="00971087" w:rsidRDefault="00971087" w:rsidP="00930D1E">
      <w:r>
        <w:t>KORDIS ve spolupráci s Dopravcem a Poskytovatelem FS stanoví pro období platnosti Jízdního řádu, příp. pro dílčí období, závazné postupy pro operativní úpravy oběhového řešení a nasazení Náhradních souprav při nedostatečném počtu provozuschopných Jednotek (EMU 140 a EMU 310).</w:t>
      </w:r>
    </w:p>
    <w:p w14:paraId="258D0347" w14:textId="2AF94479" w:rsidR="00971087" w:rsidRDefault="00CC1BE6" w:rsidP="00930D1E">
      <w:r>
        <w:t>V případě, že</w:t>
      </w:r>
      <w:r w:rsidR="00930D1E" w:rsidRPr="00D3696E">
        <w:t xml:space="preserve"> Dopravce nen</w:t>
      </w:r>
      <w:r>
        <w:t>í schopen zajistit jízdu některého Vlaku dle J</w:t>
      </w:r>
      <w:r w:rsidR="00930D1E" w:rsidRPr="00D3696E">
        <w:t xml:space="preserve">ízdního řádu a Plánu řazení </w:t>
      </w:r>
      <w:r w:rsidR="00930D1E">
        <w:t>V</w:t>
      </w:r>
      <w:r w:rsidR="00930D1E" w:rsidRPr="00D3696E">
        <w:t xml:space="preserve">laků z důvodu nedostatečného počtu provozuschopných </w:t>
      </w:r>
      <w:r w:rsidR="00D85303">
        <w:t>Jednotek (</w:t>
      </w:r>
      <w:r>
        <w:t>EMU 140</w:t>
      </w:r>
      <w:r w:rsidR="00D85303">
        <w:t xml:space="preserve">, </w:t>
      </w:r>
      <w:r>
        <w:t>EMU</w:t>
      </w:r>
      <w:r w:rsidR="00676C5F">
        <w:t xml:space="preserve"> 310</w:t>
      </w:r>
      <w:r w:rsidR="00D85303">
        <w:t>)</w:t>
      </w:r>
      <w:r w:rsidR="00676C5F">
        <w:t xml:space="preserve"> </w:t>
      </w:r>
      <w:proofErr w:type="gramStart"/>
      <w:r w:rsidR="00930D1E">
        <w:t>řeší</w:t>
      </w:r>
      <w:proofErr w:type="gramEnd"/>
      <w:r w:rsidR="00930D1E">
        <w:t xml:space="preserve"> </w:t>
      </w:r>
      <w:r w:rsidR="00676C5F">
        <w:t>tuto situaci</w:t>
      </w:r>
      <w:r w:rsidR="00971087">
        <w:t xml:space="preserve"> prioritně dle stanovených závazných postupů</w:t>
      </w:r>
      <w:r w:rsidR="00D85303">
        <w:t>,</w:t>
      </w:r>
      <w:r w:rsidR="00676C5F">
        <w:t xml:space="preserve"> dle možností v dostatečném časovém předstihu</w:t>
      </w:r>
      <w:r w:rsidR="00D85303">
        <w:t>,</w:t>
      </w:r>
      <w:r w:rsidR="00676C5F">
        <w:t xml:space="preserve"> primárně s Poskytovatelem FS. </w:t>
      </w:r>
      <w:r w:rsidR="00930D1E">
        <w:t xml:space="preserve">Pokud není možné zajistit náhradní </w:t>
      </w:r>
      <w:r w:rsidR="00676C5F">
        <w:t>Jednotku</w:t>
      </w:r>
      <w:r w:rsidR="00971087">
        <w:t xml:space="preserve"> (EMU 140, EMU 310, Náhradní soupravu)</w:t>
      </w:r>
      <w:r w:rsidR="00D85303">
        <w:t>,</w:t>
      </w:r>
      <w:r w:rsidR="00930D1E">
        <w:t xml:space="preserve"> </w:t>
      </w:r>
      <w:proofErr w:type="gramStart"/>
      <w:r w:rsidR="00676C5F">
        <w:t>řeší</w:t>
      </w:r>
      <w:proofErr w:type="gramEnd"/>
      <w:r w:rsidR="00676C5F">
        <w:t xml:space="preserve"> Dopravce situaci s</w:t>
      </w:r>
      <w:r w:rsidR="00D85303">
        <w:t> </w:t>
      </w:r>
      <w:r w:rsidR="00676C5F">
        <w:t>CED</w:t>
      </w:r>
      <w:r w:rsidR="00D85303">
        <w:t>, ev. s KORDIS.</w:t>
      </w:r>
      <w:r w:rsidR="00676C5F">
        <w:t xml:space="preserve"> V</w:t>
      </w:r>
      <w:r w:rsidR="00930D1E">
        <w:t> případě dlouhodobějšího výpadku se postupuje obdobně jako v případě výluky.</w:t>
      </w:r>
    </w:p>
    <w:p w14:paraId="16A04E66" w14:textId="4A1413BA" w:rsidR="00930D1E" w:rsidRDefault="00971087" w:rsidP="00930D1E">
      <w:r>
        <w:t xml:space="preserve">Dopravce je povinen </w:t>
      </w:r>
      <w:del w:id="330" w:author="Jarolím Zdeněk" w:date="2024-01-04T13:33:00Z">
        <w:r w:rsidDel="00A366F1">
          <w:delText>v rámci své kompetence provádět bez zbytečného odkladu úkony potřebné</w:delText>
        </w:r>
      </w:del>
      <w:ins w:id="331" w:author="Jarolím Zdeněk" w:date="2024-01-04T13:33:00Z">
        <w:r w:rsidR="00A366F1">
          <w:t>bezodkladně vyvinout úsilí</w:t>
        </w:r>
      </w:ins>
      <w:r>
        <w:t xml:space="preserve"> k minimalizaci negativních vlivů na cestující plynoucích z případného nedostatku provozuschopných Jednotek (tedy např. provádět nezbytné operativní úpravy oběhového řešení, zajišťovat neplánované návozy souprav atp.).</w:t>
      </w:r>
      <w:r w:rsidR="00930D1E">
        <w:t xml:space="preserve"> </w:t>
      </w:r>
    </w:p>
    <w:p w14:paraId="1EEC5980" w14:textId="187E6B1B" w:rsidR="00930D1E" w:rsidRPr="00D3696E" w:rsidRDefault="00930D1E" w:rsidP="006D2C6E">
      <w:pPr>
        <w:pStyle w:val="Nadpis2"/>
      </w:pPr>
      <w:bookmarkStart w:id="332" w:name="_Toc117683629"/>
      <w:bookmarkStart w:id="333" w:name="_Toc155348336"/>
      <w:r w:rsidRPr="00D3696E">
        <w:t xml:space="preserve">Vypravení </w:t>
      </w:r>
      <w:r w:rsidR="00230EE6">
        <w:t xml:space="preserve">neplánované </w:t>
      </w:r>
      <w:r>
        <w:t>n</w:t>
      </w:r>
      <w:r w:rsidRPr="00D3696E">
        <w:t>áhradní dopravy</w:t>
      </w:r>
      <w:bookmarkEnd w:id="332"/>
      <w:bookmarkEnd w:id="333"/>
    </w:p>
    <w:p w14:paraId="6C32510C" w14:textId="670E8724" w:rsidR="00930D1E" w:rsidRPr="005423DB" w:rsidRDefault="00930D1E" w:rsidP="00930D1E">
      <w:bookmarkStart w:id="334" w:name="_Hlk117617556"/>
      <w:r w:rsidRPr="00D3696E">
        <w:t xml:space="preserve">Dopravce </w:t>
      </w:r>
      <w:r w:rsidRPr="005423DB">
        <w:t xml:space="preserve">je povinen vypravit </w:t>
      </w:r>
      <w:r>
        <w:t>neplánovanou n</w:t>
      </w:r>
      <w:r w:rsidRPr="005423DB">
        <w:t xml:space="preserve">áhradní dopravu </w:t>
      </w:r>
      <w:r w:rsidR="00676C5F">
        <w:t xml:space="preserve">za Vlak </w:t>
      </w:r>
      <w:r>
        <w:t>při výskytu mimořádnosti</w:t>
      </w:r>
      <w:r w:rsidR="00D07E27">
        <w:t xml:space="preserve"> v dopravě</w:t>
      </w:r>
      <w:r>
        <w:t>, neplánované výluky</w:t>
      </w:r>
      <w:r w:rsidR="00676C5F">
        <w:t xml:space="preserve"> či</w:t>
      </w:r>
      <w:r>
        <w:t xml:space="preserve"> nepravidelností v dopravě uvedených v příloze 1</w:t>
      </w:r>
      <w:r w:rsidR="00646D11">
        <w:t xml:space="preserve">, kromě případů, kdy vypravení neplánované náhradní dopravy není účelné. </w:t>
      </w:r>
      <w:r w:rsidR="00676C5F">
        <w:t>Vypravení</w:t>
      </w:r>
      <w:r w:rsidR="00646D11">
        <w:t>/nevypravení</w:t>
      </w:r>
      <w:r w:rsidR="00676C5F">
        <w:t xml:space="preserve"> neplánované náhradní dopravy </w:t>
      </w:r>
      <w:r w:rsidR="00646D11">
        <w:t xml:space="preserve">Dispečer Dopravce vždy </w:t>
      </w:r>
      <w:r w:rsidR="00676C5F">
        <w:t>konzultuje s</w:t>
      </w:r>
      <w:r w:rsidR="00646D11">
        <w:t> </w:t>
      </w:r>
      <w:r w:rsidR="00676C5F">
        <w:t>CED</w:t>
      </w:r>
      <w:r w:rsidR="00646D11">
        <w:t>, který je zároveň oprávněn vypravení neplánované náhra</w:t>
      </w:r>
      <w:r w:rsidR="00D07E27">
        <w:t>d</w:t>
      </w:r>
      <w:r w:rsidR="00646D11">
        <w:t>ní dopravy za Vlak Dopravci nařídit.</w:t>
      </w:r>
      <w:r w:rsidR="00B50F31">
        <w:t xml:space="preserve"> Neplánovaná náhradní doprava může být zajištěna zejména obdobnými dopravními prostředky a způsoby jako Náhradní doprava.</w:t>
      </w:r>
    </w:p>
    <w:p w14:paraId="615C397C" w14:textId="77777777" w:rsidR="00930D1E" w:rsidRPr="00ED60E6" w:rsidRDefault="00930D1E" w:rsidP="006D2C6E">
      <w:pPr>
        <w:pStyle w:val="Nadpis2"/>
      </w:pPr>
      <w:bookmarkStart w:id="335" w:name="_Toc155348337"/>
      <w:r>
        <w:t>Součinnost Dopravce</w:t>
      </w:r>
      <w:bookmarkEnd w:id="335"/>
    </w:p>
    <w:p w14:paraId="2A163B44" w14:textId="4CEA33C6" w:rsidR="00930D1E" w:rsidRDefault="00930D1E" w:rsidP="00930D1E">
      <w:pPr>
        <w:rPr>
          <w:lang w:eastAsia="x-none"/>
        </w:rPr>
      </w:pPr>
      <w:r>
        <w:rPr>
          <w:lang w:eastAsia="x-none"/>
        </w:rPr>
        <w:t>Dopravce je povinen zajistit pracovníkům KORDIS a Objednatele (v rozsahu maximálně 50 osob na různých pracovních stanicích při maximálně 10 otevřených instancích) stej</w:t>
      </w:r>
      <w:r w:rsidR="00646D11">
        <w:rPr>
          <w:lang w:eastAsia="x-none"/>
        </w:rPr>
        <w:t xml:space="preserve">né možnosti monitorovat provoz, </w:t>
      </w:r>
      <w:r>
        <w:rPr>
          <w:lang w:eastAsia="x-none"/>
        </w:rPr>
        <w:t>vč. možnosti zobrazovat provozn</w:t>
      </w:r>
      <w:r w:rsidR="00646D11">
        <w:rPr>
          <w:lang w:eastAsia="x-none"/>
        </w:rPr>
        <w:t>í situace alespoň 30 dní zpětně,</w:t>
      </w:r>
      <w:r>
        <w:rPr>
          <w:lang w:eastAsia="x-none"/>
        </w:rPr>
        <w:t xml:space="preserve"> jako pracovníkům DID.</w:t>
      </w:r>
    </w:p>
    <w:p w14:paraId="31EC64CA" w14:textId="414D4DE9" w:rsidR="00930D1E" w:rsidRDefault="00930D1E" w:rsidP="00930D1E">
      <w:pPr>
        <w:rPr>
          <w:lang w:eastAsia="x-none"/>
        </w:rPr>
      </w:pPr>
      <w:r>
        <w:rPr>
          <w:lang w:eastAsia="x-none"/>
        </w:rPr>
        <w:t xml:space="preserve">Dopravce je povinen poskytnout součinnost </w:t>
      </w:r>
      <w:r>
        <w:t>KORDIS</w:t>
      </w:r>
      <w:r>
        <w:rPr>
          <w:lang w:eastAsia="x-none"/>
        </w:rPr>
        <w:t xml:space="preserve"> při řešení eventuálních problémů s včasností Vlaků a spolupracovat při návrhu a realizaci eventuálních opatření k operativnímu řízení železničního provozu. </w:t>
      </w:r>
    </w:p>
    <w:p w14:paraId="4DB2BAEF" w14:textId="644C878A" w:rsidR="00646D11" w:rsidRDefault="00646D11" w:rsidP="00930D1E">
      <w:pPr>
        <w:rPr>
          <w:lang w:eastAsia="x-none"/>
        </w:rPr>
      </w:pPr>
      <w:r>
        <w:rPr>
          <w:lang w:eastAsia="x-none"/>
        </w:rPr>
        <w:t xml:space="preserve">Dopravce je povinen poskytnout součinnost </w:t>
      </w:r>
      <w:r>
        <w:t>KORDIS</w:t>
      </w:r>
      <w:r>
        <w:rPr>
          <w:lang w:eastAsia="x-none"/>
        </w:rPr>
        <w:t xml:space="preserve"> při řešení eventuálních problémů souvisejících s nedostatečným počtem provozuschopných EMU 140 a EMU 310. </w:t>
      </w:r>
    </w:p>
    <w:p w14:paraId="2EBE6B26" w14:textId="578ABFB9" w:rsidR="00930D1E" w:rsidRDefault="00930D1E" w:rsidP="00930D1E">
      <w:pPr>
        <w:rPr>
          <w:rFonts w:ascii="Georgia" w:hAnsi="Georgia"/>
          <w:sz w:val="20"/>
        </w:rPr>
      </w:pPr>
      <w:r>
        <w:rPr>
          <w:lang w:eastAsia="x-none"/>
        </w:rPr>
        <w:t>V případě požadavku KORDIS je Dopravce povinen svolat jednání s Provozovatelem dráhy a případně i dalšími subjekty s účastí KORDIS.</w:t>
      </w:r>
      <w:bookmarkEnd w:id="334"/>
      <w:r w:rsidRPr="00ED292D">
        <w:br w:type="page"/>
      </w:r>
      <w:bookmarkStart w:id="336" w:name="_Toc177901473"/>
    </w:p>
    <w:p w14:paraId="5A216CF7" w14:textId="77777777" w:rsidR="00930D1E" w:rsidRDefault="00930D1E" w:rsidP="00930D1E">
      <w:pPr>
        <w:pStyle w:val="Nadpis1"/>
      </w:pPr>
      <w:bookmarkStart w:id="337" w:name="_Toc177901482"/>
      <w:bookmarkStart w:id="338" w:name="_Toc334454634"/>
      <w:bookmarkStart w:id="339" w:name="_Toc334458447"/>
      <w:bookmarkStart w:id="340" w:name="_Toc334458649"/>
      <w:bookmarkStart w:id="341" w:name="_Toc155348338"/>
      <w:bookmarkEnd w:id="336"/>
      <w:r>
        <w:lastRenderedPageBreak/>
        <w:t>standard dopravních výkonů</w:t>
      </w:r>
      <w:bookmarkEnd w:id="341"/>
    </w:p>
    <w:p w14:paraId="4F5E299B" w14:textId="77777777" w:rsidR="00930D1E" w:rsidRDefault="00930D1E" w:rsidP="006D2C6E">
      <w:pPr>
        <w:pStyle w:val="Nadpis2"/>
      </w:pPr>
      <w:bookmarkStart w:id="342" w:name="_Toc155348339"/>
      <w:r>
        <w:t>Jízdní řád vydávaný Provozovatelem dráhy</w:t>
      </w:r>
      <w:bookmarkEnd w:id="342"/>
    </w:p>
    <w:p w14:paraId="6A6EEC08" w14:textId="203AB3D4" w:rsidR="00930D1E" w:rsidRDefault="00930D1E" w:rsidP="00930D1E">
      <w:pPr>
        <w:rPr>
          <w:lang w:eastAsia="x-none"/>
        </w:rPr>
      </w:pPr>
      <w:r>
        <w:rPr>
          <w:lang w:eastAsia="x-none"/>
        </w:rPr>
        <w:t>Dopravce je povinen zabezpečit realizaci požadavků Objednatele nebo KORDIS souvisejících s Jízdním řádem vydávaným Provozovatelem dráhy a navazujícími informačními systémy. Kromě požadavků týkajících se tras Vlaků jako takových je Dopravce povinen realizovat i požadavky týkající se označení Vlaků linkou, značek v jízdním řádu, platnosti tarifů IDS, eventuálních názvů vlaků, případných doplňujících informací apod. vč. jejich změn v průběhu platnosti Jízdního řádu</w:t>
      </w:r>
      <w:r w:rsidR="000C5ABD">
        <w:rPr>
          <w:lang w:eastAsia="x-none"/>
        </w:rPr>
        <w:t xml:space="preserve">, </w:t>
      </w:r>
      <w:r w:rsidR="000C5ABD" w:rsidRPr="000C5ABD">
        <w:rPr>
          <w:lang w:eastAsia="x-none"/>
        </w:rPr>
        <w:t>a to do míry stanovené Provozovatelem dráhy</w:t>
      </w:r>
      <w:r>
        <w:rPr>
          <w:lang w:eastAsia="x-none"/>
        </w:rPr>
        <w:t xml:space="preserve">. </w:t>
      </w:r>
    </w:p>
    <w:p w14:paraId="3C61EF1C" w14:textId="77777777" w:rsidR="00930D1E" w:rsidRDefault="00930D1E" w:rsidP="00930D1E">
      <w:pPr>
        <w:rPr>
          <w:lang w:eastAsia="x-none"/>
        </w:rPr>
      </w:pPr>
      <w:r>
        <w:rPr>
          <w:lang w:eastAsia="x-none"/>
        </w:rPr>
        <w:t xml:space="preserve">V případě požadavku KORDIS je Dopravce povinen zabezpečit úpravu dat v Celostátním informačním systému o jízdních řádech. </w:t>
      </w:r>
    </w:p>
    <w:p w14:paraId="141ED6D9" w14:textId="77777777" w:rsidR="00930D1E" w:rsidRPr="004125FD" w:rsidRDefault="00930D1E" w:rsidP="00930D1E">
      <w:r>
        <w:t xml:space="preserve">Dopravce není oprávněn bez souhlasu KORDIS nad rámec zákonných povinností poskytovat data o jízdních řádech Vlaků dle této smlouvy třetím stranám. </w:t>
      </w:r>
    </w:p>
    <w:p w14:paraId="7E24F5DB" w14:textId="77777777" w:rsidR="00930D1E" w:rsidRDefault="00930D1E" w:rsidP="006D2C6E">
      <w:pPr>
        <w:pStyle w:val="Nadpis2"/>
      </w:pPr>
      <w:bookmarkStart w:id="343" w:name="_Toc155348340"/>
      <w:r>
        <w:t>Plán řazení vlaků</w:t>
      </w:r>
      <w:bookmarkEnd w:id="343"/>
    </w:p>
    <w:p w14:paraId="6AF8C725" w14:textId="77777777" w:rsidR="00930D1E" w:rsidRPr="00EB523B" w:rsidRDefault="00930D1E" w:rsidP="00930D1E">
      <w:pPr>
        <w:rPr>
          <w:lang w:eastAsia="x-none"/>
        </w:rPr>
      </w:pPr>
      <w:r w:rsidRPr="00EB523B">
        <w:rPr>
          <w:lang w:eastAsia="x-none"/>
        </w:rPr>
        <w:t xml:space="preserve">Dopravce je povinen </w:t>
      </w:r>
      <w:r>
        <w:rPr>
          <w:lang w:eastAsia="x-none"/>
        </w:rPr>
        <w:t xml:space="preserve">předložit </w:t>
      </w:r>
      <w:r w:rsidRPr="00EB523B">
        <w:rPr>
          <w:lang w:eastAsia="x-none"/>
        </w:rPr>
        <w:t xml:space="preserve">KORDIS </w:t>
      </w:r>
      <w:r>
        <w:rPr>
          <w:lang w:eastAsia="x-none"/>
        </w:rPr>
        <w:t xml:space="preserve">návrh </w:t>
      </w:r>
      <w:r w:rsidRPr="00EB523B">
        <w:rPr>
          <w:lang w:eastAsia="x-none"/>
        </w:rPr>
        <w:t>Plán</w:t>
      </w:r>
      <w:r>
        <w:rPr>
          <w:lang w:eastAsia="x-none"/>
        </w:rPr>
        <w:t>u</w:t>
      </w:r>
      <w:r w:rsidRPr="00EB523B">
        <w:rPr>
          <w:lang w:eastAsia="x-none"/>
        </w:rPr>
        <w:t xml:space="preserve"> řazení </w:t>
      </w:r>
      <w:r>
        <w:rPr>
          <w:lang w:eastAsia="x-none"/>
        </w:rPr>
        <w:t>v</w:t>
      </w:r>
      <w:r w:rsidRPr="00EB523B">
        <w:rPr>
          <w:lang w:eastAsia="x-none"/>
        </w:rPr>
        <w:t xml:space="preserve">laků, případně </w:t>
      </w:r>
      <w:r>
        <w:rPr>
          <w:lang w:eastAsia="x-none"/>
        </w:rPr>
        <w:t xml:space="preserve">jeho změny v následujících termínech (nedohodne-li se s KORDIS jinak): </w:t>
      </w:r>
    </w:p>
    <w:p w14:paraId="64FCC88E" w14:textId="77777777" w:rsidR="00930D1E" w:rsidRPr="00025DEF" w:rsidRDefault="00930D1E" w:rsidP="00930D1E">
      <w:pPr>
        <w:numPr>
          <w:ilvl w:val="0"/>
          <w:numId w:val="8"/>
        </w:numPr>
        <w:rPr>
          <w:lang w:val="x-none" w:eastAsia="x-none"/>
        </w:rPr>
      </w:pPr>
      <w:r w:rsidRPr="00025DEF">
        <w:rPr>
          <w:lang w:eastAsia="x-none"/>
        </w:rPr>
        <w:t>do 15 dnů po vydání aktualizovaného návrhu Jízdního řádu;</w:t>
      </w:r>
    </w:p>
    <w:p w14:paraId="50A6E200" w14:textId="77777777" w:rsidR="00930D1E" w:rsidRPr="00025DEF" w:rsidRDefault="00930D1E" w:rsidP="00930D1E">
      <w:pPr>
        <w:numPr>
          <w:ilvl w:val="0"/>
          <w:numId w:val="7"/>
        </w:numPr>
        <w:rPr>
          <w:lang w:eastAsia="x-none"/>
        </w:rPr>
      </w:pPr>
      <w:r w:rsidRPr="00025DEF">
        <w:rPr>
          <w:lang w:eastAsia="x-none"/>
        </w:rPr>
        <w:t xml:space="preserve">do </w:t>
      </w:r>
      <w:r w:rsidRPr="00773336">
        <w:rPr>
          <w:lang w:eastAsia="x-none"/>
        </w:rPr>
        <w:t>30</w:t>
      </w:r>
      <w:r w:rsidRPr="00025DEF">
        <w:rPr>
          <w:lang w:eastAsia="x-none"/>
        </w:rPr>
        <w:t xml:space="preserve"> dnů před </w:t>
      </w:r>
      <w:r w:rsidRPr="00773336">
        <w:rPr>
          <w:lang w:eastAsia="x-none"/>
        </w:rPr>
        <w:t>začátkem platnosti nového Jízdního řádu</w:t>
      </w:r>
      <w:r w:rsidRPr="00773336">
        <w:rPr>
          <w:lang w:val="en-GB" w:eastAsia="x-none"/>
        </w:rPr>
        <w:t>;</w:t>
      </w:r>
    </w:p>
    <w:p w14:paraId="2D3901DA" w14:textId="77777777" w:rsidR="00930D1E" w:rsidRPr="001D6F80" w:rsidRDefault="00930D1E" w:rsidP="00930D1E">
      <w:pPr>
        <w:numPr>
          <w:ilvl w:val="0"/>
          <w:numId w:val="8"/>
        </w:numPr>
        <w:rPr>
          <w:lang w:val="x-none" w:eastAsia="x-none"/>
        </w:rPr>
      </w:pPr>
      <w:bookmarkStart w:id="344" w:name="_Hlk140040363"/>
      <w:r w:rsidRPr="001D6F80">
        <w:rPr>
          <w:lang w:eastAsia="x-none"/>
        </w:rPr>
        <w:t xml:space="preserve">do 15 dnů před jakoukoliv </w:t>
      </w:r>
      <w:r w:rsidRPr="001D6F80">
        <w:rPr>
          <w:lang w:val="x-none" w:eastAsia="x-none"/>
        </w:rPr>
        <w:t xml:space="preserve">změnou </w:t>
      </w:r>
      <w:r w:rsidRPr="001D6F80">
        <w:rPr>
          <w:lang w:eastAsia="x-none"/>
        </w:rPr>
        <w:t xml:space="preserve">Jízdního řádu </w:t>
      </w:r>
      <w:r w:rsidRPr="001D6F80">
        <w:rPr>
          <w:lang w:val="x-none" w:eastAsia="x-none"/>
        </w:rPr>
        <w:t xml:space="preserve">nebo před změnou </w:t>
      </w:r>
      <w:r w:rsidRPr="001D6F80">
        <w:rPr>
          <w:lang w:eastAsia="x-none"/>
        </w:rPr>
        <w:t>Plánu řazení vlaků</w:t>
      </w:r>
      <w:r w:rsidRPr="001D6F80">
        <w:rPr>
          <w:lang w:val="x-none" w:eastAsia="x-none"/>
        </w:rPr>
        <w:t>.</w:t>
      </w:r>
    </w:p>
    <w:bookmarkEnd w:id="344"/>
    <w:p w14:paraId="7F08D897" w14:textId="77777777" w:rsidR="00930D1E" w:rsidRPr="001D6F80" w:rsidRDefault="00930D1E" w:rsidP="00930D1E">
      <w:pPr>
        <w:rPr>
          <w:lang w:val="x-none" w:eastAsia="x-none"/>
        </w:rPr>
      </w:pPr>
      <w:r w:rsidRPr="001D6F80">
        <w:rPr>
          <w:lang w:val="x-none" w:eastAsia="x-none"/>
        </w:rPr>
        <w:t>Dopravce je povinen předložit KORDIS</w:t>
      </w:r>
      <w:r w:rsidRPr="001D6F80">
        <w:rPr>
          <w:lang w:eastAsia="x-none"/>
        </w:rPr>
        <w:t xml:space="preserve"> Plán řazení vlaků odsouhlasený KORDIS</w:t>
      </w:r>
      <w:r w:rsidRPr="001D6F80">
        <w:rPr>
          <w:lang w:val="x-none" w:eastAsia="x-none"/>
        </w:rPr>
        <w:t>:</w:t>
      </w:r>
    </w:p>
    <w:p w14:paraId="116A153D" w14:textId="77777777" w:rsidR="00930D1E" w:rsidRPr="001D6F80" w:rsidRDefault="00930D1E" w:rsidP="00930D1E">
      <w:pPr>
        <w:numPr>
          <w:ilvl w:val="0"/>
          <w:numId w:val="7"/>
        </w:numPr>
        <w:rPr>
          <w:lang w:val="x-none" w:eastAsia="x-none"/>
        </w:rPr>
      </w:pPr>
      <w:r w:rsidRPr="001D6F80">
        <w:rPr>
          <w:lang w:val="x-none" w:eastAsia="x-none"/>
        </w:rPr>
        <w:t xml:space="preserve">nejpozději </w:t>
      </w:r>
      <w:r w:rsidRPr="001D6F80">
        <w:rPr>
          <w:lang w:eastAsia="x-none"/>
        </w:rPr>
        <w:t>15</w:t>
      </w:r>
      <w:r w:rsidRPr="001D6F80">
        <w:rPr>
          <w:lang w:val="x-none" w:eastAsia="x-none"/>
        </w:rPr>
        <w:t xml:space="preserve"> dnů před </w:t>
      </w:r>
      <w:r w:rsidRPr="001D6F80">
        <w:rPr>
          <w:lang w:eastAsia="x-none"/>
        </w:rPr>
        <w:t>začátkem platnosti nového Jízdního řádu;</w:t>
      </w:r>
      <w:r w:rsidRPr="001D6F80">
        <w:rPr>
          <w:lang w:val="x-none" w:eastAsia="x-none"/>
        </w:rPr>
        <w:t xml:space="preserve"> </w:t>
      </w:r>
    </w:p>
    <w:p w14:paraId="2DBD8CB8" w14:textId="6513BF61" w:rsidR="00930D1E" w:rsidRDefault="00930D1E" w:rsidP="00930D1E">
      <w:pPr>
        <w:numPr>
          <w:ilvl w:val="0"/>
          <w:numId w:val="8"/>
        </w:numPr>
        <w:rPr>
          <w:lang w:val="x-none" w:eastAsia="x-none"/>
        </w:rPr>
      </w:pPr>
      <w:r w:rsidRPr="001D6F80">
        <w:rPr>
          <w:lang w:val="x-none" w:eastAsia="x-none"/>
        </w:rPr>
        <w:t xml:space="preserve">nejpozději </w:t>
      </w:r>
      <w:r w:rsidRPr="001D6F80">
        <w:rPr>
          <w:lang w:eastAsia="x-none"/>
        </w:rPr>
        <w:t xml:space="preserve">5 </w:t>
      </w:r>
      <w:r w:rsidRPr="001D6F80">
        <w:rPr>
          <w:lang w:val="x-none" w:eastAsia="x-none"/>
        </w:rPr>
        <w:t xml:space="preserve">dnů před </w:t>
      </w:r>
      <w:r w:rsidRPr="001D6F80">
        <w:rPr>
          <w:lang w:eastAsia="x-none"/>
        </w:rPr>
        <w:t xml:space="preserve">jakoukoliv </w:t>
      </w:r>
      <w:r w:rsidRPr="001D6F80">
        <w:rPr>
          <w:lang w:val="x-none" w:eastAsia="x-none"/>
        </w:rPr>
        <w:t xml:space="preserve">změnou </w:t>
      </w:r>
      <w:r w:rsidRPr="001D6F80">
        <w:rPr>
          <w:lang w:eastAsia="x-none"/>
        </w:rPr>
        <w:t>J</w:t>
      </w:r>
      <w:proofErr w:type="spellStart"/>
      <w:r w:rsidRPr="001D6F80">
        <w:rPr>
          <w:lang w:val="x-none" w:eastAsia="x-none"/>
        </w:rPr>
        <w:t>ízdní</w:t>
      </w:r>
      <w:r w:rsidRPr="001D6F80">
        <w:rPr>
          <w:lang w:eastAsia="x-none"/>
        </w:rPr>
        <w:t>ho</w:t>
      </w:r>
      <w:proofErr w:type="spellEnd"/>
      <w:r w:rsidRPr="001D6F80">
        <w:rPr>
          <w:lang w:val="x-none" w:eastAsia="x-none"/>
        </w:rPr>
        <w:t xml:space="preserve"> řád</w:t>
      </w:r>
      <w:r w:rsidRPr="001D6F80">
        <w:rPr>
          <w:lang w:eastAsia="x-none"/>
        </w:rPr>
        <w:t>u</w:t>
      </w:r>
      <w:r w:rsidRPr="001D6F80">
        <w:rPr>
          <w:lang w:val="x-none" w:eastAsia="x-none"/>
        </w:rPr>
        <w:t xml:space="preserve"> nebo před změnou </w:t>
      </w:r>
      <w:r w:rsidRPr="001D6F80">
        <w:rPr>
          <w:lang w:eastAsia="x-none"/>
        </w:rPr>
        <w:t>Plánu řazení vlaků</w:t>
      </w:r>
      <w:r w:rsidRPr="001D6F80">
        <w:rPr>
          <w:lang w:val="x-none" w:eastAsia="x-none"/>
        </w:rPr>
        <w:t>.</w:t>
      </w:r>
    </w:p>
    <w:p w14:paraId="41A1DC1B" w14:textId="4D52B230" w:rsidR="000804ED" w:rsidRPr="000804ED" w:rsidRDefault="000804ED" w:rsidP="000804ED">
      <w:pPr>
        <w:rPr>
          <w:lang w:eastAsia="x-none"/>
        </w:rPr>
      </w:pPr>
      <w:r>
        <w:rPr>
          <w:lang w:eastAsia="x-none"/>
        </w:rPr>
        <w:t>Dopravce je povinen dodržovat aktuálně platný Plán řazení vlaků odsouhl</w:t>
      </w:r>
      <w:r w:rsidR="00B16B6F">
        <w:rPr>
          <w:lang w:eastAsia="x-none"/>
        </w:rPr>
        <w:t>a</w:t>
      </w:r>
      <w:r>
        <w:rPr>
          <w:lang w:eastAsia="x-none"/>
        </w:rPr>
        <w:t xml:space="preserve">sený KORDIS. </w:t>
      </w:r>
    </w:p>
    <w:p w14:paraId="5BCC343A" w14:textId="77777777" w:rsidR="00930D1E" w:rsidRDefault="00930D1E" w:rsidP="006D2C6E">
      <w:pPr>
        <w:pStyle w:val="Nadpis2"/>
      </w:pPr>
      <w:bookmarkStart w:id="345" w:name="_Toc155348341"/>
      <w:r>
        <w:t>Oběhy souprav</w:t>
      </w:r>
      <w:bookmarkEnd w:id="345"/>
    </w:p>
    <w:p w14:paraId="43FC768D" w14:textId="6DB07BD5" w:rsidR="00930D1E" w:rsidRDefault="00930D1E" w:rsidP="00930D1E">
      <w:pPr>
        <w:rPr>
          <w:lang w:eastAsia="x-none"/>
        </w:rPr>
      </w:pPr>
      <w:r>
        <w:rPr>
          <w:lang w:eastAsia="x-none"/>
        </w:rPr>
        <w:t xml:space="preserve">Oběhy souprav zpracovává Dopravce na základě požadavků plynoucích z Objednávky jízdního řádu, požadavků Poskytovatele FS, možností infrastruktury a dalších </w:t>
      </w:r>
      <w:r w:rsidR="00880953">
        <w:rPr>
          <w:lang w:eastAsia="x-none"/>
        </w:rPr>
        <w:t>požadavků KORDIS na dopravní řešení.</w:t>
      </w:r>
    </w:p>
    <w:p w14:paraId="51CED7AA" w14:textId="77777777" w:rsidR="00930D1E" w:rsidRPr="00773336" w:rsidRDefault="00930D1E" w:rsidP="00930D1E">
      <w:pPr>
        <w:rPr>
          <w:lang w:eastAsia="x-none"/>
        </w:rPr>
      </w:pPr>
      <w:r w:rsidRPr="00773336">
        <w:rPr>
          <w:lang w:eastAsia="x-none"/>
        </w:rPr>
        <w:t>Dopravce je povinen předložit KORDIS</w:t>
      </w:r>
      <w:r>
        <w:rPr>
          <w:lang w:eastAsia="x-none"/>
        </w:rPr>
        <w:t xml:space="preserve"> a Poskytovateli FS</w:t>
      </w:r>
      <w:r w:rsidRPr="00773336">
        <w:rPr>
          <w:lang w:eastAsia="x-none"/>
        </w:rPr>
        <w:t xml:space="preserve"> návrh Oběhů souprav, příp. jejich změny, v následujících termínech (nedohodne-li se s KORDIS jinak): </w:t>
      </w:r>
    </w:p>
    <w:p w14:paraId="073462D6" w14:textId="77777777" w:rsidR="00930D1E" w:rsidRPr="00773336" w:rsidRDefault="00930D1E" w:rsidP="00930D1E">
      <w:pPr>
        <w:numPr>
          <w:ilvl w:val="0"/>
          <w:numId w:val="8"/>
        </w:numPr>
        <w:rPr>
          <w:lang w:eastAsia="x-none"/>
        </w:rPr>
      </w:pPr>
      <w:r w:rsidRPr="00773336">
        <w:rPr>
          <w:lang w:eastAsia="x-none"/>
        </w:rPr>
        <w:t xml:space="preserve">pro nadcházející </w:t>
      </w:r>
      <w:r w:rsidRPr="00CA6671">
        <w:rPr>
          <w:lang w:eastAsia="x-none"/>
        </w:rPr>
        <w:t>J</w:t>
      </w:r>
      <w:r w:rsidRPr="00773336">
        <w:rPr>
          <w:lang w:eastAsia="x-none"/>
        </w:rPr>
        <w:t xml:space="preserve">ízdní řád do 31. 7. každého roku; </w:t>
      </w:r>
    </w:p>
    <w:p w14:paraId="7FC0698E" w14:textId="77777777" w:rsidR="00930D1E" w:rsidRPr="00773336" w:rsidRDefault="00930D1E" w:rsidP="00930D1E">
      <w:pPr>
        <w:numPr>
          <w:ilvl w:val="0"/>
          <w:numId w:val="8"/>
        </w:numPr>
        <w:rPr>
          <w:lang w:val="x-none" w:eastAsia="x-none"/>
        </w:rPr>
      </w:pPr>
      <w:r w:rsidRPr="00773336">
        <w:rPr>
          <w:lang w:eastAsia="x-none"/>
        </w:rPr>
        <w:t xml:space="preserve">do </w:t>
      </w:r>
      <w:r>
        <w:rPr>
          <w:lang w:eastAsia="x-none"/>
        </w:rPr>
        <w:t>60</w:t>
      </w:r>
      <w:r w:rsidRPr="00773336">
        <w:rPr>
          <w:lang w:eastAsia="x-none"/>
        </w:rPr>
        <w:t xml:space="preserve"> dnů začátkem platnosti nového Jízdního řádu;</w:t>
      </w:r>
    </w:p>
    <w:p w14:paraId="139E672C" w14:textId="77777777" w:rsidR="00930D1E" w:rsidRPr="00886504" w:rsidRDefault="00930D1E" w:rsidP="00930D1E">
      <w:pPr>
        <w:numPr>
          <w:ilvl w:val="0"/>
          <w:numId w:val="8"/>
        </w:numPr>
        <w:rPr>
          <w:lang w:val="x-none" w:eastAsia="x-none"/>
        </w:rPr>
      </w:pPr>
      <w:r w:rsidRPr="00886504">
        <w:rPr>
          <w:lang w:eastAsia="x-none"/>
        </w:rPr>
        <w:t xml:space="preserve">do 15 dnů před jakoukoliv </w:t>
      </w:r>
      <w:r w:rsidRPr="00886504">
        <w:rPr>
          <w:lang w:val="x-none" w:eastAsia="x-none"/>
        </w:rPr>
        <w:t xml:space="preserve">změnou </w:t>
      </w:r>
      <w:r w:rsidRPr="00886504">
        <w:rPr>
          <w:lang w:eastAsia="x-none"/>
        </w:rPr>
        <w:t xml:space="preserve">Jízdního řádu </w:t>
      </w:r>
      <w:r w:rsidRPr="00886504">
        <w:rPr>
          <w:lang w:val="x-none" w:eastAsia="x-none"/>
        </w:rPr>
        <w:t xml:space="preserve">nebo před změnou </w:t>
      </w:r>
      <w:r>
        <w:rPr>
          <w:lang w:eastAsia="x-none"/>
        </w:rPr>
        <w:t>Oběhů souprav</w:t>
      </w:r>
      <w:r w:rsidRPr="00886504">
        <w:rPr>
          <w:lang w:val="x-none" w:eastAsia="x-none"/>
        </w:rPr>
        <w:t>.</w:t>
      </w:r>
    </w:p>
    <w:p w14:paraId="3EE8BCC1" w14:textId="77777777" w:rsidR="00930D1E" w:rsidRPr="00773336" w:rsidRDefault="00930D1E" w:rsidP="00930D1E">
      <w:pPr>
        <w:rPr>
          <w:lang w:val="x-none" w:eastAsia="x-none"/>
        </w:rPr>
      </w:pPr>
      <w:r w:rsidRPr="00773336">
        <w:rPr>
          <w:lang w:val="x-none" w:eastAsia="x-none"/>
        </w:rPr>
        <w:t>Dopravce je povinen předložit KORDIS</w:t>
      </w:r>
      <w:r w:rsidRPr="00773336">
        <w:rPr>
          <w:lang w:eastAsia="x-none"/>
        </w:rPr>
        <w:t xml:space="preserve"> Oběhy souprav odsouhlasené KORDIS a </w:t>
      </w:r>
      <w:r>
        <w:rPr>
          <w:lang w:eastAsia="x-none"/>
        </w:rPr>
        <w:t>P</w:t>
      </w:r>
      <w:r w:rsidRPr="00773336">
        <w:rPr>
          <w:lang w:eastAsia="x-none"/>
        </w:rPr>
        <w:t>oskytovatelem FS</w:t>
      </w:r>
      <w:r w:rsidRPr="00773336">
        <w:rPr>
          <w:lang w:val="x-none" w:eastAsia="x-none"/>
        </w:rPr>
        <w:t>:</w:t>
      </w:r>
    </w:p>
    <w:p w14:paraId="019E13AE" w14:textId="77777777" w:rsidR="00930D1E" w:rsidRPr="00773336" w:rsidRDefault="00930D1E" w:rsidP="00930D1E">
      <w:pPr>
        <w:numPr>
          <w:ilvl w:val="0"/>
          <w:numId w:val="7"/>
        </w:numPr>
        <w:rPr>
          <w:lang w:val="x-none" w:eastAsia="x-none"/>
        </w:rPr>
      </w:pPr>
      <w:r w:rsidRPr="00773336">
        <w:rPr>
          <w:lang w:val="x-none" w:eastAsia="x-none"/>
        </w:rPr>
        <w:t xml:space="preserve">nejpozději </w:t>
      </w:r>
      <w:r>
        <w:rPr>
          <w:lang w:eastAsia="x-none"/>
        </w:rPr>
        <w:t>15</w:t>
      </w:r>
      <w:r w:rsidRPr="00773336">
        <w:rPr>
          <w:lang w:val="x-none" w:eastAsia="x-none"/>
        </w:rPr>
        <w:t xml:space="preserve"> dnů </w:t>
      </w:r>
      <w:r w:rsidRPr="00773336">
        <w:rPr>
          <w:lang w:eastAsia="x-none"/>
        </w:rPr>
        <w:t>před začátkem platnosti nového Jízdního řádu;</w:t>
      </w:r>
      <w:r w:rsidRPr="00773336">
        <w:rPr>
          <w:lang w:val="x-none" w:eastAsia="x-none"/>
        </w:rPr>
        <w:t xml:space="preserve"> </w:t>
      </w:r>
    </w:p>
    <w:p w14:paraId="2865AC57" w14:textId="2E19C408" w:rsidR="00930D1E" w:rsidRPr="000804ED" w:rsidRDefault="00930D1E" w:rsidP="00930D1E">
      <w:pPr>
        <w:numPr>
          <w:ilvl w:val="0"/>
          <w:numId w:val="8"/>
        </w:numPr>
        <w:rPr>
          <w:lang w:val="x-none" w:eastAsia="x-none"/>
        </w:rPr>
      </w:pPr>
      <w:r w:rsidRPr="00773336">
        <w:rPr>
          <w:lang w:val="x-none" w:eastAsia="x-none"/>
        </w:rPr>
        <w:t xml:space="preserve">nejpozději </w:t>
      </w:r>
      <w:r>
        <w:rPr>
          <w:lang w:eastAsia="x-none"/>
        </w:rPr>
        <w:t>5</w:t>
      </w:r>
      <w:r w:rsidRPr="00773336">
        <w:rPr>
          <w:lang w:eastAsia="x-none"/>
        </w:rPr>
        <w:t xml:space="preserve"> </w:t>
      </w:r>
      <w:r w:rsidRPr="00773336">
        <w:rPr>
          <w:lang w:val="x-none" w:eastAsia="x-none"/>
        </w:rPr>
        <w:t xml:space="preserve">dnů před </w:t>
      </w:r>
      <w:r w:rsidRPr="00773336">
        <w:rPr>
          <w:lang w:eastAsia="x-none"/>
        </w:rPr>
        <w:t xml:space="preserve">jakoukoli </w:t>
      </w:r>
      <w:r w:rsidRPr="00773336">
        <w:rPr>
          <w:lang w:val="x-none" w:eastAsia="x-none"/>
        </w:rPr>
        <w:t xml:space="preserve">změnou </w:t>
      </w:r>
      <w:r w:rsidRPr="00773336">
        <w:rPr>
          <w:lang w:eastAsia="x-none"/>
        </w:rPr>
        <w:t>Jízdního řádu</w:t>
      </w:r>
      <w:r w:rsidRPr="00773336">
        <w:rPr>
          <w:lang w:val="x-none" w:eastAsia="x-none"/>
        </w:rPr>
        <w:t xml:space="preserve"> nebo před změnou </w:t>
      </w:r>
      <w:r w:rsidRPr="00773336">
        <w:rPr>
          <w:lang w:eastAsia="x-none"/>
        </w:rPr>
        <w:t>Oběhů souprav.</w:t>
      </w:r>
    </w:p>
    <w:p w14:paraId="2D823415" w14:textId="3ADDA042" w:rsidR="000804ED" w:rsidRPr="000804ED" w:rsidRDefault="000804ED" w:rsidP="000804ED">
      <w:pPr>
        <w:rPr>
          <w:lang w:eastAsia="x-none"/>
        </w:rPr>
      </w:pPr>
      <w:r>
        <w:rPr>
          <w:lang w:eastAsia="x-none"/>
        </w:rPr>
        <w:t>Dopravce je povinen dodržovat aktuálně platné Oběhy s</w:t>
      </w:r>
      <w:r w:rsidR="00EB6A06">
        <w:rPr>
          <w:lang w:eastAsia="x-none"/>
        </w:rPr>
        <w:t>o</w:t>
      </w:r>
      <w:r>
        <w:rPr>
          <w:lang w:eastAsia="x-none"/>
        </w:rPr>
        <w:t>uprav odsouhlasené KORDIS.</w:t>
      </w:r>
    </w:p>
    <w:p w14:paraId="307B53F4" w14:textId="77777777" w:rsidR="00930D1E" w:rsidRDefault="00930D1E" w:rsidP="006D2C6E">
      <w:pPr>
        <w:pStyle w:val="Nadpis2"/>
      </w:pPr>
      <w:bookmarkStart w:id="346" w:name="_Toc155348342"/>
      <w:r>
        <w:lastRenderedPageBreak/>
        <w:t>Oběhy vlakového doprovodu</w:t>
      </w:r>
      <w:bookmarkEnd w:id="346"/>
    </w:p>
    <w:p w14:paraId="06508425" w14:textId="26322CF5" w:rsidR="00930D1E" w:rsidRDefault="001006CB" w:rsidP="00930D1E">
      <w:pPr>
        <w:rPr>
          <w:lang w:eastAsia="x-none"/>
        </w:rPr>
      </w:pPr>
      <w:r>
        <w:rPr>
          <w:lang w:eastAsia="x-none"/>
        </w:rPr>
        <w:t xml:space="preserve">V případě, že Objednatel požaduje Vlakový doprovod zpracuje Dopravce </w:t>
      </w:r>
      <w:r w:rsidR="00817C7C">
        <w:rPr>
          <w:lang w:eastAsia="x-none"/>
        </w:rPr>
        <w:t xml:space="preserve">dle požadavků předložených Objednatelem či KORDIS Oběhy vlakového doprovodu. </w:t>
      </w:r>
    </w:p>
    <w:p w14:paraId="1898FE51" w14:textId="5411D7CC" w:rsidR="00817C7C" w:rsidRPr="00773336" w:rsidRDefault="00817C7C" w:rsidP="00817C7C">
      <w:pPr>
        <w:rPr>
          <w:lang w:eastAsia="x-none"/>
        </w:rPr>
      </w:pPr>
      <w:r w:rsidRPr="00773336">
        <w:rPr>
          <w:lang w:eastAsia="x-none"/>
        </w:rPr>
        <w:t>Dopravce je povinen předložit KORDIS</w:t>
      </w:r>
      <w:r>
        <w:rPr>
          <w:lang w:eastAsia="x-none"/>
        </w:rPr>
        <w:t xml:space="preserve"> </w:t>
      </w:r>
      <w:r w:rsidRPr="00773336">
        <w:rPr>
          <w:lang w:eastAsia="x-none"/>
        </w:rPr>
        <w:t xml:space="preserve">návrh Oběhů </w:t>
      </w:r>
      <w:r>
        <w:rPr>
          <w:lang w:eastAsia="x-none"/>
        </w:rPr>
        <w:t>vlakového doprovodu</w:t>
      </w:r>
      <w:r w:rsidRPr="00773336">
        <w:rPr>
          <w:lang w:eastAsia="x-none"/>
        </w:rPr>
        <w:t xml:space="preserve">, příp. jejich změny, v následujících termínech (nedohodne-li se s KORDIS jinak): </w:t>
      </w:r>
    </w:p>
    <w:p w14:paraId="6853DEF3" w14:textId="3EE7220E" w:rsidR="00817C7C" w:rsidRPr="00773336" w:rsidRDefault="00817C7C" w:rsidP="00817C7C">
      <w:pPr>
        <w:numPr>
          <w:ilvl w:val="0"/>
          <w:numId w:val="8"/>
        </w:numPr>
        <w:rPr>
          <w:lang w:val="x-none" w:eastAsia="x-none"/>
        </w:rPr>
      </w:pPr>
      <w:r w:rsidRPr="00773336">
        <w:rPr>
          <w:lang w:eastAsia="x-none"/>
        </w:rPr>
        <w:t xml:space="preserve">do </w:t>
      </w:r>
      <w:r>
        <w:rPr>
          <w:lang w:eastAsia="x-none"/>
        </w:rPr>
        <w:t xml:space="preserve">60 </w:t>
      </w:r>
      <w:r w:rsidRPr="00773336">
        <w:rPr>
          <w:lang w:eastAsia="x-none"/>
        </w:rPr>
        <w:t>dnů začátkem platnosti nového Jízdního řádu;</w:t>
      </w:r>
    </w:p>
    <w:p w14:paraId="749D0816" w14:textId="5BD079E5" w:rsidR="00817C7C" w:rsidRPr="00886504" w:rsidRDefault="00817C7C" w:rsidP="00817C7C">
      <w:pPr>
        <w:numPr>
          <w:ilvl w:val="0"/>
          <w:numId w:val="8"/>
        </w:numPr>
        <w:rPr>
          <w:lang w:val="x-none" w:eastAsia="x-none"/>
        </w:rPr>
      </w:pPr>
      <w:r w:rsidRPr="00886504">
        <w:rPr>
          <w:lang w:eastAsia="x-none"/>
        </w:rPr>
        <w:t xml:space="preserve">do 15 dnů před jakoukoliv </w:t>
      </w:r>
      <w:r w:rsidRPr="00886504">
        <w:rPr>
          <w:lang w:val="x-none" w:eastAsia="x-none"/>
        </w:rPr>
        <w:t xml:space="preserve">změnou </w:t>
      </w:r>
      <w:r w:rsidRPr="00886504">
        <w:rPr>
          <w:lang w:eastAsia="x-none"/>
        </w:rPr>
        <w:t xml:space="preserve">Jízdního řádu </w:t>
      </w:r>
      <w:r w:rsidRPr="00886504">
        <w:rPr>
          <w:lang w:val="x-none" w:eastAsia="x-none"/>
        </w:rPr>
        <w:t xml:space="preserve">nebo před změnou </w:t>
      </w:r>
      <w:r>
        <w:rPr>
          <w:lang w:eastAsia="x-none"/>
        </w:rPr>
        <w:t>Oběhů vlakového doprovodu</w:t>
      </w:r>
      <w:r w:rsidRPr="00886504">
        <w:rPr>
          <w:lang w:val="x-none" w:eastAsia="x-none"/>
        </w:rPr>
        <w:t>.</w:t>
      </w:r>
    </w:p>
    <w:p w14:paraId="474C1ED7" w14:textId="2D78788F" w:rsidR="00817C7C" w:rsidRPr="00773336" w:rsidRDefault="00817C7C" w:rsidP="00817C7C">
      <w:pPr>
        <w:rPr>
          <w:lang w:val="x-none" w:eastAsia="x-none"/>
        </w:rPr>
      </w:pPr>
      <w:r w:rsidRPr="00773336">
        <w:rPr>
          <w:lang w:val="x-none" w:eastAsia="x-none"/>
        </w:rPr>
        <w:t>Dopravce je povinen předložit KORDIS</w:t>
      </w:r>
      <w:r w:rsidRPr="00773336">
        <w:rPr>
          <w:lang w:eastAsia="x-none"/>
        </w:rPr>
        <w:t xml:space="preserve"> Oběhy </w:t>
      </w:r>
      <w:r>
        <w:rPr>
          <w:lang w:eastAsia="x-none"/>
        </w:rPr>
        <w:t>vlakového doprovodu</w:t>
      </w:r>
      <w:r w:rsidRPr="00773336">
        <w:rPr>
          <w:lang w:eastAsia="x-none"/>
        </w:rPr>
        <w:t xml:space="preserve"> odsouhlasené KORDIS</w:t>
      </w:r>
      <w:r w:rsidRPr="00773336">
        <w:rPr>
          <w:lang w:val="x-none" w:eastAsia="x-none"/>
        </w:rPr>
        <w:t>:</w:t>
      </w:r>
    </w:p>
    <w:p w14:paraId="4E47F8D8" w14:textId="77777777" w:rsidR="00817C7C" w:rsidRPr="00773336" w:rsidRDefault="00817C7C" w:rsidP="00817C7C">
      <w:pPr>
        <w:numPr>
          <w:ilvl w:val="0"/>
          <w:numId w:val="7"/>
        </w:numPr>
        <w:rPr>
          <w:lang w:val="x-none" w:eastAsia="x-none"/>
        </w:rPr>
      </w:pPr>
      <w:r w:rsidRPr="00773336">
        <w:rPr>
          <w:lang w:val="x-none" w:eastAsia="x-none"/>
        </w:rPr>
        <w:t xml:space="preserve">nejpozději </w:t>
      </w:r>
      <w:r>
        <w:rPr>
          <w:lang w:eastAsia="x-none"/>
        </w:rPr>
        <w:t>15</w:t>
      </w:r>
      <w:r w:rsidRPr="00773336">
        <w:rPr>
          <w:lang w:val="x-none" w:eastAsia="x-none"/>
        </w:rPr>
        <w:t xml:space="preserve"> dnů </w:t>
      </w:r>
      <w:r w:rsidRPr="00773336">
        <w:rPr>
          <w:lang w:eastAsia="x-none"/>
        </w:rPr>
        <w:t>před začátkem platnosti nového Jízdního řádu;</w:t>
      </w:r>
      <w:r w:rsidRPr="00773336">
        <w:rPr>
          <w:lang w:val="x-none" w:eastAsia="x-none"/>
        </w:rPr>
        <w:t xml:space="preserve"> </w:t>
      </w:r>
    </w:p>
    <w:p w14:paraId="3A224F09" w14:textId="62A4D41A" w:rsidR="00817C7C" w:rsidRPr="000804ED" w:rsidRDefault="00817C7C" w:rsidP="00817C7C">
      <w:pPr>
        <w:numPr>
          <w:ilvl w:val="0"/>
          <w:numId w:val="8"/>
        </w:numPr>
        <w:rPr>
          <w:lang w:val="x-none" w:eastAsia="x-none"/>
        </w:rPr>
      </w:pPr>
      <w:r w:rsidRPr="00773336">
        <w:rPr>
          <w:lang w:val="x-none" w:eastAsia="x-none"/>
        </w:rPr>
        <w:t xml:space="preserve">nejpozději </w:t>
      </w:r>
      <w:r>
        <w:rPr>
          <w:lang w:eastAsia="x-none"/>
        </w:rPr>
        <w:t>5</w:t>
      </w:r>
      <w:r w:rsidRPr="00773336">
        <w:rPr>
          <w:lang w:eastAsia="x-none"/>
        </w:rPr>
        <w:t xml:space="preserve"> </w:t>
      </w:r>
      <w:r w:rsidRPr="00773336">
        <w:rPr>
          <w:lang w:val="x-none" w:eastAsia="x-none"/>
        </w:rPr>
        <w:t xml:space="preserve">dnů před </w:t>
      </w:r>
      <w:r w:rsidRPr="00773336">
        <w:rPr>
          <w:lang w:eastAsia="x-none"/>
        </w:rPr>
        <w:t xml:space="preserve">jakoukoli </w:t>
      </w:r>
      <w:r w:rsidRPr="00773336">
        <w:rPr>
          <w:lang w:val="x-none" w:eastAsia="x-none"/>
        </w:rPr>
        <w:t xml:space="preserve">změnou </w:t>
      </w:r>
      <w:r w:rsidRPr="00773336">
        <w:rPr>
          <w:lang w:eastAsia="x-none"/>
        </w:rPr>
        <w:t>Jízdního řádu</w:t>
      </w:r>
      <w:r w:rsidRPr="00773336">
        <w:rPr>
          <w:lang w:val="x-none" w:eastAsia="x-none"/>
        </w:rPr>
        <w:t xml:space="preserve"> nebo před změnou </w:t>
      </w:r>
      <w:r w:rsidRPr="00773336">
        <w:rPr>
          <w:lang w:eastAsia="x-none"/>
        </w:rPr>
        <w:t xml:space="preserve">Oběhů </w:t>
      </w:r>
      <w:r w:rsidR="00CC18F6">
        <w:rPr>
          <w:lang w:eastAsia="x-none"/>
        </w:rPr>
        <w:t>vlakového doprovodu</w:t>
      </w:r>
      <w:r w:rsidRPr="00773336">
        <w:rPr>
          <w:lang w:eastAsia="x-none"/>
        </w:rPr>
        <w:t>.</w:t>
      </w:r>
    </w:p>
    <w:p w14:paraId="0B4DF4EA" w14:textId="44943A58" w:rsidR="00930D1E" w:rsidRDefault="00930D1E" w:rsidP="00930D1E">
      <w:pPr>
        <w:rPr>
          <w:lang w:eastAsia="x-none"/>
        </w:rPr>
      </w:pPr>
      <w:r w:rsidRPr="00983759">
        <w:rPr>
          <w:lang w:eastAsia="x-none"/>
        </w:rPr>
        <w:t xml:space="preserve">Dopravce je dále povinen zajistit KORDIS on-line dostupný elektronický informační zdroj, ve kterém budou v každém okamžiku dostupné plánované </w:t>
      </w:r>
      <w:r w:rsidR="00CC18F6">
        <w:rPr>
          <w:lang w:eastAsia="x-none"/>
        </w:rPr>
        <w:t>oběhy</w:t>
      </w:r>
      <w:r w:rsidRPr="00983759">
        <w:rPr>
          <w:lang w:eastAsia="x-none"/>
        </w:rPr>
        <w:t xml:space="preserve"> Vlakového doprovodu a rozpis </w:t>
      </w:r>
      <w:r w:rsidR="00CC18F6">
        <w:rPr>
          <w:lang w:eastAsia="x-none"/>
        </w:rPr>
        <w:t xml:space="preserve">činností v jednotlivých směnách v aktuální provozní den. </w:t>
      </w:r>
    </w:p>
    <w:p w14:paraId="758FCF7B" w14:textId="4627726C" w:rsidR="00CC18F6" w:rsidRPr="000804ED" w:rsidRDefault="00CC18F6" w:rsidP="00CC18F6">
      <w:pPr>
        <w:rPr>
          <w:lang w:eastAsia="x-none"/>
        </w:rPr>
      </w:pPr>
      <w:r>
        <w:rPr>
          <w:lang w:eastAsia="x-none"/>
        </w:rPr>
        <w:t>Dopravce je povinen dodržovat aktuálně platné Oběhy vlakového doprovodu odsouhlasené KORDIS.</w:t>
      </w:r>
    </w:p>
    <w:p w14:paraId="7829F499" w14:textId="0DDC0A53" w:rsidR="00CC18F6" w:rsidRPr="007834E0" w:rsidRDefault="00CC18F6" w:rsidP="006D2C6E">
      <w:pPr>
        <w:pStyle w:val="Nadpis2"/>
      </w:pPr>
      <w:bookmarkStart w:id="347" w:name="_Toc155348343"/>
      <w:r>
        <w:t>Změny Plánu řazení vlaků, Oběhů souprav a Oběhů vlakového doprovodu</w:t>
      </w:r>
      <w:bookmarkEnd w:id="347"/>
    </w:p>
    <w:p w14:paraId="7C99880A" w14:textId="4D4C07C5" w:rsidR="00CC18F6" w:rsidRDefault="00CC18F6" w:rsidP="00CC18F6">
      <w:pPr>
        <w:rPr>
          <w:lang w:val="x-none" w:eastAsia="x-none"/>
        </w:rPr>
      </w:pPr>
      <w:r w:rsidRPr="00EB523B">
        <w:rPr>
          <w:lang w:val="x-none" w:eastAsia="x-none"/>
        </w:rPr>
        <w:t xml:space="preserve">V průběhu platnosti Jízdního řádu je Dopravce povinen </w:t>
      </w:r>
      <w:r w:rsidRPr="00EB523B">
        <w:rPr>
          <w:lang w:eastAsia="x-none"/>
        </w:rPr>
        <w:t xml:space="preserve">v mezích možností vozidlového parku </w:t>
      </w:r>
      <w:r w:rsidRPr="00EB523B">
        <w:rPr>
          <w:lang w:val="x-none" w:eastAsia="x-none"/>
        </w:rPr>
        <w:t>na základě požadavku Objednatel</w:t>
      </w:r>
      <w:r w:rsidRPr="00EB523B">
        <w:rPr>
          <w:lang w:eastAsia="x-none"/>
        </w:rPr>
        <w:t>e</w:t>
      </w:r>
      <w:r w:rsidRPr="00EB523B">
        <w:rPr>
          <w:lang w:val="x-none" w:eastAsia="x-none"/>
        </w:rPr>
        <w:t xml:space="preserve"> nebo KORDIS </w:t>
      </w:r>
      <w:r>
        <w:rPr>
          <w:lang w:eastAsia="x-none"/>
        </w:rPr>
        <w:t xml:space="preserve">vzneseného nejpozději 7 dnů před požadovanou změnou </w:t>
      </w:r>
      <w:r w:rsidRPr="00EB523B">
        <w:rPr>
          <w:lang w:val="x-none" w:eastAsia="x-none"/>
        </w:rPr>
        <w:t xml:space="preserve">krátkodobě upravit </w:t>
      </w:r>
      <w:r w:rsidRPr="00EB523B">
        <w:rPr>
          <w:lang w:eastAsia="x-none"/>
        </w:rPr>
        <w:t xml:space="preserve">řazení </w:t>
      </w:r>
      <w:r>
        <w:rPr>
          <w:lang w:eastAsia="x-none"/>
        </w:rPr>
        <w:t xml:space="preserve">Vlaků </w:t>
      </w:r>
      <w:r w:rsidRPr="00EB523B">
        <w:rPr>
          <w:lang w:eastAsia="x-none"/>
        </w:rPr>
        <w:t xml:space="preserve">nebo </w:t>
      </w:r>
      <w:r w:rsidRPr="00EB523B">
        <w:rPr>
          <w:lang w:val="x-none" w:eastAsia="x-none"/>
        </w:rPr>
        <w:t xml:space="preserve">oběhy </w:t>
      </w:r>
      <w:r>
        <w:rPr>
          <w:lang w:eastAsia="x-none"/>
        </w:rPr>
        <w:t>Jednotek</w:t>
      </w:r>
      <w:r w:rsidRPr="00EB523B">
        <w:rPr>
          <w:lang w:val="x-none" w:eastAsia="x-none"/>
        </w:rPr>
        <w:t xml:space="preserve">. </w:t>
      </w:r>
    </w:p>
    <w:p w14:paraId="2904EE95" w14:textId="6F9AEAED" w:rsidR="00CC18F6" w:rsidRDefault="00CC18F6" w:rsidP="00CC18F6">
      <w:pPr>
        <w:rPr>
          <w:lang w:eastAsia="x-none"/>
        </w:rPr>
      </w:pPr>
      <w:r>
        <w:rPr>
          <w:lang w:eastAsia="x-none"/>
        </w:rPr>
        <w:t>V průběhu platnosti Jízdního řádu je Dopravce povinen na základě požadavku Objednatele nebo KORDIS vzneseného nejpozději 30 dnů před požadovanou změnou upravit Plán řazení vlaků a Oběhy souprav. Tyto změny jsou konzultovány s Poskytovatelem FS.</w:t>
      </w:r>
    </w:p>
    <w:p w14:paraId="2533712C" w14:textId="36B061AB" w:rsidR="00CC18F6" w:rsidRPr="000804ED" w:rsidRDefault="00CC18F6" w:rsidP="00CC18F6">
      <w:pPr>
        <w:rPr>
          <w:lang w:eastAsia="x-none"/>
        </w:rPr>
      </w:pPr>
      <w:r>
        <w:rPr>
          <w:lang w:eastAsia="x-none"/>
        </w:rPr>
        <w:t>V průběhu platnosti Jízdního řádu je Dopravce povinen v mezích možností dostu</w:t>
      </w:r>
      <w:r w:rsidR="00EB6A06">
        <w:rPr>
          <w:lang w:eastAsia="x-none"/>
        </w:rPr>
        <w:t>p</w:t>
      </w:r>
      <w:r>
        <w:rPr>
          <w:lang w:eastAsia="x-none"/>
        </w:rPr>
        <w:t>ného Vlakového personálu na základě požadavku Objednatele nebo KORDIS vzneseného nejpozději 7 dnů před požadovanou změnou krátkodobě upravit nasazení Vlakového doprovodu (vč. délky směny). P</w:t>
      </w:r>
      <w:r w:rsidR="00EF2132">
        <w:rPr>
          <w:lang w:eastAsia="x-none"/>
        </w:rPr>
        <w:t xml:space="preserve">řípadné změny v průběhu směny Vlakového doprovodu, které nemají vliv na časové vymezení směny a povinné přestávky, může KORDIS požadovat operativně. </w:t>
      </w:r>
    </w:p>
    <w:p w14:paraId="185A1397" w14:textId="77777777" w:rsidR="00CC18F6" w:rsidRDefault="00CC18F6" w:rsidP="006D2C6E">
      <w:pPr>
        <w:pStyle w:val="Nadpis2"/>
      </w:pPr>
      <w:bookmarkStart w:id="348" w:name="_Toc155348344"/>
      <w:r>
        <w:t>Přípoje mezi vlaky</w:t>
      </w:r>
      <w:bookmarkEnd w:id="348"/>
    </w:p>
    <w:p w14:paraId="52AE53AF" w14:textId="724809A4" w:rsidR="00CC18F6" w:rsidRDefault="00CC18F6" w:rsidP="00CC18F6">
      <w:pPr>
        <w:rPr>
          <w:lang w:eastAsia="x-none"/>
        </w:rPr>
      </w:pPr>
      <w:r>
        <w:rPr>
          <w:lang w:eastAsia="x-none"/>
        </w:rPr>
        <w:t xml:space="preserve">Přípoje mezi vlaky (přestupní body, návazné spoje, čekací doby Vlaků, požadavky na přestupní doby apod.) stanovuje KORDIS, který je zároveň oprávněn požadavky v průběhu platnosti </w:t>
      </w:r>
      <w:r w:rsidR="0009533A">
        <w:rPr>
          <w:lang w:eastAsia="x-none"/>
        </w:rPr>
        <w:t>J</w:t>
      </w:r>
      <w:r>
        <w:rPr>
          <w:lang w:eastAsia="x-none"/>
        </w:rPr>
        <w:t xml:space="preserve">ízdního řádu měnit. Dopravce je povinen požadavky KORDIS respektovat a zabezpečit jejich realizaci ve vztahu k Provozovateli dráhy. </w:t>
      </w:r>
    </w:p>
    <w:p w14:paraId="04CD3386" w14:textId="77777777" w:rsidR="00CC18F6" w:rsidRDefault="00CC18F6" w:rsidP="00CC18F6">
      <w:pPr>
        <w:rPr>
          <w:lang w:eastAsia="x-none"/>
        </w:rPr>
      </w:pPr>
      <w:r>
        <w:rPr>
          <w:lang w:eastAsia="x-none"/>
        </w:rPr>
        <w:t>Dopravce je povinen předložit KORDIS návrh podkladů pro Provozovatele dráhy zpracovaný dle pokynů KORDIS v následujících termínech (nedohodne-li se s KORDIS jinak):</w:t>
      </w:r>
    </w:p>
    <w:p w14:paraId="4F3E5214" w14:textId="77777777" w:rsidR="00CC18F6" w:rsidRPr="007543D9" w:rsidRDefault="00CC18F6" w:rsidP="00CC18F6">
      <w:pPr>
        <w:numPr>
          <w:ilvl w:val="0"/>
          <w:numId w:val="7"/>
        </w:numPr>
        <w:rPr>
          <w:lang w:val="x-none" w:eastAsia="x-none"/>
        </w:rPr>
      </w:pPr>
      <w:r w:rsidRPr="007543D9">
        <w:rPr>
          <w:lang w:eastAsia="x-none"/>
        </w:rPr>
        <w:t>nejpozději 15 dnů před termínem Provozovatele dráhy pro ukončení příjmu žádostí o trasu</w:t>
      </w:r>
      <w:r>
        <w:rPr>
          <w:lang w:eastAsia="x-none"/>
        </w:rPr>
        <w:t xml:space="preserve"> pro osobní dopravu do ročního J</w:t>
      </w:r>
      <w:r w:rsidRPr="007543D9">
        <w:rPr>
          <w:lang w:eastAsia="x-none"/>
        </w:rPr>
        <w:t>ízdního řádu</w:t>
      </w:r>
      <w:r w:rsidRPr="007543D9">
        <w:rPr>
          <w:lang w:val="x-none" w:eastAsia="x-none"/>
        </w:rPr>
        <w:t>;</w:t>
      </w:r>
    </w:p>
    <w:p w14:paraId="24DF9E29" w14:textId="77777777" w:rsidR="00CC18F6" w:rsidRPr="007543D9" w:rsidRDefault="00CC18F6" w:rsidP="00CC18F6">
      <w:pPr>
        <w:numPr>
          <w:ilvl w:val="0"/>
          <w:numId w:val="7"/>
        </w:numPr>
        <w:rPr>
          <w:lang w:val="x-none" w:eastAsia="x-none"/>
        </w:rPr>
      </w:pPr>
      <w:r w:rsidRPr="007543D9">
        <w:rPr>
          <w:lang w:eastAsia="x-none"/>
        </w:rPr>
        <w:t>nejpozději 30 dnů před začátkem platnosti nového Jízdního řádu nebo změny Jízdního řádu</w:t>
      </w:r>
      <w:r w:rsidRPr="007543D9">
        <w:rPr>
          <w:lang w:val="en-GB" w:eastAsia="x-none"/>
        </w:rPr>
        <w:t>;</w:t>
      </w:r>
    </w:p>
    <w:p w14:paraId="31C35D04" w14:textId="77777777" w:rsidR="00CC18F6" w:rsidRPr="007543D9" w:rsidRDefault="00CC18F6" w:rsidP="00CC18F6">
      <w:pPr>
        <w:rPr>
          <w:lang w:val="x-none" w:eastAsia="x-none"/>
        </w:rPr>
      </w:pPr>
      <w:r w:rsidRPr="007543D9">
        <w:rPr>
          <w:lang w:eastAsia="x-none"/>
        </w:rPr>
        <w:t xml:space="preserve">Dopravce je povinen předložit KORDIS podklady pro Provozovatele dráhy odsouhlasené </w:t>
      </w:r>
      <w:r w:rsidRPr="007543D9">
        <w:rPr>
          <w:lang w:eastAsia="x-none"/>
        </w:rPr>
        <w:lastRenderedPageBreak/>
        <w:t xml:space="preserve">KORDIS </w:t>
      </w:r>
      <w:r>
        <w:rPr>
          <w:lang w:eastAsia="x-none"/>
        </w:rPr>
        <w:t>a Provozovatelem dráhy do 5 dnů před začátkem platnosti Jízdního řádu, příp. výlukového jízdního řádu nebo jakékoliv změny Jízdního řádu nebo (nedohodne-li se s KORDIS jinak).</w:t>
      </w:r>
    </w:p>
    <w:p w14:paraId="2ED43F4A" w14:textId="77777777" w:rsidR="00CC18F6" w:rsidRDefault="00CC18F6" w:rsidP="00CC18F6">
      <w:pPr>
        <w:rPr>
          <w:lang w:eastAsia="x-none"/>
        </w:rPr>
      </w:pPr>
      <w:r>
        <w:rPr>
          <w:lang w:eastAsia="x-none"/>
        </w:rPr>
        <w:t>Případné jednotlivé požadavky KORDIS na změny v přípojích mezi vlaky během platnosti Jízdního řádu realizuje Dopravce bezodkladně.</w:t>
      </w:r>
    </w:p>
    <w:p w14:paraId="48B966E9" w14:textId="2FE84976" w:rsidR="00930D1E" w:rsidRPr="004D4666" w:rsidRDefault="00CC18F6" w:rsidP="00930D1E">
      <w:r>
        <w:rPr>
          <w:lang w:eastAsia="x-none"/>
        </w:rPr>
        <w:t xml:space="preserve">Další požadavky týkající se přípojů mezi vlaky jsou uvedeny v příloze 1. </w:t>
      </w:r>
    </w:p>
    <w:p w14:paraId="0BADD170" w14:textId="7595FA04" w:rsidR="00930D1E" w:rsidRDefault="00930D1E" w:rsidP="006D2C6E">
      <w:pPr>
        <w:pStyle w:val="Nadpis2"/>
      </w:pPr>
      <w:bookmarkStart w:id="349" w:name="_Toc117683632"/>
      <w:bookmarkStart w:id="350" w:name="_Toc155348345"/>
      <w:r>
        <w:t>Informační povinnost dopravce</w:t>
      </w:r>
      <w:bookmarkEnd w:id="349"/>
      <w:bookmarkEnd w:id="350"/>
    </w:p>
    <w:p w14:paraId="26487288" w14:textId="4CB30561" w:rsidR="00930D1E" w:rsidRPr="00EF2132" w:rsidRDefault="00EF2132" w:rsidP="00930D1E">
      <w:pPr>
        <w:rPr>
          <w:lang w:eastAsia="x-none"/>
        </w:rPr>
      </w:pPr>
      <w:r>
        <w:rPr>
          <w:lang w:eastAsia="x-none"/>
        </w:rPr>
        <w:t>Další informační povinnost</w:t>
      </w:r>
      <w:r w:rsidR="00EB6A06">
        <w:rPr>
          <w:lang w:eastAsia="x-none"/>
        </w:rPr>
        <w:t>i</w:t>
      </w:r>
      <w:r>
        <w:rPr>
          <w:lang w:eastAsia="x-none"/>
        </w:rPr>
        <w:t xml:space="preserve"> Dopravce j</w:t>
      </w:r>
      <w:r w:rsidR="00EB6A06">
        <w:rPr>
          <w:lang w:eastAsia="x-none"/>
        </w:rPr>
        <w:t>sou</w:t>
      </w:r>
      <w:r>
        <w:rPr>
          <w:lang w:eastAsia="x-none"/>
        </w:rPr>
        <w:t xml:space="preserve"> upraven</w:t>
      </w:r>
      <w:r w:rsidR="00EB6A06">
        <w:rPr>
          <w:lang w:eastAsia="x-none"/>
        </w:rPr>
        <w:t>y</w:t>
      </w:r>
      <w:r>
        <w:rPr>
          <w:lang w:eastAsia="x-none"/>
        </w:rPr>
        <w:t xml:space="preserve"> ve Smlouvě o podmínkách přepravy. </w:t>
      </w:r>
    </w:p>
    <w:p w14:paraId="445E91C4" w14:textId="77777777" w:rsidR="00930D1E" w:rsidRDefault="00930D1E" w:rsidP="006D2C6E">
      <w:pPr>
        <w:pStyle w:val="Nadpis2"/>
      </w:pPr>
      <w:bookmarkStart w:id="351" w:name="_Toc155348346"/>
      <w:r>
        <w:t>Součinnost dopravce</w:t>
      </w:r>
      <w:bookmarkEnd w:id="351"/>
    </w:p>
    <w:p w14:paraId="7B0AD52E" w14:textId="77777777" w:rsidR="00930D1E" w:rsidRDefault="00930D1E" w:rsidP="00930D1E">
      <w:pPr>
        <w:rPr>
          <w:lang w:eastAsia="x-none"/>
        </w:rPr>
      </w:pPr>
      <w:r>
        <w:rPr>
          <w:lang w:eastAsia="x-none"/>
        </w:rPr>
        <w:t xml:space="preserve">Dopravce je povinen v průběhu přípravy a plnění Jízdního řádu spolupracovat s KORDIS a na vyžádání poskytnout KORDIS informace týkající se platného nebo připravovaného Jízdního řádu, parametrů železniční infrastruktury, časových poloh Vlaků, staniční technologie apod. </w:t>
      </w:r>
    </w:p>
    <w:p w14:paraId="69A142C4" w14:textId="27E8AE0E" w:rsidR="00930D1E" w:rsidRDefault="00930D1E" w:rsidP="00930D1E">
      <w:pPr>
        <w:rPr>
          <w:lang w:eastAsia="x-none"/>
        </w:rPr>
      </w:pPr>
      <w:r>
        <w:rPr>
          <w:lang w:eastAsia="x-none"/>
        </w:rPr>
        <w:t xml:space="preserve">Dopravce je povinen poskytnout Objednateli potřebnou součinnost při řešení záležitostí souvisejících </w:t>
      </w:r>
      <w:r w:rsidR="00F37BCA">
        <w:rPr>
          <w:lang w:eastAsia="x-none"/>
        </w:rPr>
        <w:t xml:space="preserve">s přípravou provozu a s provozem </w:t>
      </w:r>
      <w:r>
        <w:rPr>
          <w:lang w:eastAsia="x-none"/>
        </w:rPr>
        <w:t xml:space="preserve">Vlaků a Jednotek. </w:t>
      </w:r>
    </w:p>
    <w:p w14:paraId="026F4ABB" w14:textId="63D8F19D" w:rsidR="00920E3A" w:rsidRDefault="00920E3A" w:rsidP="00930D1E">
      <w:pPr>
        <w:rPr>
          <w:lang w:eastAsia="x-none"/>
        </w:rPr>
      </w:pPr>
      <w:r>
        <w:rPr>
          <w:lang w:eastAsia="x-none"/>
        </w:rPr>
        <w:t>Dopravce je povinen poskytnout KORDIS na vyžádání Oběhy souprav</w:t>
      </w:r>
      <w:r w:rsidRPr="00077BE0">
        <w:rPr>
          <w:lang w:eastAsia="x-none"/>
        </w:rPr>
        <w:t xml:space="preserve"> </w:t>
      </w:r>
      <w:r>
        <w:rPr>
          <w:lang w:eastAsia="x-none"/>
        </w:rPr>
        <w:t>ve zjednodušené formě, příp. další Pomůcky JŘ i pro specifická období ovlivněná např. státními svátky, vánočními prázdninami apod.).</w:t>
      </w:r>
    </w:p>
    <w:p w14:paraId="15BAAED4" w14:textId="1B2F58D3" w:rsidR="00AE041D" w:rsidRDefault="00930D1E" w:rsidP="00930D1E">
      <w:pPr>
        <w:rPr>
          <w:lang w:eastAsia="x-none"/>
        </w:rPr>
      </w:pPr>
      <w:r>
        <w:rPr>
          <w:lang w:eastAsia="x-none"/>
        </w:rPr>
        <w:t>V případě požadavku KORDIS je Dopravce povinen svolat jednání s Provozovatelem dráhy a případně i dalšími subjekty s účastí KORDIS.</w:t>
      </w:r>
    </w:p>
    <w:p w14:paraId="7A1DB40F" w14:textId="1B118D06" w:rsidR="00930D1E" w:rsidRPr="00ED292D" w:rsidRDefault="00AE041D" w:rsidP="00930D1E">
      <w:r>
        <w:rPr>
          <w:lang w:eastAsia="x-none"/>
        </w:rPr>
        <w:t>Dopravce není oprávněn realizovat nezveřejněné zastavení Vlaku pro nástup a výstup zaměstnanců Dopravce, Provozovatele dráhy nebo jiných dopravců bez souhlasu KORDIS, vyjma ojedinělých případů např. v důsledku mimořádnosti</w:t>
      </w:r>
      <w:r w:rsidR="0063093A" w:rsidRPr="0063093A">
        <w:t xml:space="preserve"> </w:t>
      </w:r>
      <w:r w:rsidR="0063093A">
        <w:t>v dopravě</w:t>
      </w:r>
      <w:r>
        <w:rPr>
          <w:lang w:eastAsia="x-none"/>
        </w:rPr>
        <w:t xml:space="preserve">.  </w:t>
      </w:r>
      <w:r w:rsidR="00930D1E">
        <w:br w:type="page"/>
      </w:r>
      <w:bookmarkStart w:id="352" w:name="_Toc177901493"/>
      <w:bookmarkStart w:id="353" w:name="_Toc334454643"/>
      <w:bookmarkStart w:id="354" w:name="_Toc334458456"/>
      <w:bookmarkStart w:id="355" w:name="_Toc334458658"/>
      <w:bookmarkStart w:id="356" w:name="_Toc37830465"/>
      <w:bookmarkEnd w:id="337"/>
      <w:bookmarkEnd w:id="338"/>
      <w:bookmarkEnd w:id="339"/>
      <w:bookmarkEnd w:id="340"/>
    </w:p>
    <w:p w14:paraId="6091AA8B" w14:textId="77777777" w:rsidR="00930D1E" w:rsidRPr="007E1D26" w:rsidRDefault="00930D1E" w:rsidP="00930D1E">
      <w:pPr>
        <w:pStyle w:val="Nadpis1"/>
      </w:pPr>
      <w:bookmarkStart w:id="357" w:name="_Ref477528734"/>
      <w:bookmarkStart w:id="358" w:name="_Toc155348347"/>
      <w:r w:rsidRPr="00ED292D">
        <w:lastRenderedPageBreak/>
        <w:t>Standard odbavení cestujících</w:t>
      </w:r>
      <w:r>
        <w:t xml:space="preserve"> a</w:t>
      </w:r>
      <w:r w:rsidRPr="00ED292D">
        <w:t xml:space="preserve"> prodeje jízdních </w:t>
      </w:r>
      <w:r w:rsidRPr="007E1D26">
        <w:t>dokladů</w:t>
      </w:r>
      <w:bookmarkEnd w:id="358"/>
      <w:r w:rsidRPr="007E1D26">
        <w:t xml:space="preserve"> </w:t>
      </w:r>
      <w:bookmarkEnd w:id="352"/>
      <w:bookmarkEnd w:id="353"/>
      <w:bookmarkEnd w:id="354"/>
      <w:bookmarkEnd w:id="355"/>
      <w:bookmarkEnd w:id="357"/>
    </w:p>
    <w:p w14:paraId="4F488384" w14:textId="25AC6A86" w:rsidR="00930D1E" w:rsidRPr="00AC7179" w:rsidRDefault="00930D1E" w:rsidP="006D2C6E">
      <w:pPr>
        <w:pStyle w:val="Nadpis2"/>
      </w:pPr>
      <w:bookmarkStart w:id="359" w:name="_Toc155348348"/>
      <w:bookmarkEnd w:id="356"/>
      <w:r w:rsidRPr="00B6635D">
        <w:t xml:space="preserve">Tarif </w:t>
      </w:r>
      <w:r w:rsidRPr="00DA4111">
        <w:t xml:space="preserve">IDS JMK </w:t>
      </w:r>
      <w:r w:rsidRPr="007938A7">
        <w:t xml:space="preserve">a </w:t>
      </w:r>
      <w:r w:rsidRPr="0093419D">
        <w:t>SPP IDS JMK</w:t>
      </w:r>
      <w:bookmarkEnd w:id="359"/>
    </w:p>
    <w:p w14:paraId="2BEA43CF" w14:textId="7634EEC8" w:rsidR="00930D1E" w:rsidRDefault="00930D1E" w:rsidP="00930D1E">
      <w:r w:rsidRPr="00AC7179">
        <w:t xml:space="preserve">V souladu se Smlouvou je Dopravce povinen </w:t>
      </w:r>
      <w:r>
        <w:t xml:space="preserve">na vlastní náklady </w:t>
      </w:r>
      <w:r w:rsidRPr="00AC7179">
        <w:t>vyhlásit</w:t>
      </w:r>
      <w:r>
        <w:t xml:space="preserve"> </w:t>
      </w:r>
      <w:r w:rsidRPr="00AC7179">
        <w:t xml:space="preserve">a dodržovat platný Tarif </w:t>
      </w:r>
      <w:r>
        <w:t xml:space="preserve">IDS JMK </w:t>
      </w:r>
      <w:r w:rsidRPr="00AC7179">
        <w:t>a SPP IDS JMK</w:t>
      </w:r>
      <w:r>
        <w:t>, včetně všech změn a aktualizací</w:t>
      </w:r>
      <w:r w:rsidRPr="00AC7179">
        <w:t xml:space="preserve">. </w:t>
      </w:r>
      <w:r w:rsidR="00740B3C" w:rsidRPr="00740B3C">
        <w:t>Oba dokumenty jsou mu předány ze strany KORDIS v dohodnutém termínu, nejpozději však 30 dnů před zahájením předprodeje jízdních dokladů (případně před Zahájením provozu)</w:t>
      </w:r>
      <w:r w:rsidR="005C457B">
        <w:t xml:space="preserve"> a v případě, kdy změna </w:t>
      </w:r>
      <w:r w:rsidR="005C457B" w:rsidRPr="00AC7179">
        <w:t>Tarif</w:t>
      </w:r>
      <w:r w:rsidR="005C457B">
        <w:t>u</w:t>
      </w:r>
      <w:r w:rsidR="005C457B" w:rsidRPr="00AC7179">
        <w:t xml:space="preserve"> </w:t>
      </w:r>
      <w:r w:rsidR="005C457B">
        <w:t xml:space="preserve">IDS JMK </w:t>
      </w:r>
      <w:r w:rsidR="005C457B" w:rsidRPr="005C457B">
        <w:t>vyvolá potřebu úpravy SW</w:t>
      </w:r>
      <w:r w:rsidR="005C457B">
        <w:t xml:space="preserve"> nejpozději 6</w:t>
      </w:r>
      <w:r w:rsidR="005C457B" w:rsidRPr="00740B3C">
        <w:t>0 dnů před zahájením předprodeje jízdních dokladů (případně před Zahájením provozu)</w:t>
      </w:r>
      <w:r w:rsidR="00740B3C" w:rsidRPr="00740B3C">
        <w:t>.</w:t>
      </w:r>
      <w:r>
        <w:t xml:space="preserve"> </w:t>
      </w:r>
    </w:p>
    <w:p w14:paraId="55382268" w14:textId="77777777" w:rsidR="00930D1E" w:rsidRDefault="00930D1E" w:rsidP="00930D1E">
      <w:r w:rsidRPr="001D38F4">
        <w:t xml:space="preserve">Dopravce je povinen </w:t>
      </w:r>
      <w:r>
        <w:t xml:space="preserve">nejpozději před Zahájením provozu případně před zahájením platnosti tarifů či smluvních přepravních podmínek platných ve Vlacích </w:t>
      </w:r>
      <w:r w:rsidRPr="001D38F4">
        <w:t xml:space="preserve">zajistit </w:t>
      </w:r>
      <w:r>
        <w:t xml:space="preserve">seznámení </w:t>
      </w:r>
      <w:r w:rsidRPr="001D38F4">
        <w:t xml:space="preserve">zaměstnanců </w:t>
      </w:r>
      <w:r>
        <w:t>s těmito dokumenty, v případě potřeby i V</w:t>
      </w:r>
      <w:r w:rsidRPr="00827FD6">
        <w:t>zorník</w:t>
      </w:r>
      <w:r>
        <w:t>em</w:t>
      </w:r>
      <w:r w:rsidRPr="00827FD6">
        <w:t xml:space="preserve"> jízdních dokladů</w:t>
      </w:r>
      <w:r w:rsidRPr="001D38F4" w:rsidDel="00324CD9">
        <w:t xml:space="preserve"> </w:t>
      </w:r>
      <w:r>
        <w:t xml:space="preserve">a se závaznými </w:t>
      </w:r>
      <w:r w:rsidRPr="00827FD6">
        <w:t>Výklad</w:t>
      </w:r>
      <w:r>
        <w:t xml:space="preserve">y tarifů a smluvních přepravních podmínek zasílanými KORDIS. </w:t>
      </w:r>
    </w:p>
    <w:p w14:paraId="658CD130" w14:textId="77777777" w:rsidR="00930D1E" w:rsidRPr="007E1D26" w:rsidRDefault="00930D1E" w:rsidP="00930D1E">
      <w:r>
        <w:t xml:space="preserve">Výklady tarifů a smluvních přepravních podmínek a Vzorník jízdních dokladů </w:t>
      </w:r>
      <w:r w:rsidRPr="00827FD6">
        <w:t>vydáv</w:t>
      </w:r>
      <w:r>
        <w:t>á</w:t>
      </w:r>
      <w:r w:rsidRPr="00827FD6">
        <w:t xml:space="preserve"> KORDIS</w:t>
      </w:r>
      <w:r>
        <w:t xml:space="preserve"> dle potřeby.  </w:t>
      </w:r>
    </w:p>
    <w:p w14:paraId="6641FD5F" w14:textId="77777777" w:rsidR="00930D1E" w:rsidRDefault="00930D1E" w:rsidP="00930D1E">
      <w:r>
        <w:t xml:space="preserve">Bez souhlasu Objednatele není Dopravce oprávněn zajišťovat prodej jízdních dokladů IDS JMK svými aplikacemi ani aplikacemi třetích stran. </w:t>
      </w:r>
    </w:p>
    <w:p w14:paraId="0CA204AD" w14:textId="77777777" w:rsidR="00930D1E" w:rsidRDefault="00930D1E" w:rsidP="00930D1E">
      <w:r>
        <w:t xml:space="preserve">V případě zájmu Dopravce o prodej jízdních dokladů IDS JMK aplikací Dopravce nebo třetích stran, pak je tento prodej Dopravce povinen zajišťovat jménem a na účet KORDIS a je povinen za tímto účelem uzavřít příslušnou smlouvu s KORDIS. Náklady s prodejem jdou na vrub Dopravce. </w:t>
      </w:r>
    </w:p>
    <w:p w14:paraId="3E9A082F" w14:textId="77777777" w:rsidR="00930D1E" w:rsidRPr="007E1D26" w:rsidRDefault="00930D1E" w:rsidP="00930D1E">
      <w:r w:rsidRPr="003D18AF">
        <w:t>Dopravce je povinen stanovit kontaktní osobu odpovědnou za přebírání informací o změnách tarifů a smluvních přepravních podmínek</w:t>
      </w:r>
      <w:r w:rsidRPr="00B6635D">
        <w:t>, která bude konzultovat návrhy tarifů a smluvních přepravních podmínek a která bude zodpovědná za přenesení informací o</w:t>
      </w:r>
      <w:r w:rsidRPr="00DA4111">
        <w:t xml:space="preserve"> změnách k provozním pracovníkům.</w:t>
      </w:r>
      <w:r w:rsidRPr="007E1D26">
        <w:t xml:space="preserve"> </w:t>
      </w:r>
      <w:r w:rsidRPr="00093FC3">
        <w:t xml:space="preserve"> </w:t>
      </w:r>
    </w:p>
    <w:p w14:paraId="3638DAC7" w14:textId="5D078C25" w:rsidR="00930D1E" w:rsidRPr="00DA4111" w:rsidRDefault="00930D1E" w:rsidP="006D2C6E">
      <w:pPr>
        <w:pStyle w:val="Nadpis2"/>
      </w:pPr>
      <w:bookmarkStart w:id="360" w:name="_Toc155348349"/>
      <w:r w:rsidRPr="00DA4111">
        <w:t>Rozšiřování IDS JMK</w:t>
      </w:r>
      <w:bookmarkEnd w:id="360"/>
    </w:p>
    <w:p w14:paraId="3E2DC6C1" w14:textId="77777777" w:rsidR="00930D1E" w:rsidRDefault="00930D1E" w:rsidP="00930D1E">
      <w:pPr>
        <w:rPr>
          <w:lang w:eastAsia="x-none"/>
        </w:rPr>
      </w:pPr>
      <w:r w:rsidRPr="007938A7">
        <w:rPr>
          <w:lang w:val="x-none" w:eastAsia="x-none"/>
        </w:rPr>
        <w:t>V případě, že d</w:t>
      </w:r>
      <w:r w:rsidRPr="0093419D">
        <w:rPr>
          <w:lang w:val="x-none" w:eastAsia="x-none"/>
        </w:rPr>
        <w:t>ojde k zahrnutí dalších zastávek a oblastí do IDS JMK</w:t>
      </w:r>
      <w:r>
        <w:rPr>
          <w:lang w:eastAsia="x-none"/>
        </w:rPr>
        <w:t>,</w:t>
      </w:r>
      <w:r w:rsidRPr="0093419D">
        <w:rPr>
          <w:lang w:val="x-none" w:eastAsia="x-none"/>
        </w:rPr>
        <w:t xml:space="preserve"> rozšiřuje se do těchto zastávek platnost Tarifu IDS JMK a SPP ID</w:t>
      </w:r>
      <w:r w:rsidRPr="00AC7179">
        <w:rPr>
          <w:lang w:val="x-none" w:eastAsia="x-none"/>
        </w:rPr>
        <w:t>S JMK</w:t>
      </w:r>
      <w:r>
        <w:rPr>
          <w:lang w:eastAsia="x-none"/>
        </w:rPr>
        <w:t xml:space="preserve">. Náklady na takové rozšíření nese Objednatel. </w:t>
      </w:r>
      <w:r>
        <w:t>Objednatel nevylučuje možnost úhrady těchto nákladů jiným subjektem.</w:t>
      </w:r>
    </w:p>
    <w:p w14:paraId="7D2EB85F" w14:textId="77777777" w:rsidR="00930D1E" w:rsidRDefault="00930D1E" w:rsidP="006D2C6E">
      <w:pPr>
        <w:pStyle w:val="Nadpis2"/>
      </w:pPr>
      <w:bookmarkStart w:id="361" w:name="_Toc155348350"/>
      <w:r>
        <w:t>Způsob prodeje jízdních dokladů</w:t>
      </w:r>
      <w:bookmarkEnd w:id="361"/>
    </w:p>
    <w:p w14:paraId="046401B0" w14:textId="67B96198" w:rsidR="00930D1E" w:rsidRPr="009B14A9" w:rsidRDefault="00930D1E" w:rsidP="00930D1E">
      <w:pPr>
        <w:rPr>
          <w:lang w:eastAsia="x-none"/>
        </w:rPr>
      </w:pPr>
      <w:r>
        <w:rPr>
          <w:lang w:eastAsia="x-none"/>
        </w:rPr>
        <w:t>Objednatel má právo rozhodnout o způsobu a místech prodeje jízdních dokladů</w:t>
      </w:r>
      <w:r w:rsidR="0079166D">
        <w:rPr>
          <w:lang w:eastAsia="x-none"/>
        </w:rPr>
        <w:t xml:space="preserve"> </w:t>
      </w:r>
      <w:r w:rsidR="0079166D" w:rsidRPr="0079166D">
        <w:rPr>
          <w:lang w:eastAsia="x-none"/>
        </w:rPr>
        <w:t>v souladu s pravidly uvedenými ve Smlouvě</w:t>
      </w:r>
      <w:r>
        <w:rPr>
          <w:lang w:eastAsia="x-none"/>
        </w:rPr>
        <w:t xml:space="preserve">.  Dopravce je povinen toto rozhodnutí realizovat do </w:t>
      </w:r>
      <w:r w:rsidR="0079166D">
        <w:rPr>
          <w:lang w:eastAsia="x-none"/>
        </w:rPr>
        <w:t xml:space="preserve">9 </w:t>
      </w:r>
      <w:r>
        <w:rPr>
          <w:lang w:eastAsia="x-none"/>
        </w:rPr>
        <w:t xml:space="preserve">měsíců od vznesení požadavku Objednatelem. </w:t>
      </w:r>
    </w:p>
    <w:p w14:paraId="0BA16314" w14:textId="264DC453" w:rsidR="00930D1E" w:rsidRPr="00AC7179" w:rsidRDefault="00930D1E" w:rsidP="006D2C6E">
      <w:pPr>
        <w:pStyle w:val="Nadpis2"/>
      </w:pPr>
      <w:bookmarkStart w:id="362" w:name="_Toc155348351"/>
      <w:r>
        <w:t>Jiné</w:t>
      </w:r>
      <w:r w:rsidRPr="00AC7179">
        <w:t xml:space="preserve"> tarify a smluvní přepravní podmínky</w:t>
      </w:r>
      <w:bookmarkEnd w:id="362"/>
    </w:p>
    <w:p w14:paraId="4962BB33" w14:textId="5016DF8B" w:rsidR="00930D1E" w:rsidRDefault="00930D1E" w:rsidP="00930D1E">
      <w:r w:rsidRPr="007A478E">
        <w:t>Objednatel m</w:t>
      </w:r>
      <w:r>
        <w:t>á</w:t>
      </w:r>
      <w:r w:rsidRPr="007A478E">
        <w:t xml:space="preserve"> právo dopravci nařídit </w:t>
      </w:r>
      <w:r>
        <w:t xml:space="preserve">kromě povinných tarifů a smluvních přepravních podmínek IDS JMK a SJT </w:t>
      </w:r>
      <w:r w:rsidRPr="007A478E">
        <w:t xml:space="preserve">vyhlášení </w:t>
      </w:r>
      <w:r>
        <w:t xml:space="preserve">Jiných </w:t>
      </w:r>
      <w:r w:rsidRPr="007A478E">
        <w:t>tarif</w:t>
      </w:r>
      <w:r>
        <w:t>ů a smluvních přepravních podmínek.</w:t>
      </w:r>
      <w:r w:rsidRPr="007A478E">
        <w:t xml:space="preserve"> </w:t>
      </w:r>
    </w:p>
    <w:p w14:paraId="6BB4718F" w14:textId="4DE1F6A2" w:rsidR="00930D1E" w:rsidRPr="00AC7179" w:rsidRDefault="00930D1E" w:rsidP="00930D1E">
      <w:r w:rsidRPr="00AC7179">
        <w:t xml:space="preserve">V případě, že Objednatel rozhodne o zavedení </w:t>
      </w:r>
      <w:r>
        <w:t>Jiného</w:t>
      </w:r>
      <w:r w:rsidRPr="00AC7179">
        <w:t xml:space="preserve"> tarifu a smluvních přepravních podmínek,</w:t>
      </w:r>
      <w:r w:rsidRPr="00E45BEA">
        <w:t xml:space="preserve"> je Dopravce povinen včas a řádně vyhlásit a dodržovat tyto </w:t>
      </w:r>
      <w:r>
        <w:t xml:space="preserve">Jiné </w:t>
      </w:r>
      <w:r w:rsidRPr="00E45BEA">
        <w:t>t</w:t>
      </w:r>
      <w:r w:rsidRPr="007A478E">
        <w:t xml:space="preserve">arify a smluvní přepravní podmínky a zajistit prodej jízdních dokladů všemi </w:t>
      </w:r>
      <w:r>
        <w:t xml:space="preserve">Objednatelem požadovanými </w:t>
      </w:r>
      <w:r w:rsidRPr="007A478E">
        <w:t>způsoby (</w:t>
      </w:r>
      <w:r>
        <w:t>např. V</w:t>
      </w:r>
      <w:r w:rsidRPr="007A478E">
        <w:t xml:space="preserve">lakový </w:t>
      </w:r>
      <w:r>
        <w:t>doprovod</w:t>
      </w:r>
      <w:r w:rsidRPr="00B6635D">
        <w:t xml:space="preserve">, prodej ve </w:t>
      </w:r>
      <w:r w:rsidR="00ED70C1" w:rsidRPr="00B6635D">
        <w:t>stanicích</w:t>
      </w:r>
      <w:r w:rsidRPr="00B6635D">
        <w:t xml:space="preserve"> atd.)</w:t>
      </w:r>
      <w:r w:rsidRPr="00DA4111">
        <w:t>.</w:t>
      </w:r>
      <w:r w:rsidRPr="007938A7">
        <w:t xml:space="preserve"> </w:t>
      </w:r>
      <w:r w:rsidRPr="0093419D">
        <w:t xml:space="preserve">Podklady </w:t>
      </w:r>
      <w:r w:rsidRPr="00AC7179">
        <w:t xml:space="preserve">mu předá Objednatel nebo KORDIS v dohodnutém termínu se zohledněním případné potřeby technických úprav potřebného zařízení, nejpozději však </w:t>
      </w:r>
      <w:r>
        <w:t>9</w:t>
      </w:r>
      <w:r w:rsidRPr="00AC7179">
        <w:t xml:space="preserve">0 dnů </w:t>
      </w:r>
      <w:r w:rsidR="007A7B7E" w:rsidRPr="007A7B7E">
        <w:t xml:space="preserve">před zahájením předprodeje dle změněných </w:t>
      </w:r>
      <w:r w:rsidR="007A7B7E" w:rsidRPr="007A7B7E">
        <w:lastRenderedPageBreak/>
        <w:t>podmínek</w:t>
      </w:r>
      <w:r>
        <w:t>, v případě změn již zavedených tarifů pouze 30 dnů</w:t>
      </w:r>
      <w:r w:rsidR="007A7B7E">
        <w:t xml:space="preserve"> </w:t>
      </w:r>
      <w:r w:rsidR="007A7B7E" w:rsidRPr="007A7B7E">
        <w:t>před zahájením předprodeje dle změněných podmínek</w:t>
      </w:r>
      <w:r w:rsidR="0079166D">
        <w:t xml:space="preserve">. V případě, kdy změna tarifu </w:t>
      </w:r>
      <w:r w:rsidR="0079166D" w:rsidRPr="005C457B">
        <w:t>vyvolá potřebu úpravy SW</w:t>
      </w:r>
      <w:r w:rsidR="0079166D">
        <w:t>, předá Objednatel nebo KORDIS podklady Dopravci nejpozději 6</w:t>
      </w:r>
      <w:r w:rsidR="0079166D" w:rsidRPr="00740B3C">
        <w:t>0 dnů</w:t>
      </w:r>
      <w:r w:rsidR="0079166D">
        <w:t xml:space="preserve"> </w:t>
      </w:r>
      <w:r w:rsidR="007A7B7E" w:rsidRPr="007A7B7E">
        <w:t>před zahájením předprodeje dle změněných podmínek</w:t>
      </w:r>
      <w:r>
        <w:t>.</w:t>
      </w:r>
    </w:p>
    <w:p w14:paraId="04757995" w14:textId="77777777" w:rsidR="00930D1E" w:rsidRDefault="00930D1E" w:rsidP="00930D1E">
      <w:r>
        <w:t>Objednatel nenese náklady na zavedení, úpravy a provozování Jiného tarifu (včetně výroby a tisku jízdních dokladů) a smluvních přepravních podmínek:</w:t>
      </w:r>
    </w:p>
    <w:p w14:paraId="29C5FBB5" w14:textId="77777777" w:rsidR="00930D1E" w:rsidRDefault="00930D1E" w:rsidP="00930D1E">
      <w:pPr>
        <w:numPr>
          <w:ilvl w:val="0"/>
          <w:numId w:val="12"/>
        </w:numPr>
      </w:pPr>
      <w:r>
        <w:t xml:space="preserve">u vlastního tarifu </w:t>
      </w:r>
      <w:r w:rsidRPr="008F687C">
        <w:t xml:space="preserve">a smluvních přepravních podmínek </w:t>
      </w:r>
      <w:r>
        <w:t>Dopravce;</w:t>
      </w:r>
    </w:p>
    <w:p w14:paraId="2B561989" w14:textId="77777777" w:rsidR="00930D1E" w:rsidRDefault="00930D1E" w:rsidP="00930D1E">
      <w:pPr>
        <w:numPr>
          <w:ilvl w:val="0"/>
          <w:numId w:val="12"/>
        </w:numPr>
      </w:pPr>
      <w:r>
        <w:t>u tarifu a smluvních přepravních podmínek s celostátní působností iniciovaného Ministerstvem dopravy ČR s výjimkou podstatných změn;</w:t>
      </w:r>
    </w:p>
    <w:p w14:paraId="211E5AE3" w14:textId="77777777" w:rsidR="00930D1E" w:rsidRDefault="00930D1E" w:rsidP="00930D1E">
      <w:pPr>
        <w:numPr>
          <w:ilvl w:val="0"/>
          <w:numId w:val="12"/>
        </w:numPr>
      </w:pPr>
      <w:r>
        <w:t>u dalších tarifů a smluvních přepravních podmínek, jejichž použití schválil Objednatel na základě iniciativy Dopravce.</w:t>
      </w:r>
    </w:p>
    <w:p w14:paraId="24918032" w14:textId="77777777" w:rsidR="00930D1E" w:rsidRDefault="00930D1E" w:rsidP="00930D1E">
      <w:r>
        <w:t xml:space="preserve">V ostatních případech Objednatel nese náklady spojené se zavedením, úpravou a provozováním Jiného tarifu a současně nevylučuje možnost jejich úhrady třetí stranou. </w:t>
      </w:r>
    </w:p>
    <w:p w14:paraId="7CEFCDCF" w14:textId="77777777" w:rsidR="00930D1E" w:rsidRPr="001865DB" w:rsidRDefault="00930D1E" w:rsidP="00930D1E">
      <w:r w:rsidRPr="00827FD6">
        <w:rPr>
          <w:lang w:val="x-none"/>
        </w:rPr>
        <w:t xml:space="preserve">V případě, že Dopravce bude mít zájem vyhlásit </w:t>
      </w:r>
      <w:r>
        <w:t xml:space="preserve">Jiný </w:t>
      </w:r>
      <w:r w:rsidRPr="00827FD6">
        <w:rPr>
          <w:lang w:val="x-none"/>
        </w:rPr>
        <w:t>tarif</w:t>
      </w:r>
      <w:r>
        <w:t xml:space="preserve"> a smluvní přepravní podmínky</w:t>
      </w:r>
      <w:r w:rsidRPr="00827FD6">
        <w:rPr>
          <w:lang w:val="x-none"/>
        </w:rPr>
        <w:t xml:space="preserve">, projedná tento záměr s Objednatelem. </w:t>
      </w:r>
      <w:r>
        <w:t xml:space="preserve">Bez souhlasu Objednatele nesmí Dopravce Jiný tarif vyhlásit. </w:t>
      </w:r>
      <w:r w:rsidRPr="00827FD6">
        <w:t xml:space="preserve">Přesné podmínky pro využití </w:t>
      </w:r>
      <w:r>
        <w:t xml:space="preserve">Jiného </w:t>
      </w:r>
      <w:r w:rsidRPr="00827FD6">
        <w:t xml:space="preserve">tarifu </w:t>
      </w:r>
      <w:r>
        <w:t xml:space="preserve">a smluvních přepravních podmínek iniciovaných Dopravcem </w:t>
      </w:r>
      <w:r w:rsidRPr="00827FD6">
        <w:t xml:space="preserve">musí být před </w:t>
      </w:r>
      <w:r>
        <w:t xml:space="preserve">jejich </w:t>
      </w:r>
      <w:r w:rsidRPr="00827FD6">
        <w:t xml:space="preserve">zavedením </w:t>
      </w:r>
      <w:r w:rsidRPr="001865DB">
        <w:t xml:space="preserve">odsouhlaseny Objednatelem a specifikovány </w:t>
      </w:r>
      <w:proofErr w:type="gramStart"/>
      <w:r w:rsidRPr="001865DB">
        <w:t>v  tarifech</w:t>
      </w:r>
      <w:proofErr w:type="gramEnd"/>
      <w:r w:rsidRPr="001865DB">
        <w:t xml:space="preserve"> a smluvních přepravních podmínkách. </w:t>
      </w:r>
    </w:p>
    <w:p w14:paraId="16B781A0" w14:textId="70BF8CB3" w:rsidR="00930D1E" w:rsidRPr="00E45BEA" w:rsidRDefault="00930D1E" w:rsidP="00930D1E">
      <w:r>
        <w:t xml:space="preserve">Pokud to charakter Jiného tarifu a smluvních přepravních podmínek vyžaduje, </w:t>
      </w:r>
      <w:r w:rsidRPr="00AC7179">
        <w:t xml:space="preserve">je Dopravce povinen uzavřít vícestrannou </w:t>
      </w:r>
      <w:r>
        <w:t>s</w:t>
      </w:r>
      <w:r w:rsidRPr="00866A7D">
        <w:t xml:space="preserve">mlouvu o </w:t>
      </w:r>
      <w:r w:rsidR="002253D7">
        <w:t>uplatňování jiných tarifů</w:t>
      </w:r>
      <w:r w:rsidRPr="00E45BEA">
        <w:t>, její</w:t>
      </w:r>
      <w:r>
        <w:t>mi</w:t>
      </w:r>
      <w:r w:rsidRPr="00E45BEA">
        <w:t xml:space="preserve">ž smluvními stranami bude též Objednatel a KORDIS a která </w:t>
      </w:r>
      <w:r>
        <w:t>bude řešit technické a právní aspekty uplatňování Jiného tarifu a smluvních přepravních podmínek.</w:t>
      </w:r>
    </w:p>
    <w:p w14:paraId="18F4A1AE" w14:textId="77777777" w:rsidR="00930D1E" w:rsidRPr="007A478E" w:rsidRDefault="00930D1E" w:rsidP="00930D1E">
      <w:r w:rsidRPr="007A478E">
        <w:t>Pokud</w:t>
      </w:r>
      <w:r>
        <w:t xml:space="preserve"> budou</w:t>
      </w:r>
      <w:r w:rsidRPr="007A478E">
        <w:t xml:space="preserve"> jízdní doklady </w:t>
      </w:r>
      <w:r>
        <w:t xml:space="preserve">Jiného tarifu </w:t>
      </w:r>
      <w:r w:rsidRPr="007A478E">
        <w:t xml:space="preserve">vydávat </w:t>
      </w:r>
      <w:r>
        <w:t>třetí strany a</w:t>
      </w:r>
      <w:r w:rsidRPr="007A478E">
        <w:t xml:space="preserve"> </w:t>
      </w:r>
      <w:r>
        <w:t xml:space="preserve">pokud se Dopravce s Objednatelem nedohodnou jinak, </w:t>
      </w:r>
      <w:r w:rsidRPr="007A478E">
        <w:t xml:space="preserve">je Dopravce povinen zajistit, aby mu tyto subjekty vždy jedenkrát měsíčně předávaly přehled jimi prodaných jízdních dokladů a tento kompletní přehled je pak povinen v souladu </w:t>
      </w:r>
      <w:r>
        <w:t xml:space="preserve">se Smlouvou o podmínkách přepravy </w:t>
      </w:r>
      <w:r w:rsidRPr="007A478E">
        <w:t>předávat KORDIS pro účely evidence a dělení tržeb.</w:t>
      </w:r>
    </w:p>
    <w:p w14:paraId="7BEB5FC8" w14:textId="77777777" w:rsidR="00930D1E" w:rsidRDefault="00930D1E" w:rsidP="00930D1E">
      <w:r>
        <w:t xml:space="preserve">Vzhled jízdních dokladů Jiného tarifu, jejich ochranné prvky, mechanismus kontroly jízdních dokladů a předávání dat o jejich prodeji musí být dohodnuty před zahájením platnosti Jiného tarifu. </w:t>
      </w:r>
    </w:p>
    <w:p w14:paraId="0FC6781E" w14:textId="77777777" w:rsidR="00930D1E" w:rsidRDefault="00930D1E" w:rsidP="00930D1E">
      <w:r>
        <w:t>Pokud jde o Jiný tarif neiniciovaný Objednatelem, je Dopravce vždy povinen za účelem kontroly jízdních dokladů na své náklady vybavit KORDIS, Objednatele nebo jím pověřené osoby stejnými kontrolními zařízeními, jaká pro kontrolu jízdních dokladů používají ve Vlacích pracovníci Dopravce, v počtu odpovídajícím aktuálnímu počtu pracovníků přepravní kontroly KORDIS, Objednatele nebo jím pověřené osoby.</w:t>
      </w:r>
    </w:p>
    <w:p w14:paraId="4BFABF22" w14:textId="458972EC" w:rsidR="00930D1E" w:rsidRDefault="00930D1E" w:rsidP="00930D1E"/>
    <w:p w14:paraId="6D8369F1" w14:textId="77777777" w:rsidR="00930D1E" w:rsidRDefault="00930D1E" w:rsidP="00930D1E">
      <w:r w:rsidRPr="001D38F4">
        <w:t xml:space="preserve">Dopravce je povinen </w:t>
      </w:r>
      <w:r>
        <w:t xml:space="preserve">nejpozději do zahájení platnosti </w:t>
      </w:r>
      <w:r w:rsidRPr="001D38F4">
        <w:t xml:space="preserve">zajistit </w:t>
      </w:r>
      <w:r>
        <w:t xml:space="preserve">seznámení </w:t>
      </w:r>
      <w:r w:rsidRPr="001D38F4">
        <w:t xml:space="preserve">zaměstnanců </w:t>
      </w:r>
      <w:r>
        <w:t>s Jiným tarifem a smluvními přepravními podmínkami</w:t>
      </w:r>
      <w:r w:rsidRPr="001865DB">
        <w:t>.</w:t>
      </w:r>
    </w:p>
    <w:p w14:paraId="658446A6" w14:textId="4549680C" w:rsidR="00930D1E" w:rsidRDefault="00930D1E" w:rsidP="006D2C6E">
      <w:pPr>
        <w:pStyle w:val="Nadpis2"/>
      </w:pPr>
      <w:bookmarkStart w:id="363" w:name="_Toc117683636"/>
      <w:bookmarkStart w:id="364" w:name="_Toc155348352"/>
      <w:r>
        <w:t>Uznávání jízdních dokladů</w:t>
      </w:r>
      <w:bookmarkEnd w:id="363"/>
      <w:bookmarkEnd w:id="364"/>
    </w:p>
    <w:p w14:paraId="2944D599" w14:textId="26BB8AF6" w:rsidR="00930D1E" w:rsidRDefault="00930D1E" w:rsidP="00930D1E">
      <w:r>
        <w:rPr>
          <w:lang w:eastAsia="x-none"/>
        </w:rPr>
        <w:t>Dopravce je povinen uznávat všechny druhy jízdních doklady vydané dle platných tarifů a smluvních přepravních podmínek dle Smlouvy. V případě rozporů či nejasností je Dopravce oprávněn požádat KORDIS o závazný Výklad tarifu.</w:t>
      </w:r>
    </w:p>
    <w:p w14:paraId="50C305CE" w14:textId="4673DACC" w:rsidR="00930D1E" w:rsidRPr="0093419D" w:rsidRDefault="00930D1E" w:rsidP="006D2C6E">
      <w:pPr>
        <w:pStyle w:val="Nadpis2"/>
      </w:pPr>
      <w:bookmarkStart w:id="365" w:name="_Toc117683637"/>
      <w:bookmarkStart w:id="366" w:name="_Toc155348353"/>
      <w:r>
        <w:lastRenderedPageBreak/>
        <w:t>Prodej jízdních dokladů Dopravcem</w:t>
      </w:r>
      <w:bookmarkEnd w:id="365"/>
      <w:bookmarkEnd w:id="366"/>
    </w:p>
    <w:p w14:paraId="64C284A7" w14:textId="49CED349" w:rsidR="00930D1E" w:rsidRDefault="00930D1E" w:rsidP="00930D1E">
      <w:pPr>
        <w:pStyle w:val="Nadpis3"/>
        <w:rPr>
          <w:lang w:val="cs-CZ"/>
        </w:rPr>
      </w:pPr>
      <w:bookmarkStart w:id="367" w:name="_Toc117683638"/>
      <w:bookmarkStart w:id="368" w:name="_Toc155348354"/>
      <w:r>
        <w:rPr>
          <w:lang w:val="cs-CZ"/>
        </w:rPr>
        <w:t>Prodej jízdních dokladů dopravcem</w:t>
      </w:r>
      <w:bookmarkEnd w:id="367"/>
      <w:bookmarkEnd w:id="368"/>
    </w:p>
    <w:p w14:paraId="1567EC30" w14:textId="77777777" w:rsidR="00930D1E" w:rsidRDefault="00930D1E" w:rsidP="00930D1E">
      <w:pPr>
        <w:rPr>
          <w:lang w:eastAsia="x-none"/>
        </w:rPr>
      </w:pPr>
      <w:r>
        <w:rPr>
          <w:lang w:eastAsia="x-none"/>
        </w:rPr>
        <w:t xml:space="preserve">KORDIS stanovuje požadavky na způsob a rozsah prodeje jízdních dokladů Dopravcem. Pokud tato změna nevyvolá dodatečné náklady Dopravci, je Dopravce povinen tyto požadavky akceptovat. </w:t>
      </w:r>
    </w:p>
    <w:p w14:paraId="4EDCA808" w14:textId="77777777" w:rsidR="00930D1E" w:rsidRDefault="00930D1E" w:rsidP="00930D1E">
      <w:pPr>
        <w:rPr>
          <w:lang w:eastAsia="x-none"/>
        </w:rPr>
      </w:pPr>
      <w:r>
        <w:rPr>
          <w:lang w:eastAsia="x-none"/>
        </w:rPr>
        <w:t>Dopravce je povinen jízdní doklady IDS JMK prodávat jménem KORDIS JMK</w:t>
      </w:r>
      <w:r w:rsidRPr="00134BC6">
        <w:t xml:space="preserve"> </w:t>
      </w:r>
      <w:r>
        <w:t>a je povinen za tímto účelem uzavřít příslušnou smlouvu s KORDIS.</w:t>
      </w:r>
    </w:p>
    <w:p w14:paraId="02271666" w14:textId="1874E5A5" w:rsidR="00930D1E" w:rsidRPr="00AC7179" w:rsidRDefault="00930D1E" w:rsidP="00930D1E">
      <w:pPr>
        <w:rPr>
          <w:lang w:eastAsia="x-none"/>
        </w:rPr>
      </w:pPr>
      <w:r w:rsidRPr="0093419D">
        <w:rPr>
          <w:lang w:eastAsia="x-none"/>
        </w:rPr>
        <w:t xml:space="preserve">Dopravce </w:t>
      </w:r>
      <w:r>
        <w:rPr>
          <w:lang w:eastAsia="x-none"/>
        </w:rPr>
        <w:t xml:space="preserve">jízdní doklady jiných </w:t>
      </w:r>
      <w:r w:rsidR="00ED70C1">
        <w:rPr>
          <w:lang w:eastAsia="x-none"/>
        </w:rPr>
        <w:t>tarifů,</w:t>
      </w:r>
      <w:r>
        <w:rPr>
          <w:lang w:eastAsia="x-none"/>
        </w:rPr>
        <w:t xml:space="preserve"> než IDS JMK </w:t>
      </w:r>
      <w:r w:rsidRPr="0093419D">
        <w:rPr>
          <w:lang w:eastAsia="x-none"/>
        </w:rPr>
        <w:t xml:space="preserve">je oprávněn prodávat </w:t>
      </w:r>
      <w:r>
        <w:rPr>
          <w:lang w:eastAsia="x-none"/>
        </w:rPr>
        <w:t xml:space="preserve">i </w:t>
      </w:r>
      <w:r w:rsidRPr="00AC7179">
        <w:rPr>
          <w:lang w:eastAsia="x-none"/>
        </w:rPr>
        <w:t>jako komisionář nebo je pořizovat prostřednictvím jiného dopravce.</w:t>
      </w:r>
    </w:p>
    <w:p w14:paraId="3092F237" w14:textId="77777777" w:rsidR="00930D1E" w:rsidRDefault="00930D1E" w:rsidP="00930D1E">
      <w:pPr>
        <w:rPr>
          <w:lang w:eastAsia="x-none"/>
        </w:rPr>
      </w:pPr>
      <w:r>
        <w:rPr>
          <w:lang w:eastAsia="x-none"/>
        </w:rPr>
        <w:t xml:space="preserve">Prodávaný sortiment, technické řešení, rozměry, vzhled a grafické řešení jízdních dokladů stanovuje KORDIS. Pokud tato změna nevyvolá dodatečné náklady Dopravci, je Dopravce povinen tyto požadavky akceptovat. </w:t>
      </w:r>
    </w:p>
    <w:p w14:paraId="1062F370" w14:textId="77777777" w:rsidR="00930D1E" w:rsidRDefault="00930D1E" w:rsidP="00930D1E">
      <w:pPr>
        <w:rPr>
          <w:lang w:eastAsia="x-none"/>
        </w:rPr>
      </w:pPr>
    </w:p>
    <w:p w14:paraId="3F21D6CB" w14:textId="6A37082D" w:rsidR="00930D1E" w:rsidRDefault="00930D1E" w:rsidP="00930D1E">
      <w:pPr>
        <w:pStyle w:val="Nadpis3"/>
        <w:rPr>
          <w:lang w:val="cs-CZ"/>
        </w:rPr>
      </w:pPr>
      <w:bookmarkStart w:id="369" w:name="_Ref115088512"/>
      <w:bookmarkStart w:id="370" w:name="_Toc117683639"/>
      <w:bookmarkStart w:id="371" w:name="_Toc155348355"/>
      <w:r>
        <w:rPr>
          <w:lang w:val="cs-CZ"/>
        </w:rPr>
        <w:t xml:space="preserve">Pravidla prodeje jízdních dokladů u Vlakového </w:t>
      </w:r>
      <w:bookmarkEnd w:id="369"/>
      <w:r>
        <w:rPr>
          <w:lang w:val="cs-CZ"/>
        </w:rPr>
        <w:t>doprovodu</w:t>
      </w:r>
      <w:bookmarkEnd w:id="370"/>
      <w:bookmarkEnd w:id="371"/>
    </w:p>
    <w:p w14:paraId="103A120D" w14:textId="77777777" w:rsidR="00930D1E" w:rsidRDefault="00930D1E" w:rsidP="00930D1E">
      <w:pPr>
        <w:rPr>
          <w:lang w:eastAsia="x-none"/>
        </w:rPr>
      </w:pPr>
      <w:r>
        <w:rPr>
          <w:lang w:eastAsia="x-none"/>
        </w:rPr>
        <w:t>V případě, že je v Jednotce přítomen Vlakový doprovod na základě požadavku Objednatele</w:t>
      </w:r>
      <w:r w:rsidRPr="00D9081C">
        <w:rPr>
          <w:lang w:eastAsia="x-none"/>
        </w:rPr>
        <w:t xml:space="preserve">, je </w:t>
      </w:r>
      <w:r>
        <w:rPr>
          <w:lang w:eastAsia="x-none"/>
        </w:rPr>
        <w:t xml:space="preserve">Dopravce povinen zajistit prodej jízdních dokladů dle Smlouvy, a současně je povinen: </w:t>
      </w:r>
    </w:p>
    <w:p w14:paraId="1ED32A35" w14:textId="77777777" w:rsidR="00930D1E" w:rsidRDefault="00930D1E" w:rsidP="00930D1E">
      <w:pPr>
        <w:numPr>
          <w:ilvl w:val="0"/>
          <w:numId w:val="40"/>
        </w:numPr>
        <w:rPr>
          <w:lang w:eastAsia="x-none"/>
        </w:rPr>
      </w:pPr>
      <w:r>
        <w:rPr>
          <w:lang w:eastAsia="x-none"/>
        </w:rPr>
        <w:t xml:space="preserve">projednat a získat souhlas KORDIS s grafickým řešením, bezpečnostními prvky, použitým druhem papíru, způsobem evidence jízdních dokladů a předáváním podkladů o jejich prodeji; bezpečnostní prvky a druh papíru odpovídající standardu SJT jsou akceptovány; </w:t>
      </w:r>
    </w:p>
    <w:p w14:paraId="2606F08C" w14:textId="4151F021" w:rsidR="00930D1E" w:rsidRDefault="00930D1E" w:rsidP="00930D1E">
      <w:pPr>
        <w:numPr>
          <w:ilvl w:val="0"/>
          <w:numId w:val="40"/>
        </w:numPr>
        <w:rPr>
          <w:lang w:eastAsia="x-none"/>
        </w:rPr>
      </w:pPr>
      <w:r>
        <w:rPr>
          <w:lang w:eastAsia="x-none"/>
        </w:rPr>
        <w:t>vybavit V</w:t>
      </w:r>
      <w:r w:rsidRPr="00661DFB">
        <w:rPr>
          <w:lang w:eastAsia="x-none"/>
        </w:rPr>
        <w:t xml:space="preserve">lakový doprovod odpovídajícím </w:t>
      </w:r>
      <w:r>
        <w:rPr>
          <w:lang w:eastAsia="x-none"/>
        </w:rPr>
        <w:t xml:space="preserve">prodejním </w:t>
      </w:r>
      <w:r w:rsidRPr="00326DE5">
        <w:rPr>
          <w:lang w:eastAsia="x-none"/>
        </w:rPr>
        <w:t>zařízením dle čl.</w:t>
      </w:r>
      <w:ins w:id="372" w:author="Daniel Jadrníček" w:date="2024-01-05T11:59:00Z">
        <w:r w:rsidR="00380F70" w:rsidRPr="00326DE5" w:rsidDel="00380F70">
          <w:rPr>
            <w:lang w:eastAsia="x-none"/>
          </w:rPr>
          <w:t xml:space="preserve"> </w:t>
        </w:r>
      </w:ins>
      <w:del w:id="373" w:author="Daniel Jadrníček" w:date="2024-01-05T11:59:00Z">
        <w:r w:rsidRPr="00326DE5" w:rsidDel="00380F70">
          <w:rPr>
            <w:lang w:eastAsia="x-none"/>
          </w:rPr>
          <w:fldChar w:fldCharType="begin"/>
        </w:r>
        <w:r w:rsidRPr="00326DE5" w:rsidDel="00380F70">
          <w:rPr>
            <w:lang w:eastAsia="x-none"/>
          </w:rPr>
          <w:delInstrText xml:space="preserve"> REF _Ref488669414 \r \h </w:delInstrText>
        </w:r>
        <w:r w:rsidDel="00380F70">
          <w:rPr>
            <w:lang w:eastAsia="x-none"/>
          </w:rPr>
          <w:delInstrText xml:space="preserve"> \* MERGEFORMAT </w:delInstrText>
        </w:r>
        <w:r w:rsidR="00000000" w:rsidDel="00380F70">
          <w:rPr>
            <w:lang w:eastAsia="x-none"/>
          </w:rPr>
          <w:fldChar w:fldCharType="separate"/>
        </w:r>
        <w:r w:rsidR="00380F70" w:rsidDel="00380F70">
          <w:rPr>
            <w:b/>
            <w:bCs/>
            <w:lang w:eastAsia="x-none"/>
          </w:rPr>
          <w:delText>Chyba! Nenalezen zdroj odkazů.</w:delText>
        </w:r>
        <w:r w:rsidRPr="00326DE5" w:rsidDel="00380F70">
          <w:rPr>
            <w:lang w:eastAsia="x-none"/>
          </w:rPr>
          <w:fldChar w:fldCharType="end"/>
        </w:r>
      </w:del>
      <w:r w:rsidR="00714689">
        <w:rPr>
          <w:lang w:eastAsia="x-none"/>
        </w:rPr>
        <w:fldChar w:fldCharType="begin"/>
      </w:r>
      <w:r w:rsidR="00714689">
        <w:rPr>
          <w:lang w:eastAsia="x-none"/>
        </w:rPr>
        <w:instrText xml:space="preserve"> REF _Ref149726993 \n \h </w:instrText>
      </w:r>
      <w:r w:rsidR="00714689">
        <w:rPr>
          <w:lang w:eastAsia="x-none"/>
        </w:rPr>
      </w:r>
      <w:r w:rsidR="00714689">
        <w:rPr>
          <w:lang w:eastAsia="x-none"/>
        </w:rPr>
        <w:fldChar w:fldCharType="separate"/>
      </w:r>
      <w:r w:rsidR="00380F70">
        <w:rPr>
          <w:lang w:eastAsia="x-none"/>
        </w:rPr>
        <w:t>9.8.4</w:t>
      </w:r>
      <w:r w:rsidR="00714689">
        <w:rPr>
          <w:lang w:eastAsia="x-none"/>
        </w:rPr>
        <w:fldChar w:fldCharType="end"/>
      </w:r>
      <w:r w:rsidRPr="00326DE5">
        <w:rPr>
          <w:lang w:eastAsia="x-none"/>
        </w:rPr>
        <w:t>;</w:t>
      </w:r>
    </w:p>
    <w:p w14:paraId="7346F4A9" w14:textId="4141D477" w:rsidR="00930D1E" w:rsidRDefault="00930D1E" w:rsidP="00930D1E">
      <w:pPr>
        <w:numPr>
          <w:ilvl w:val="0"/>
          <w:numId w:val="40"/>
        </w:numPr>
        <w:rPr>
          <w:lang w:eastAsia="x-none"/>
        </w:rPr>
      </w:pPr>
      <w:r>
        <w:rPr>
          <w:lang w:eastAsia="x-none"/>
        </w:rPr>
        <w:t xml:space="preserve">po dobu trvání Smlouvy zapůjčit KORDIS </w:t>
      </w:r>
      <w:r w:rsidR="00AB2803">
        <w:rPr>
          <w:lang w:eastAsia="x-none"/>
        </w:rPr>
        <w:t xml:space="preserve">2 </w:t>
      </w:r>
      <w:r>
        <w:rPr>
          <w:lang w:eastAsia="x-none"/>
        </w:rPr>
        <w:t xml:space="preserve">ks </w:t>
      </w:r>
      <w:r w:rsidR="00AB2803">
        <w:rPr>
          <w:lang w:eastAsia="x-none"/>
        </w:rPr>
        <w:t xml:space="preserve">ostré verze </w:t>
      </w:r>
      <w:r>
        <w:rPr>
          <w:lang w:eastAsia="x-none"/>
        </w:rPr>
        <w:t>prodejního zařízení k ověřování jeho funkčnosti a správnosti dat;</w:t>
      </w:r>
    </w:p>
    <w:p w14:paraId="0424F461" w14:textId="77777777" w:rsidR="00930D1E" w:rsidRDefault="00930D1E" w:rsidP="00930D1E">
      <w:pPr>
        <w:numPr>
          <w:ilvl w:val="0"/>
          <w:numId w:val="40"/>
        </w:numPr>
        <w:rPr>
          <w:lang w:eastAsia="x-none"/>
        </w:rPr>
      </w:pPr>
      <w:r>
        <w:rPr>
          <w:lang w:eastAsia="x-none"/>
        </w:rPr>
        <w:t>akceptovat platby bankovními kartami;</w:t>
      </w:r>
    </w:p>
    <w:p w14:paraId="18BFDFD1" w14:textId="77777777" w:rsidR="00930D1E" w:rsidRPr="007938A7" w:rsidRDefault="00930D1E" w:rsidP="00930D1E">
      <w:pPr>
        <w:numPr>
          <w:ilvl w:val="0"/>
          <w:numId w:val="40"/>
        </w:numPr>
        <w:rPr>
          <w:lang w:eastAsia="x-none"/>
        </w:rPr>
      </w:pPr>
      <w:r w:rsidRPr="007938A7">
        <w:t xml:space="preserve">zajistit spolehlivé ověřování nároku na slevu při </w:t>
      </w:r>
      <w:r>
        <w:t>prodeji jízdních dokladů;</w:t>
      </w:r>
    </w:p>
    <w:p w14:paraId="13FA1FB5" w14:textId="77777777" w:rsidR="00930D1E" w:rsidRDefault="00930D1E" w:rsidP="00930D1E">
      <w:pPr>
        <w:numPr>
          <w:ilvl w:val="0"/>
          <w:numId w:val="40"/>
        </w:numPr>
        <w:rPr>
          <w:lang w:eastAsia="x-none"/>
        </w:rPr>
      </w:pPr>
      <w:r>
        <w:rPr>
          <w:lang w:eastAsia="x-none"/>
        </w:rPr>
        <w:t>na vyžádání KORDIS předat vzorové tisky jízdních dokladů;</w:t>
      </w:r>
    </w:p>
    <w:p w14:paraId="7D9F20DE" w14:textId="2FA9CB60" w:rsidR="00930D1E" w:rsidRDefault="00930D1E" w:rsidP="00930D1E">
      <w:pPr>
        <w:numPr>
          <w:ilvl w:val="0"/>
          <w:numId w:val="40"/>
        </w:numPr>
        <w:rPr>
          <w:lang w:eastAsia="x-none"/>
        </w:rPr>
      </w:pPr>
      <w:r>
        <w:rPr>
          <w:lang w:eastAsia="x-none"/>
        </w:rPr>
        <w:t xml:space="preserve">zajišťovat další činnosti Vlakového doprovodu dle </w:t>
      </w:r>
      <w:r w:rsidR="00714689">
        <w:rPr>
          <w:lang w:eastAsia="x-none"/>
        </w:rPr>
        <w:t>odst.</w:t>
      </w:r>
      <w:del w:id="374" w:author="Daniel Jadrníček" w:date="2024-01-05T11:59:00Z">
        <w:r w:rsidR="00714689" w:rsidDel="00380F70">
          <w:rPr>
            <w:lang w:eastAsia="x-none"/>
          </w:rPr>
          <w:delText xml:space="preserve"> </w:delText>
        </w:r>
        <w:r w:rsidDel="00380F70">
          <w:rPr>
            <w:lang w:eastAsia="x-none"/>
          </w:rPr>
          <w:fldChar w:fldCharType="begin"/>
        </w:r>
        <w:r w:rsidDel="00380F70">
          <w:rPr>
            <w:lang w:eastAsia="x-none"/>
          </w:rPr>
          <w:delInstrText xml:space="preserve"> REF _Ref115077855 \r \h </w:delInstrText>
        </w:r>
        <w:r w:rsidR="00000000" w:rsidDel="00380F70">
          <w:rPr>
            <w:lang w:eastAsia="x-none"/>
          </w:rPr>
          <w:fldChar w:fldCharType="separate"/>
        </w:r>
        <w:r w:rsidR="00380F70" w:rsidDel="00380F70">
          <w:rPr>
            <w:b/>
            <w:bCs/>
            <w:lang w:eastAsia="x-none"/>
          </w:rPr>
          <w:delText>Chyba! Nenalezen zdroj odkazů.</w:delText>
        </w:r>
        <w:r w:rsidDel="00380F70">
          <w:rPr>
            <w:lang w:eastAsia="x-none"/>
          </w:rPr>
          <w:fldChar w:fldCharType="end"/>
        </w:r>
      </w:del>
      <w:ins w:id="375" w:author="Daniel Jadrníček" w:date="2024-01-05T11:59:00Z">
        <w:r w:rsidR="00380F70">
          <w:rPr>
            <w:lang w:eastAsia="x-none"/>
          </w:rPr>
          <w:t xml:space="preserve"> </w:t>
        </w:r>
      </w:ins>
      <w:r w:rsidR="00714689">
        <w:rPr>
          <w:lang w:eastAsia="x-none"/>
        </w:rPr>
        <w:fldChar w:fldCharType="begin"/>
      </w:r>
      <w:r w:rsidR="00714689">
        <w:rPr>
          <w:lang w:eastAsia="x-none"/>
        </w:rPr>
        <w:instrText xml:space="preserve"> REF _Ref149727020 \n \h </w:instrText>
      </w:r>
      <w:r w:rsidR="00714689">
        <w:rPr>
          <w:lang w:eastAsia="x-none"/>
        </w:rPr>
      </w:r>
      <w:r w:rsidR="00714689">
        <w:rPr>
          <w:lang w:eastAsia="x-none"/>
        </w:rPr>
        <w:fldChar w:fldCharType="separate"/>
      </w:r>
      <w:r w:rsidR="00380F70">
        <w:rPr>
          <w:lang w:eastAsia="x-none"/>
        </w:rPr>
        <w:t>10.2</w:t>
      </w:r>
      <w:r w:rsidR="00714689">
        <w:rPr>
          <w:lang w:eastAsia="x-none"/>
        </w:rPr>
        <w:fldChar w:fldCharType="end"/>
      </w:r>
      <w:r>
        <w:rPr>
          <w:lang w:eastAsia="x-none"/>
        </w:rPr>
        <w:t xml:space="preserve"> TPSŽ, zejména provádění přepravní kontroly.</w:t>
      </w:r>
    </w:p>
    <w:p w14:paraId="5CBCD4BD" w14:textId="77777777" w:rsidR="00930D1E" w:rsidRDefault="00930D1E" w:rsidP="00930D1E">
      <w:pPr>
        <w:rPr>
          <w:lang w:eastAsia="x-none"/>
        </w:rPr>
      </w:pPr>
      <w:r>
        <w:rPr>
          <w:lang w:eastAsia="x-none"/>
        </w:rPr>
        <w:t xml:space="preserve">Po projednání s Dopravcem a vyřešení logistiky má KORDIS právo rozhodnout o redukci sortimentu prodávaných jízdních dokladů nebo o zavedení doplňkového prodeje předtištěných jízdních dokladů </w:t>
      </w:r>
      <w:r w:rsidRPr="00E60C65">
        <w:rPr>
          <w:lang w:eastAsia="x-none"/>
        </w:rPr>
        <w:t>např. univerzální jízdenky IDS JMK nebo čipové peněženky</w:t>
      </w:r>
      <w:r>
        <w:rPr>
          <w:lang w:eastAsia="x-none"/>
        </w:rPr>
        <w:t>.</w:t>
      </w:r>
    </w:p>
    <w:p w14:paraId="533A4CAC" w14:textId="315E77FA" w:rsidR="00930D1E" w:rsidRDefault="00930D1E" w:rsidP="00930D1E">
      <w:pPr>
        <w:pStyle w:val="Nadpis3"/>
        <w:rPr>
          <w:lang w:val="cs-CZ"/>
        </w:rPr>
      </w:pPr>
      <w:bookmarkStart w:id="376" w:name="_Ref115088532"/>
      <w:bookmarkStart w:id="377" w:name="_Toc117683640"/>
      <w:bookmarkStart w:id="378" w:name="_Toc155348356"/>
      <w:r>
        <w:rPr>
          <w:lang w:val="cs-CZ"/>
        </w:rPr>
        <w:t xml:space="preserve">Pravidla prodeje jízdních dokladů </w:t>
      </w:r>
      <w:bookmarkEnd w:id="376"/>
      <w:r>
        <w:rPr>
          <w:lang w:val="cs-CZ"/>
        </w:rPr>
        <w:t>v prodejních místech</w:t>
      </w:r>
      <w:bookmarkEnd w:id="377"/>
      <w:bookmarkEnd w:id="378"/>
    </w:p>
    <w:p w14:paraId="7E9C3F8B" w14:textId="77777777" w:rsidR="00930D1E" w:rsidRDefault="00930D1E" w:rsidP="00930D1E">
      <w:pPr>
        <w:rPr>
          <w:lang w:eastAsia="x-none"/>
        </w:rPr>
      </w:pPr>
      <w:r>
        <w:rPr>
          <w:lang w:eastAsia="x-none"/>
        </w:rPr>
        <w:t xml:space="preserve">V případě, že Objednatel požaduje zajištění prodeje jízdních dokladů dle Smlouvy v prodejních místech, je Dopravce po celou dobu jejich provozu stanovenou přílohou 2 TPSŽ povinen: </w:t>
      </w:r>
    </w:p>
    <w:p w14:paraId="4B3EA843" w14:textId="77777777" w:rsidR="00930D1E" w:rsidRDefault="00930D1E" w:rsidP="00930D1E">
      <w:pPr>
        <w:numPr>
          <w:ilvl w:val="0"/>
          <w:numId w:val="40"/>
        </w:numPr>
        <w:rPr>
          <w:lang w:eastAsia="x-none"/>
        </w:rPr>
      </w:pPr>
      <w:r>
        <w:rPr>
          <w:lang w:eastAsia="x-none"/>
        </w:rPr>
        <w:t>zajistit prodej jízdních dokladů elektronickým systémem s tiskárnou a automatickou evidencí prodeje. Systém musí umožnit tisk jízdních dokladů ve dvou formách:</w:t>
      </w:r>
    </w:p>
    <w:p w14:paraId="3DC9FA6A" w14:textId="77777777" w:rsidR="00930D1E" w:rsidRDefault="00930D1E" w:rsidP="00930D1E">
      <w:pPr>
        <w:numPr>
          <w:ilvl w:val="1"/>
          <w:numId w:val="40"/>
        </w:numPr>
        <w:rPr>
          <w:lang w:eastAsia="x-none"/>
        </w:rPr>
      </w:pPr>
      <w:r>
        <w:rPr>
          <w:lang w:eastAsia="x-none"/>
        </w:rPr>
        <w:t xml:space="preserve">jako jízdní doklady určené k následnému označení ve validátorech o rozměrech 51 x 85 mm, tištěné na papír o gramáži min.100 </w:t>
      </w:r>
      <w:proofErr w:type="spellStart"/>
      <w:r>
        <w:rPr>
          <w:lang w:eastAsia="x-none"/>
        </w:rPr>
        <w:t>gsm</w:t>
      </w:r>
      <w:proofErr w:type="spellEnd"/>
      <w:r>
        <w:rPr>
          <w:lang w:eastAsia="x-none"/>
        </w:rPr>
        <w:t xml:space="preserve"> </w:t>
      </w:r>
      <w:r w:rsidRPr="0028525A">
        <w:rPr>
          <w:lang w:eastAsia="x-none"/>
        </w:rPr>
        <w:t>(ISO 536)</w:t>
      </w:r>
      <w:r>
        <w:rPr>
          <w:lang w:eastAsia="x-none"/>
        </w:rPr>
        <w:t>;</w:t>
      </w:r>
    </w:p>
    <w:p w14:paraId="089899D1" w14:textId="77777777" w:rsidR="00930D1E" w:rsidRDefault="00930D1E" w:rsidP="00930D1E">
      <w:pPr>
        <w:numPr>
          <w:ilvl w:val="1"/>
          <w:numId w:val="40"/>
        </w:numPr>
        <w:rPr>
          <w:lang w:eastAsia="x-none"/>
        </w:rPr>
      </w:pPr>
      <w:r>
        <w:rPr>
          <w:lang w:eastAsia="x-none"/>
        </w:rPr>
        <w:t xml:space="preserve">jako jízdní doklady s vytištěnou platností, může být použit </w:t>
      </w:r>
      <w:proofErr w:type="spellStart"/>
      <w:r>
        <w:rPr>
          <w:lang w:eastAsia="x-none"/>
        </w:rPr>
        <w:t>termotisk</w:t>
      </w:r>
      <w:proofErr w:type="spellEnd"/>
      <w:r>
        <w:rPr>
          <w:lang w:eastAsia="x-none"/>
        </w:rPr>
        <w:t xml:space="preserve"> i klasický tisk;</w:t>
      </w:r>
    </w:p>
    <w:p w14:paraId="61518A37" w14:textId="77777777" w:rsidR="00930D1E" w:rsidRDefault="00930D1E" w:rsidP="00930D1E">
      <w:pPr>
        <w:numPr>
          <w:ilvl w:val="0"/>
          <w:numId w:val="40"/>
        </w:numPr>
        <w:rPr>
          <w:lang w:eastAsia="x-none"/>
        </w:rPr>
      </w:pPr>
      <w:r>
        <w:rPr>
          <w:lang w:eastAsia="x-none"/>
        </w:rPr>
        <w:lastRenderedPageBreak/>
        <w:t>projednat a získat souhlas KORDIS s grafickým řešením, bezpečnostními prvky, použitým druhem a rozměry papíru, způsobem evidence jízdních dokladů a předáváním podkladů o jejich prodeji; bezpečnostní prvky a druh papíru odpovídající standardu SJT jsou akceptovány</w:t>
      </w:r>
    </w:p>
    <w:p w14:paraId="10304F07" w14:textId="77777777" w:rsidR="00930D1E" w:rsidRDefault="00930D1E" w:rsidP="00930D1E">
      <w:pPr>
        <w:numPr>
          <w:ilvl w:val="0"/>
          <w:numId w:val="40"/>
        </w:numPr>
        <w:rPr>
          <w:lang w:eastAsia="x-none"/>
        </w:rPr>
      </w:pPr>
      <w:r>
        <w:rPr>
          <w:lang w:eastAsia="x-none"/>
        </w:rPr>
        <w:t>zajistit prodej předtištěných jízdních dokladů stanovených KORDIS - např. univerzální jízdenky IDS JMK případně i čipové peněženky;</w:t>
      </w:r>
    </w:p>
    <w:p w14:paraId="28547A5D" w14:textId="77777777" w:rsidR="00930D1E" w:rsidRDefault="00930D1E" w:rsidP="00930D1E">
      <w:pPr>
        <w:numPr>
          <w:ilvl w:val="0"/>
          <w:numId w:val="40"/>
        </w:numPr>
        <w:rPr>
          <w:lang w:eastAsia="x-none"/>
        </w:rPr>
      </w:pPr>
      <w:r>
        <w:rPr>
          <w:lang w:eastAsia="x-none"/>
        </w:rPr>
        <w:t>akceptovat platby bankovními kartami;</w:t>
      </w:r>
    </w:p>
    <w:p w14:paraId="4BE70BD0" w14:textId="77777777" w:rsidR="00930D1E" w:rsidRDefault="00930D1E" w:rsidP="00930D1E">
      <w:pPr>
        <w:numPr>
          <w:ilvl w:val="0"/>
          <w:numId w:val="40"/>
        </w:numPr>
        <w:rPr>
          <w:lang w:eastAsia="x-none"/>
        </w:rPr>
      </w:pPr>
      <w:r>
        <w:rPr>
          <w:lang w:eastAsia="x-none"/>
        </w:rPr>
        <w:t xml:space="preserve">zajistit vystavování průkazů a slevových průkazů včetně obalů potřebných pro zakoupení jízdních dokladu; </w:t>
      </w:r>
    </w:p>
    <w:p w14:paraId="79BD1615" w14:textId="77777777" w:rsidR="00930D1E" w:rsidRDefault="00930D1E" w:rsidP="00930D1E">
      <w:pPr>
        <w:numPr>
          <w:ilvl w:val="0"/>
          <w:numId w:val="40"/>
        </w:numPr>
        <w:rPr>
          <w:lang w:eastAsia="x-none"/>
        </w:rPr>
      </w:pPr>
      <w:r>
        <w:rPr>
          <w:lang w:eastAsia="x-none"/>
        </w:rPr>
        <w:t xml:space="preserve">zajistit </w:t>
      </w:r>
      <w:r w:rsidRPr="007938A7">
        <w:t>spolehlivé ověřování nároku na slevu při vystavování průkazek</w:t>
      </w:r>
      <w:r>
        <w:t xml:space="preserve"> a prodeji jízdních dokladů;</w:t>
      </w:r>
    </w:p>
    <w:p w14:paraId="66051691" w14:textId="0CD446E4" w:rsidR="00930D1E" w:rsidRDefault="00930D1E" w:rsidP="00930D1E">
      <w:pPr>
        <w:numPr>
          <w:ilvl w:val="0"/>
          <w:numId w:val="40"/>
        </w:numPr>
        <w:rPr>
          <w:lang w:eastAsia="x-none"/>
        </w:rPr>
      </w:pPr>
      <w:r>
        <w:t xml:space="preserve">zajistit vyhledání </w:t>
      </w:r>
      <w:r w:rsidRPr="004E7808">
        <w:t xml:space="preserve">informace o spojení v IDS JMK a po celé ČR vlaky, autobusy i městskými dopravami, pro cestování po IDS JMK je povinné využívání vyhledávače na </w:t>
      </w:r>
      <w:hyperlink r:id="rId10" w:history="1">
        <w:r w:rsidRPr="00C03EBC">
          <w:rPr>
            <w:rStyle w:val="Hypertextovodkaz"/>
          </w:rPr>
          <w:t>www.idsjmk.cz</w:t>
        </w:r>
      </w:hyperlink>
      <w:r w:rsidRPr="004E7808">
        <w:t>;</w:t>
      </w:r>
    </w:p>
    <w:p w14:paraId="6C3FAB17" w14:textId="77777777" w:rsidR="00930D1E" w:rsidRDefault="00930D1E" w:rsidP="00930D1E">
      <w:pPr>
        <w:numPr>
          <w:ilvl w:val="0"/>
          <w:numId w:val="40"/>
        </w:numPr>
        <w:rPr>
          <w:lang w:eastAsia="x-none"/>
        </w:rPr>
      </w:pPr>
      <w:r>
        <w:rPr>
          <w:lang w:eastAsia="x-none"/>
        </w:rPr>
        <w:t>zajistit poskytování informací o Tarifu IDS JMK, SPP IDS JMK a o tarifních zvýhodněních, o Jiných tarifech a přepravních podmínkách platných ve Vlacích;</w:t>
      </w:r>
    </w:p>
    <w:p w14:paraId="61937934" w14:textId="5F312BBC" w:rsidR="00930D1E" w:rsidRDefault="00930D1E" w:rsidP="00930D1E">
      <w:pPr>
        <w:numPr>
          <w:ilvl w:val="0"/>
          <w:numId w:val="40"/>
        </w:numPr>
        <w:rPr>
          <w:lang w:eastAsia="x-none"/>
        </w:rPr>
      </w:pPr>
      <w:r>
        <w:rPr>
          <w:lang w:eastAsia="x-none"/>
        </w:rPr>
        <w:t>zajistit poskytování informací o</w:t>
      </w:r>
      <w:r w:rsidRPr="0036136C">
        <w:rPr>
          <w:lang w:eastAsia="x-none"/>
        </w:rPr>
        <w:t xml:space="preserve"> </w:t>
      </w:r>
      <w:r>
        <w:rPr>
          <w:lang w:eastAsia="x-none"/>
        </w:rPr>
        <w:t>mimořádnostech</w:t>
      </w:r>
      <w:r w:rsidR="0063093A" w:rsidRPr="0063093A">
        <w:t xml:space="preserve"> </w:t>
      </w:r>
      <w:r w:rsidR="0063093A">
        <w:t>v dopravě</w:t>
      </w:r>
      <w:r>
        <w:rPr>
          <w:lang w:eastAsia="x-none"/>
        </w:rPr>
        <w:t>, výlukových opatřeních, včetně aktivního informování cestujících na nástupištích dle pokynu KORDIS nebo DID;</w:t>
      </w:r>
    </w:p>
    <w:p w14:paraId="719DB6CD" w14:textId="77777777" w:rsidR="00930D1E" w:rsidRDefault="00930D1E" w:rsidP="00930D1E">
      <w:pPr>
        <w:numPr>
          <w:ilvl w:val="0"/>
          <w:numId w:val="40"/>
        </w:numPr>
        <w:rPr>
          <w:lang w:eastAsia="x-none"/>
        </w:rPr>
      </w:pPr>
      <w:r>
        <w:rPr>
          <w:lang w:eastAsia="x-none"/>
        </w:rPr>
        <w:t>zpracování vratek jízdních dokladů, vrácení jízdného za nevyužité jízdní doklady, vrácení poměrné části nevyužité předplatní jízdenky, vrácení částí neprojetého jízdného v případě mimořádnosti v dopravě dle platných tarifů a smluvních přepravních podmínek, a to i když nebyl problém způsoben Dopravcem a jízdní doklad byl vydán jiným dopravcem IDS JMK;</w:t>
      </w:r>
    </w:p>
    <w:p w14:paraId="4A7ABA6D" w14:textId="77777777" w:rsidR="00930D1E" w:rsidRDefault="00930D1E" w:rsidP="00930D1E">
      <w:pPr>
        <w:numPr>
          <w:ilvl w:val="0"/>
          <w:numId w:val="40"/>
        </w:numPr>
        <w:rPr>
          <w:lang w:eastAsia="x-none"/>
        </w:rPr>
      </w:pPr>
      <w:r>
        <w:rPr>
          <w:lang w:eastAsia="x-none"/>
        </w:rPr>
        <w:t>zajistit přijímání reklamací, podnětů a dotazů;</w:t>
      </w:r>
    </w:p>
    <w:p w14:paraId="614ECD6C" w14:textId="77777777" w:rsidR="00930D1E" w:rsidRPr="00D577DE" w:rsidRDefault="00930D1E" w:rsidP="00930D1E">
      <w:pPr>
        <w:numPr>
          <w:ilvl w:val="0"/>
          <w:numId w:val="40"/>
        </w:numPr>
        <w:rPr>
          <w:lang w:eastAsia="x-none"/>
        </w:rPr>
      </w:pPr>
      <w:r>
        <w:rPr>
          <w:lang w:eastAsia="x-none"/>
        </w:rPr>
        <w:t>zajistit vydávání duplikátů jízdních dokladů, v</w:t>
      </w:r>
      <w:r w:rsidRPr="00D577DE">
        <w:rPr>
          <w:lang w:eastAsia="x-none"/>
        </w:rPr>
        <w:t xml:space="preserve"> případě, že cestujícímu vybledne jízdní doklad vytištěný na termopapír (zejména případ předplatní jízdenky), na všech prodejních místech zajistit bezplatnou okamžitou výměnu za nový doklad a evidovanou skartaci starého dokladu</w:t>
      </w:r>
      <w:r>
        <w:rPr>
          <w:lang w:eastAsia="x-none"/>
        </w:rPr>
        <w:t>;</w:t>
      </w:r>
    </w:p>
    <w:p w14:paraId="272BA2AB" w14:textId="77777777" w:rsidR="00930D1E" w:rsidRDefault="00930D1E" w:rsidP="00930D1E">
      <w:pPr>
        <w:numPr>
          <w:ilvl w:val="0"/>
          <w:numId w:val="40"/>
        </w:numPr>
        <w:rPr>
          <w:lang w:eastAsia="x-none"/>
        </w:rPr>
      </w:pPr>
      <w:r>
        <w:rPr>
          <w:lang w:eastAsia="x-none"/>
        </w:rPr>
        <w:t>zajistit řešení dalších záležitostí dopravního charakteru.</w:t>
      </w:r>
    </w:p>
    <w:p w14:paraId="500C4C51" w14:textId="77777777" w:rsidR="00930D1E" w:rsidRDefault="00930D1E" w:rsidP="00930D1E">
      <w:pPr>
        <w:numPr>
          <w:ilvl w:val="0"/>
          <w:numId w:val="40"/>
        </w:numPr>
        <w:rPr>
          <w:lang w:eastAsia="x-none"/>
        </w:rPr>
      </w:pPr>
      <w:r w:rsidRPr="00DA4111">
        <w:t>zajistit přesné a kontrolovatelné evidence pro sledování spotřeby a zásob průkazek k </w:t>
      </w:r>
      <w:proofErr w:type="spellStart"/>
      <w:r w:rsidRPr="00DA4111">
        <w:t>předplatním</w:t>
      </w:r>
      <w:proofErr w:type="spellEnd"/>
      <w:r w:rsidRPr="00DA4111">
        <w:t xml:space="preserve"> jízdenkám a hologramů;</w:t>
      </w:r>
    </w:p>
    <w:p w14:paraId="02D8A33C" w14:textId="77777777" w:rsidR="00930D1E" w:rsidRDefault="00930D1E" w:rsidP="00930D1E">
      <w:pPr>
        <w:numPr>
          <w:ilvl w:val="0"/>
          <w:numId w:val="40"/>
        </w:numPr>
        <w:rPr>
          <w:lang w:eastAsia="x-none"/>
        </w:rPr>
      </w:pPr>
      <w:r>
        <w:rPr>
          <w:lang w:eastAsia="x-none"/>
        </w:rPr>
        <w:t>pro cesty v rámci oblasti IDS JMK přednostně nabízet jízdní doklady IDS JMK;</w:t>
      </w:r>
    </w:p>
    <w:p w14:paraId="4BFAE62D" w14:textId="77777777" w:rsidR="00930D1E" w:rsidRDefault="00930D1E" w:rsidP="00930D1E">
      <w:pPr>
        <w:numPr>
          <w:ilvl w:val="0"/>
          <w:numId w:val="40"/>
        </w:numPr>
        <w:rPr>
          <w:lang w:eastAsia="x-none"/>
        </w:rPr>
      </w:pPr>
      <w:r>
        <w:rPr>
          <w:lang w:eastAsia="x-none"/>
        </w:rPr>
        <w:t>na vyžádání KORDIS předat vzorové tisky jízdních dokladů;</w:t>
      </w:r>
    </w:p>
    <w:p w14:paraId="735D1AB9" w14:textId="77777777" w:rsidR="00930D1E" w:rsidRDefault="00930D1E" w:rsidP="00930D1E">
      <w:pPr>
        <w:numPr>
          <w:ilvl w:val="0"/>
          <w:numId w:val="40"/>
        </w:numPr>
        <w:rPr>
          <w:lang w:eastAsia="x-none"/>
        </w:rPr>
      </w:pPr>
      <w:r w:rsidRPr="00D577DE">
        <w:rPr>
          <w:lang w:eastAsia="x-none"/>
        </w:rPr>
        <w:t xml:space="preserve">zajistit elektronický informační zdroj, který bude v každém okamžiku </w:t>
      </w:r>
      <w:proofErr w:type="gramStart"/>
      <w:r>
        <w:rPr>
          <w:lang w:eastAsia="x-none"/>
        </w:rPr>
        <w:t xml:space="preserve">poskytovat  </w:t>
      </w:r>
      <w:r w:rsidRPr="00D577DE">
        <w:rPr>
          <w:lang w:eastAsia="x-none"/>
        </w:rPr>
        <w:t>aktuální</w:t>
      </w:r>
      <w:proofErr w:type="gramEnd"/>
      <w:r w:rsidRPr="00D577DE">
        <w:rPr>
          <w:lang w:eastAsia="x-none"/>
        </w:rPr>
        <w:t xml:space="preserve"> seznam telefonních čísel provozovaných prodejních míst. Tento seznam musí být dostupný on-line pro KORDIS pro případnou nouzovou komunikaci</w:t>
      </w:r>
      <w:r>
        <w:rPr>
          <w:lang w:eastAsia="x-none"/>
        </w:rPr>
        <w:t>;</w:t>
      </w:r>
      <w:r w:rsidRPr="00D577DE">
        <w:t xml:space="preserve"> </w:t>
      </w:r>
    </w:p>
    <w:p w14:paraId="55D71BE6" w14:textId="77777777" w:rsidR="00930D1E" w:rsidRDefault="00930D1E" w:rsidP="00930D1E">
      <w:pPr>
        <w:numPr>
          <w:ilvl w:val="0"/>
          <w:numId w:val="40"/>
        </w:numPr>
        <w:rPr>
          <w:lang w:eastAsia="x-none"/>
        </w:rPr>
      </w:pPr>
      <w:r>
        <w:rPr>
          <w:lang w:eastAsia="x-none"/>
        </w:rPr>
        <w:t xml:space="preserve">umožnit KORDIS přímo komunikovat se zaměstnanci prodejních </w:t>
      </w:r>
      <w:proofErr w:type="gramStart"/>
      <w:r>
        <w:rPr>
          <w:lang w:eastAsia="x-none"/>
        </w:rPr>
        <w:t>míst  –</w:t>
      </w:r>
      <w:proofErr w:type="gramEnd"/>
      <w:r>
        <w:rPr>
          <w:lang w:eastAsia="x-none"/>
        </w:rPr>
        <w:t xml:space="preserve"> zejména v případech, kdy je třeba poskytnout cestujícím, popř. získat od cestujících informace. Telefonní hovory vedené mezi KORDIS mohou být nahrávány a archivovány u KORDIS;</w:t>
      </w:r>
    </w:p>
    <w:p w14:paraId="38562796" w14:textId="77777777" w:rsidR="00930D1E" w:rsidRDefault="00930D1E" w:rsidP="00930D1E">
      <w:pPr>
        <w:numPr>
          <w:ilvl w:val="0"/>
          <w:numId w:val="40"/>
        </w:numPr>
        <w:rPr>
          <w:lang w:eastAsia="x-none"/>
        </w:rPr>
      </w:pPr>
      <w:r>
        <w:rPr>
          <w:lang w:eastAsia="x-none"/>
        </w:rPr>
        <w:t>předat KORDIS telefonní čísla a emailové adresy kontaktních osob zodpovědných za řízení prodejních míst.</w:t>
      </w:r>
    </w:p>
    <w:p w14:paraId="5C3987F2" w14:textId="70563146" w:rsidR="00930D1E" w:rsidRPr="00DA4111" w:rsidRDefault="00930D1E" w:rsidP="006D2C6E">
      <w:pPr>
        <w:pStyle w:val="Nadpis2"/>
      </w:pPr>
      <w:bookmarkStart w:id="379" w:name="_Toc117683641"/>
      <w:bookmarkStart w:id="380" w:name="_Toc155348357"/>
      <w:r w:rsidRPr="00B6635D">
        <w:t>P</w:t>
      </w:r>
      <w:r w:rsidRPr="00DA4111">
        <w:t xml:space="preserve">ožadavky na prodejní, kontrolní a evidenční systém </w:t>
      </w:r>
      <w:r>
        <w:t>D</w:t>
      </w:r>
      <w:r w:rsidRPr="00DA4111">
        <w:t>opravce</w:t>
      </w:r>
      <w:bookmarkEnd w:id="379"/>
      <w:bookmarkEnd w:id="380"/>
    </w:p>
    <w:p w14:paraId="262142AE" w14:textId="77777777" w:rsidR="00930D1E" w:rsidRPr="00AC7179" w:rsidRDefault="00930D1E" w:rsidP="00930D1E">
      <w:pPr>
        <w:numPr>
          <w:ilvl w:val="0"/>
          <w:numId w:val="6"/>
        </w:numPr>
        <w:rPr>
          <w:lang w:val="x-none" w:eastAsia="x-none"/>
        </w:rPr>
      </w:pPr>
      <w:r w:rsidRPr="007938A7">
        <w:rPr>
          <w:lang w:val="x-none" w:eastAsia="x-none"/>
        </w:rPr>
        <w:t xml:space="preserve">Veškeré </w:t>
      </w:r>
      <w:r>
        <w:rPr>
          <w:lang w:eastAsia="x-none"/>
        </w:rPr>
        <w:t xml:space="preserve">Dopravcem </w:t>
      </w:r>
      <w:r w:rsidRPr="007938A7">
        <w:rPr>
          <w:lang w:val="x-none" w:eastAsia="x-none"/>
        </w:rPr>
        <w:t xml:space="preserve">prodávané jízdní doklady musí </w:t>
      </w:r>
      <w:r>
        <w:rPr>
          <w:lang w:eastAsia="x-none"/>
        </w:rPr>
        <w:t xml:space="preserve">mít přiděleno unikátní evidenční číslo </w:t>
      </w:r>
      <w:r>
        <w:rPr>
          <w:lang w:eastAsia="x-none"/>
        </w:rPr>
        <w:lastRenderedPageBreak/>
        <w:t xml:space="preserve">a musí </w:t>
      </w:r>
      <w:r w:rsidRPr="007938A7">
        <w:rPr>
          <w:lang w:val="x-none" w:eastAsia="x-none"/>
        </w:rPr>
        <w:t xml:space="preserve">být automaticky evidovány. Pokud jde o jízdní doklady prodávané formou přímého tisku, musí se evidovat minimálně druh </w:t>
      </w:r>
      <w:r w:rsidRPr="0093419D">
        <w:rPr>
          <w:lang w:eastAsia="x-none"/>
        </w:rPr>
        <w:t>dokladu</w:t>
      </w:r>
      <w:r w:rsidRPr="00AC7179">
        <w:rPr>
          <w:lang w:val="x-none" w:eastAsia="x-none"/>
        </w:rPr>
        <w:t>, cena, DPH, způsob platby, unikátní evidenční číslo, místo prodeje, prodejce, datum, čas a další skutečnosti dohodnuté mezi Dopravcem a KORDIS</w:t>
      </w:r>
      <w:r w:rsidRPr="00AC7179">
        <w:rPr>
          <w:lang w:eastAsia="x-none"/>
        </w:rPr>
        <w:t xml:space="preserve"> a odsouhlasené KORDIS</w:t>
      </w:r>
      <w:r w:rsidRPr="00AC7179">
        <w:rPr>
          <w:lang w:val="x-none" w:eastAsia="x-none"/>
        </w:rPr>
        <w:t xml:space="preserve">. </w:t>
      </w:r>
      <w:r w:rsidRPr="00AC7179">
        <w:rPr>
          <w:lang w:eastAsia="x-none"/>
        </w:rPr>
        <w:t xml:space="preserve">U dokladů </w:t>
      </w:r>
      <w:r w:rsidRPr="00AC7179">
        <w:rPr>
          <w:lang w:val="x-none" w:eastAsia="x-none"/>
        </w:rPr>
        <w:t>předtištěn</w:t>
      </w:r>
      <w:r w:rsidRPr="00AC7179">
        <w:rPr>
          <w:lang w:eastAsia="x-none"/>
        </w:rPr>
        <w:t>ých</w:t>
      </w:r>
      <w:r w:rsidRPr="00AC7179">
        <w:rPr>
          <w:lang w:val="x-none" w:eastAsia="x-none"/>
        </w:rPr>
        <w:t xml:space="preserve"> se eviduje pouze druh, cena, DPH, místo prodeje, způsob platby, prodejce, datum, čas. </w:t>
      </w:r>
    </w:p>
    <w:p w14:paraId="6507D909" w14:textId="77777777" w:rsidR="00930D1E" w:rsidRPr="00E45BEA" w:rsidRDefault="00930D1E" w:rsidP="00930D1E">
      <w:pPr>
        <w:numPr>
          <w:ilvl w:val="0"/>
          <w:numId w:val="6"/>
        </w:numPr>
        <w:rPr>
          <w:lang w:val="x-none" w:eastAsia="x-none"/>
        </w:rPr>
      </w:pPr>
      <w:r w:rsidRPr="00AC7179">
        <w:rPr>
          <w:lang w:val="x-none" w:eastAsia="x-none"/>
        </w:rPr>
        <w:t>Zařízení umožňující prodej jízdenek musí být přizpůsobeno výše uvedeným požadavkům a musí být chráněno před možností neoprávněné úpravy dat ze s</w:t>
      </w:r>
      <w:r w:rsidRPr="00E45BEA">
        <w:rPr>
          <w:lang w:val="x-none" w:eastAsia="x-none"/>
        </w:rPr>
        <w:t>trany personálu nebo třetích subjektů.</w:t>
      </w:r>
    </w:p>
    <w:p w14:paraId="791E2793" w14:textId="77777777" w:rsidR="00930D1E" w:rsidRPr="00E45BEA" w:rsidRDefault="00930D1E" w:rsidP="00930D1E">
      <w:pPr>
        <w:numPr>
          <w:ilvl w:val="0"/>
          <w:numId w:val="6"/>
        </w:numPr>
        <w:rPr>
          <w:lang w:val="x-none" w:eastAsia="x-none"/>
        </w:rPr>
      </w:pPr>
      <w:r w:rsidRPr="00E45BEA">
        <w:rPr>
          <w:lang w:val="x-none" w:eastAsia="x-none"/>
        </w:rPr>
        <w:t xml:space="preserve">Dopravce je povinen veškerá svá zařízení koncipovat tak, aby umožňovala prodej a kontrolu jízdních dokladů v různých tarifech dle aktuální potřeby Objednatele. </w:t>
      </w:r>
    </w:p>
    <w:p w14:paraId="14E13588" w14:textId="45E61315" w:rsidR="00930D1E" w:rsidRPr="00E45BEA" w:rsidRDefault="00930D1E" w:rsidP="00930D1E">
      <w:pPr>
        <w:numPr>
          <w:ilvl w:val="0"/>
          <w:numId w:val="6"/>
        </w:numPr>
        <w:rPr>
          <w:lang w:val="x-none" w:eastAsia="x-none"/>
        </w:rPr>
      </w:pPr>
      <w:r w:rsidRPr="00E45BEA">
        <w:rPr>
          <w:lang w:val="x-none" w:eastAsia="x-none"/>
        </w:rPr>
        <w:t xml:space="preserve">Jízdní doklady vydávané formou přímého tisku musí být vybaveny </w:t>
      </w:r>
      <w:r>
        <w:rPr>
          <w:lang w:eastAsia="x-none"/>
        </w:rPr>
        <w:t>2D</w:t>
      </w:r>
      <w:r w:rsidRPr="00E45BEA">
        <w:rPr>
          <w:lang w:val="x-none" w:eastAsia="x-none"/>
        </w:rPr>
        <w:t xml:space="preserve"> kódem umožňujícím načtení při externí kontrole. Obsahem kódu budou minimálně </w:t>
      </w:r>
      <w:r>
        <w:rPr>
          <w:lang w:eastAsia="x-none"/>
        </w:rPr>
        <w:t xml:space="preserve">unikátní evidenční číslo, </w:t>
      </w:r>
      <w:r w:rsidRPr="00E45BEA">
        <w:rPr>
          <w:lang w:val="x-none" w:eastAsia="x-none"/>
        </w:rPr>
        <w:t>informace o druhu jízdenky, ceně a tarifní informace vztahující se k jízdence. Přesné požadavky</w:t>
      </w:r>
      <w:r>
        <w:rPr>
          <w:lang w:eastAsia="x-none"/>
        </w:rPr>
        <w:t>,</w:t>
      </w:r>
      <w:r w:rsidRPr="00E45BEA">
        <w:rPr>
          <w:lang w:val="x-none" w:eastAsia="x-none"/>
        </w:rPr>
        <w:t xml:space="preserve"> zejména obsah, velikost, druh 2D kódu, šifrování</w:t>
      </w:r>
      <w:r>
        <w:rPr>
          <w:lang w:eastAsia="x-none"/>
        </w:rPr>
        <w:t>,</w:t>
      </w:r>
      <w:r w:rsidRPr="00E45BEA">
        <w:rPr>
          <w:lang w:val="x-none" w:eastAsia="x-none"/>
        </w:rPr>
        <w:t xml:space="preserve"> </w:t>
      </w:r>
      <w:r w:rsidR="00A331E2">
        <w:rPr>
          <w:lang w:eastAsia="x-none"/>
        </w:rPr>
        <w:t>budou dojednány mezi KORDIS a Dopravcem</w:t>
      </w:r>
      <w:r w:rsidR="00A331E2" w:rsidRPr="00E45BEA">
        <w:rPr>
          <w:lang w:val="x-none" w:eastAsia="x-none"/>
        </w:rPr>
        <w:t xml:space="preserve"> </w:t>
      </w:r>
      <w:r w:rsidRPr="00E45BEA">
        <w:rPr>
          <w:lang w:val="x-none" w:eastAsia="x-none"/>
        </w:rPr>
        <w:t>při zavádění systému Dopravcem.</w:t>
      </w:r>
    </w:p>
    <w:p w14:paraId="1ECF5117" w14:textId="77777777" w:rsidR="00930D1E" w:rsidRPr="007A478E" w:rsidRDefault="00930D1E" w:rsidP="00930D1E">
      <w:pPr>
        <w:numPr>
          <w:ilvl w:val="0"/>
          <w:numId w:val="6"/>
        </w:numPr>
        <w:rPr>
          <w:lang w:val="x-none" w:eastAsia="x-none"/>
        </w:rPr>
      </w:pPr>
      <w:r w:rsidRPr="007A478E">
        <w:rPr>
          <w:lang w:val="x-none" w:eastAsia="x-none"/>
        </w:rPr>
        <w:t xml:space="preserve">Veškeré systémy budované </w:t>
      </w:r>
      <w:r>
        <w:rPr>
          <w:lang w:eastAsia="x-none"/>
        </w:rPr>
        <w:t>Do</w:t>
      </w:r>
      <w:proofErr w:type="spellStart"/>
      <w:r w:rsidRPr="007A478E">
        <w:rPr>
          <w:lang w:val="x-none" w:eastAsia="x-none"/>
        </w:rPr>
        <w:t>pravcem</w:t>
      </w:r>
      <w:proofErr w:type="spellEnd"/>
      <w:r w:rsidRPr="007A478E">
        <w:rPr>
          <w:lang w:val="x-none" w:eastAsia="x-none"/>
        </w:rPr>
        <w:t xml:space="preserve"> musí umožnit paralelní správu minimálně 2 druhů elektronických kartových odbavovacích systémů </w:t>
      </w:r>
      <w:r w:rsidRPr="007A478E">
        <w:rPr>
          <w:lang w:eastAsia="x-none"/>
        </w:rPr>
        <w:t>dle požadavku KORDIS</w:t>
      </w:r>
      <w:r w:rsidRPr="007A478E">
        <w:rPr>
          <w:lang w:val="x-none" w:eastAsia="x-none"/>
        </w:rPr>
        <w:t xml:space="preserve"> a dále možnost on-line a off-line kontroly jízdních dokladů vydaných ve formě QR.</w:t>
      </w:r>
    </w:p>
    <w:p w14:paraId="1266990E" w14:textId="77777777" w:rsidR="00930D1E" w:rsidRPr="00DB6AE0" w:rsidRDefault="00930D1E" w:rsidP="00930D1E">
      <w:pPr>
        <w:numPr>
          <w:ilvl w:val="0"/>
          <w:numId w:val="6"/>
        </w:numPr>
        <w:rPr>
          <w:lang w:val="x-none" w:eastAsia="x-none"/>
        </w:rPr>
      </w:pPr>
      <w:r w:rsidRPr="007A478E">
        <w:rPr>
          <w:lang w:val="x-none" w:eastAsia="x-none"/>
        </w:rPr>
        <w:t xml:space="preserve">Datové výstupy z prodejních systémů musí být realizovány ve formě a rozsahu </w:t>
      </w:r>
      <w:r>
        <w:rPr>
          <w:lang w:eastAsia="x-none"/>
        </w:rPr>
        <w:t xml:space="preserve">dle požadavku </w:t>
      </w:r>
      <w:r w:rsidRPr="007A478E">
        <w:rPr>
          <w:lang w:val="x-none" w:eastAsia="x-none"/>
        </w:rPr>
        <w:t xml:space="preserve">KORDIS </w:t>
      </w:r>
      <w:r>
        <w:rPr>
          <w:lang w:eastAsia="x-none"/>
        </w:rPr>
        <w:t xml:space="preserve">definovaného </w:t>
      </w:r>
      <w:r w:rsidRPr="007A478E">
        <w:rPr>
          <w:lang w:val="x-none" w:eastAsia="x-none"/>
        </w:rPr>
        <w:t>při zahájení přípravy těchto systémů. Zejména musí být realizovány v souladu s</w:t>
      </w:r>
      <w:r>
        <w:rPr>
          <w:lang w:eastAsia="x-none"/>
        </w:rPr>
        <w:t>e</w:t>
      </w:r>
      <w:r>
        <w:rPr>
          <w:lang w:val="x-none" w:eastAsia="x-none"/>
        </w:rPr>
        <w:t> </w:t>
      </w:r>
      <w:r>
        <w:rPr>
          <w:lang w:eastAsia="x-none"/>
        </w:rPr>
        <w:t>Smlouvou o podmínkách přepravy</w:t>
      </w:r>
      <w:r w:rsidRPr="00562453">
        <w:rPr>
          <w:lang w:val="x-none" w:eastAsia="x-none"/>
        </w:rPr>
        <w:t>.</w:t>
      </w:r>
      <w:r>
        <w:rPr>
          <w:lang w:eastAsia="x-none"/>
        </w:rPr>
        <w:t xml:space="preserve"> Datové výstupy musí obsahovat i údaje o čase a místu prodeje jízdního dokladu. </w:t>
      </w:r>
    </w:p>
    <w:p w14:paraId="050A5C52" w14:textId="77777777" w:rsidR="00930D1E" w:rsidRPr="00DB6AE0" w:rsidRDefault="00930D1E" w:rsidP="00930D1E">
      <w:pPr>
        <w:numPr>
          <w:ilvl w:val="0"/>
          <w:numId w:val="6"/>
        </w:numPr>
        <w:rPr>
          <w:lang w:val="x-none" w:eastAsia="x-none"/>
        </w:rPr>
      </w:pPr>
      <w:r>
        <w:rPr>
          <w:lang w:eastAsia="x-none"/>
        </w:rPr>
        <w:t>Objednatel má právo na přístup k údajům o všech jízdních dokladech prodaných ve Vlacích a k údajům o elektronických akceptacích jízdních dokladů ve Vlacích. Dopravce má povinnost tyto údaje evidovat, zpracovat a ve strojově čitelné podobě předávat na výzvu Objednateli případně KORDIS. Pro každý jízdní doklad musí být předán údaj minimálně v rozsahu uvedeném v bodě 1.</w:t>
      </w:r>
    </w:p>
    <w:p w14:paraId="79846C09" w14:textId="77777777" w:rsidR="00930D1E" w:rsidRPr="00DB6AE0" w:rsidRDefault="00930D1E" w:rsidP="00930D1E">
      <w:pPr>
        <w:numPr>
          <w:ilvl w:val="0"/>
          <w:numId w:val="6"/>
        </w:numPr>
        <w:rPr>
          <w:lang w:val="x-none" w:eastAsia="x-none"/>
        </w:rPr>
      </w:pPr>
      <w:r w:rsidRPr="00ED292D">
        <w:t xml:space="preserve">Všechny jízdní doklady v IDS JMK vydávané </w:t>
      </w:r>
      <w:r>
        <w:t xml:space="preserve">Dopravcem </w:t>
      </w:r>
      <w:r w:rsidRPr="00ED292D">
        <w:t xml:space="preserve">musí na sobě nést ochranné prvky </w:t>
      </w:r>
      <w:r>
        <w:t xml:space="preserve">odsouhlasené KORDIS. </w:t>
      </w:r>
    </w:p>
    <w:p w14:paraId="68318296" w14:textId="77777777" w:rsidR="00930D1E" w:rsidRPr="00DB6AE0" w:rsidRDefault="00930D1E" w:rsidP="00930D1E">
      <w:pPr>
        <w:numPr>
          <w:ilvl w:val="0"/>
          <w:numId w:val="6"/>
        </w:numPr>
        <w:rPr>
          <w:lang w:val="x-none" w:eastAsia="x-none"/>
        </w:rPr>
      </w:pPr>
      <w:r w:rsidRPr="00ED292D">
        <w:t xml:space="preserve">Pro zvýšení účinnosti ochrany jízdních dokladů proti zneužití </w:t>
      </w:r>
      <w:r>
        <w:t xml:space="preserve">Dopravce </w:t>
      </w:r>
      <w:r w:rsidRPr="00ED292D">
        <w:t xml:space="preserve">učiní </w:t>
      </w:r>
      <w:r>
        <w:t>taková</w:t>
      </w:r>
      <w:r w:rsidRPr="00ED292D">
        <w:t xml:space="preserve"> organizační opatření, jejichž výsledkem bude přesná a kontrolovatelná evidence a sledování zásob a spotřeby kotoučků pro tisk jízdenek, jízdenek, průkazek k </w:t>
      </w:r>
      <w:proofErr w:type="spellStart"/>
      <w:r w:rsidRPr="00ED292D">
        <w:t>předplatním</w:t>
      </w:r>
      <w:proofErr w:type="spellEnd"/>
      <w:r w:rsidRPr="00ED292D">
        <w:t xml:space="preserve"> jízdenkám a holografických známek aj. </w:t>
      </w:r>
    </w:p>
    <w:p w14:paraId="4E6BB54B" w14:textId="55D4E614" w:rsidR="00930D1E" w:rsidRPr="00DB6AE0" w:rsidRDefault="00930D1E" w:rsidP="00930D1E">
      <w:pPr>
        <w:numPr>
          <w:ilvl w:val="0"/>
          <w:numId w:val="6"/>
        </w:numPr>
        <w:rPr>
          <w:lang w:val="x-none" w:eastAsia="x-none"/>
        </w:rPr>
      </w:pPr>
      <w:r>
        <w:t>D</w:t>
      </w:r>
      <w:r w:rsidRPr="00ED292D">
        <w:t xml:space="preserve">opravce je povinen předat KORDIS informace o způsobu zabezpečení výše uvedených materiálů. KORDIS je v případě zjištění jejich nedostatečné ochrany oprávněn </w:t>
      </w:r>
      <w:r w:rsidR="00ED70C1" w:rsidRPr="00ED292D">
        <w:t>omezit,</w:t>
      </w:r>
      <w:r w:rsidRPr="00ED292D">
        <w:t xml:space="preserve"> popř. zakázat dopravci prodej jednotlivých jízdních dokladů.</w:t>
      </w:r>
    </w:p>
    <w:p w14:paraId="1516E14E" w14:textId="77777777" w:rsidR="00930D1E" w:rsidRDefault="00930D1E" w:rsidP="00930D1E">
      <w:r w:rsidRPr="00ED292D">
        <w:t xml:space="preserve">Tyto požadavky musí splňovat i </w:t>
      </w:r>
      <w:r>
        <w:t xml:space="preserve">případný </w:t>
      </w:r>
      <w:r w:rsidRPr="00ED292D">
        <w:t>prodejce</w:t>
      </w:r>
      <w:r>
        <w:t xml:space="preserve"> pověřený Dopravcem k prodeji jízdních dokladů dle této smlouvy. </w:t>
      </w:r>
    </w:p>
    <w:p w14:paraId="29CE25C2" w14:textId="57405AC0" w:rsidR="00930D1E" w:rsidRPr="005423DB" w:rsidRDefault="00930D1E" w:rsidP="006D2C6E">
      <w:pPr>
        <w:pStyle w:val="Nadpis2"/>
      </w:pPr>
      <w:bookmarkStart w:id="381" w:name="_Toc117683642"/>
      <w:bookmarkStart w:id="382" w:name="_Toc155348358"/>
      <w:r w:rsidRPr="005423DB">
        <w:t>Přepravní kontrola</w:t>
      </w:r>
      <w:bookmarkEnd w:id="381"/>
      <w:bookmarkEnd w:id="382"/>
    </w:p>
    <w:p w14:paraId="648B54B2" w14:textId="5AAB57F5" w:rsidR="00930D1E" w:rsidRPr="005423DB" w:rsidRDefault="00930D1E" w:rsidP="00930D1E">
      <w:pPr>
        <w:pStyle w:val="Nadpis3"/>
        <w:rPr>
          <w:lang w:val="cs-CZ"/>
        </w:rPr>
      </w:pPr>
      <w:bookmarkStart w:id="383" w:name="_Toc117683643"/>
      <w:bookmarkStart w:id="384" w:name="_Toc155348359"/>
      <w:r w:rsidRPr="005423DB">
        <w:rPr>
          <w:lang w:val="cs-CZ"/>
        </w:rPr>
        <w:t>Přepravní kontrola vykonávaná KORDIS případně Objednatelem</w:t>
      </w:r>
      <w:bookmarkEnd w:id="383"/>
      <w:bookmarkEnd w:id="384"/>
    </w:p>
    <w:p w14:paraId="503D2CF8" w14:textId="77777777" w:rsidR="00930D1E" w:rsidRPr="005423DB" w:rsidRDefault="00930D1E" w:rsidP="00930D1E">
      <w:r w:rsidRPr="005423DB">
        <w:t xml:space="preserve">KORDIS, případně Objednatel jsou oprávněni ve Vlacích provádět přepravní kontrolu. </w:t>
      </w:r>
    </w:p>
    <w:p w14:paraId="55F30D0B" w14:textId="77777777" w:rsidR="00930D1E" w:rsidRPr="005423DB" w:rsidRDefault="00930D1E" w:rsidP="00930D1E">
      <w:r w:rsidRPr="005423DB">
        <w:t>V takovém případě platí pro provádění přepravní kontroly následující pravidla:</w:t>
      </w:r>
    </w:p>
    <w:p w14:paraId="68484EDD" w14:textId="77777777" w:rsidR="00930D1E" w:rsidRPr="005423DB" w:rsidRDefault="00930D1E" w:rsidP="00930D1E">
      <w:r w:rsidRPr="005423DB">
        <w:t xml:space="preserve">Na </w:t>
      </w:r>
      <w:proofErr w:type="gramStart"/>
      <w:r w:rsidRPr="005423DB">
        <w:t>KORDIS</w:t>
      </w:r>
      <w:proofErr w:type="gramEnd"/>
      <w:r w:rsidRPr="005423DB">
        <w:t xml:space="preserve"> respektive Objednatele přechází práva, která subjektu provádějícímu přepravní kontrolu v budoucnu vzniknou v souvislosti se zjištěním osob, které porušují platné tarify a smluvní přepravní podmínky, a dále osob cestujících bez platného jízdního dokladu, jako </w:t>
      </w:r>
      <w:r w:rsidRPr="005423DB">
        <w:lastRenderedPageBreak/>
        <w:t>zejména nárok na dodatečné zaplacení jízdného a přirážky k jízdnému ve smyslu příslušných zákonných ustanovení, tarifů či smluvních přepravních podmínek, případně dalších částek z tohoto plynoucích.</w:t>
      </w:r>
    </w:p>
    <w:p w14:paraId="39065565" w14:textId="77777777" w:rsidR="00930D1E" w:rsidRPr="005423DB" w:rsidRDefault="00930D1E" w:rsidP="00930D1E">
      <w:r w:rsidRPr="005423DB">
        <w:t xml:space="preserve">Tato práva vůči uvedeným cestujícím přechází na subjekt provádějící přepravní kontrolu okamžikem zjištění takového cestujícího, tedy okamžitě, kdy ve smyslu příslušných právních předpisů vzniká právo na zaplacení jízdného, přirážky k jízdnému a případně dalších částek, plynoucích z právních předpisů. Postoupení těchto práv je bezúplatné. </w:t>
      </w:r>
    </w:p>
    <w:p w14:paraId="4306C6C1" w14:textId="77777777" w:rsidR="00930D1E" w:rsidRPr="005423DB" w:rsidRDefault="00930D1E" w:rsidP="00930D1E">
      <w:r w:rsidRPr="005423DB">
        <w:t>Případné vybrané jízdné či doplatky jízdného včetně DPH jsou příjmem Objednatele.</w:t>
      </w:r>
    </w:p>
    <w:p w14:paraId="7603A364" w14:textId="3CBDD297" w:rsidR="00930D1E" w:rsidRDefault="00930D1E" w:rsidP="00930D1E">
      <w:r w:rsidRPr="005423DB">
        <w:t>Vybrané smluvní postihy či další částky za porušení platných tarifů a smluvních přepravních podmínek jsou příjmem subjektu provádějícího přepravní kontrolu.</w:t>
      </w:r>
    </w:p>
    <w:p w14:paraId="04A025E6" w14:textId="77777777" w:rsidR="00930D1E" w:rsidRPr="005423DB" w:rsidRDefault="00930D1E" w:rsidP="00930D1E">
      <w:r w:rsidRPr="005423DB">
        <w:t xml:space="preserve">Cestující bez platného jízdního dokladu ve Vlaku se </w:t>
      </w:r>
      <w:r>
        <w:t xml:space="preserve">v obvodu IDS JMK </w:t>
      </w:r>
      <w:r w:rsidRPr="005423DB">
        <w:t>považuje vždy za cestujícího bez platného jízdního dokladu IDS JMK a jsou na něj aplikovány sankce a poplatky výhradně dle SPP IDS JMK.</w:t>
      </w:r>
    </w:p>
    <w:p w14:paraId="0EDA91B2" w14:textId="77777777" w:rsidR="00930D1E" w:rsidRPr="005423DB" w:rsidRDefault="00930D1E" w:rsidP="00930D1E">
      <w:r w:rsidRPr="005423DB">
        <w:t>Při provádění přepravní kontroly nemají osoby tuto kontrolu provádějící povinnost se hlásit Vlakovému doprovodu nebo strojvedoucímu.</w:t>
      </w:r>
      <w:r>
        <w:t xml:space="preserve"> </w:t>
      </w:r>
    </w:p>
    <w:p w14:paraId="7214026C" w14:textId="3D6DBB1D" w:rsidR="00930D1E" w:rsidRDefault="00930D1E" w:rsidP="00930D1E">
      <w:r w:rsidRPr="005423DB">
        <w:t xml:space="preserve">Osoby provádějící přepravní kontrolu mají pravomoc provádět rovněž kontrolu plnění povinností Vlakového doprovodu, případně strojvedoucího, plynoucích ze Smlouvy. Přesný postup při zjištění závady bude dohodnut s Dopravcem, v případě dostatečného zdokumentování závady např. fotografií nemá osoba provádějící přepravní kontrolu povinnost toto hlásit Vlakovému </w:t>
      </w:r>
      <w:r w:rsidR="00ED70C1" w:rsidRPr="005423DB">
        <w:t>doprovodu,</w:t>
      </w:r>
      <w:r w:rsidRPr="005423DB">
        <w:t xml:space="preserve"> resp. strojvedoucímu. </w:t>
      </w:r>
      <w:r>
        <w:t>Při činnosti osob provádějících přepravní kontrolu nesmí dojít k ohrožení bezpečného provozování dráhy a drážní dopravy, musí šetřit dobré jméno dopravce a vystupovat vůči cestujícímu v souladu s čl. 11 TPSŽ</w:t>
      </w:r>
    </w:p>
    <w:p w14:paraId="04ADE23F" w14:textId="21887CE8" w:rsidR="00930D1E" w:rsidRPr="005423DB" w:rsidRDefault="00930D1E" w:rsidP="00930D1E">
      <w:pPr>
        <w:pStyle w:val="Nadpis3"/>
        <w:rPr>
          <w:lang w:val="cs-CZ"/>
        </w:rPr>
      </w:pPr>
      <w:bookmarkStart w:id="385" w:name="_Ref117683426"/>
      <w:bookmarkStart w:id="386" w:name="_Toc117683644"/>
      <w:bookmarkStart w:id="387" w:name="_Toc155348360"/>
      <w:r w:rsidRPr="005423DB">
        <w:rPr>
          <w:lang w:val="cs-CZ"/>
        </w:rPr>
        <w:t>Přepravní kontrola vykonávaná Dopravcem</w:t>
      </w:r>
      <w:bookmarkEnd w:id="385"/>
      <w:bookmarkEnd w:id="386"/>
      <w:bookmarkEnd w:id="387"/>
    </w:p>
    <w:p w14:paraId="3BBDA835" w14:textId="2AD45FB6" w:rsidR="002A6087" w:rsidRDefault="002A6087" w:rsidP="00930D1E">
      <w:pPr>
        <w:rPr>
          <w:lang w:eastAsia="x-none"/>
        </w:rPr>
      </w:pPr>
      <w:r>
        <w:rPr>
          <w:lang w:eastAsia="x-none"/>
        </w:rPr>
        <w:t>Přepravní kontrola vykonávaná Dopravcem je možná pouze s předchozím souhlasem Objednatele</w:t>
      </w:r>
      <w:r w:rsidR="00293F78">
        <w:rPr>
          <w:lang w:eastAsia="x-none"/>
        </w:rPr>
        <w:t xml:space="preserve"> nebo KORDIS.</w:t>
      </w:r>
    </w:p>
    <w:p w14:paraId="1DCD4BDA" w14:textId="57FDAC4A" w:rsidR="00930D1E" w:rsidRPr="005423DB" w:rsidRDefault="00930D1E" w:rsidP="00930D1E">
      <w:r w:rsidRPr="005423DB">
        <w:rPr>
          <w:lang w:eastAsia="x-none"/>
        </w:rPr>
        <w:t>Pokud je na Vlaku přítomen Vlakový doprovod</w:t>
      </w:r>
      <w:r>
        <w:rPr>
          <w:lang w:eastAsia="x-none"/>
        </w:rPr>
        <w:t xml:space="preserve"> na základě požadavku Objednatele</w:t>
      </w:r>
      <w:r w:rsidRPr="005423DB">
        <w:rPr>
          <w:lang w:eastAsia="x-none"/>
        </w:rPr>
        <w:t>, je povinen</w:t>
      </w:r>
      <w:r w:rsidRPr="005423DB">
        <w:t xml:space="preserve"> realizovat přepravní kontrolu nepřetržitě po celou dobu své přítomnosti na Vlaku v celém </w:t>
      </w:r>
      <w:r w:rsidR="00ED70C1" w:rsidRPr="005423DB">
        <w:t>vlaku,</w:t>
      </w:r>
      <w:r w:rsidRPr="005423DB">
        <w:t xml:space="preserve"> a to </w:t>
      </w:r>
      <w:r>
        <w:t xml:space="preserve">následně </w:t>
      </w:r>
      <w:r w:rsidRPr="005423DB">
        <w:t xml:space="preserve">po uspokojení požadavků cestujících na odbavení a po skončení nezbytných technologických činností. Případně je povinen </w:t>
      </w:r>
      <w:r>
        <w:t xml:space="preserve">přepravní </w:t>
      </w:r>
      <w:proofErr w:type="gramStart"/>
      <w:r>
        <w:t xml:space="preserve">kontrolu </w:t>
      </w:r>
      <w:r w:rsidRPr="005423DB">
        <w:t xml:space="preserve"> vykonat</w:t>
      </w:r>
      <w:proofErr w:type="gramEnd"/>
      <w:r w:rsidRPr="005423DB">
        <w:t xml:space="preserve"> i na upozornění - výzvu cestujících. </w:t>
      </w:r>
    </w:p>
    <w:p w14:paraId="67E3B02D" w14:textId="77777777" w:rsidR="00930D1E" w:rsidRPr="005423DB" w:rsidRDefault="00930D1E" w:rsidP="00930D1E">
      <w:r w:rsidRPr="005423DB">
        <w:t xml:space="preserve">Dopravce je povinen na výzvu KORDIS zajistit </w:t>
      </w:r>
      <w:r>
        <w:t xml:space="preserve">obvykle 1x ročně </w:t>
      </w:r>
      <w:r w:rsidRPr="005423DB">
        <w:t xml:space="preserve">proškolení všech pracovníků provádějících přepravní kontrolu pracovníky KORDIS z oblasti Tarifu a SPP IDS JMK, a to do 3 měsíců od této výzvy. KORDIS má právo rozhodnout, zda bude školení probíhat jeho pracovníky nebo jej může provést proškolený specialista Dopravce. </w:t>
      </w:r>
    </w:p>
    <w:p w14:paraId="24EAA137" w14:textId="77777777" w:rsidR="00930D1E" w:rsidRPr="005423DB" w:rsidRDefault="00930D1E" w:rsidP="00930D1E">
      <w:r w:rsidRPr="005423DB">
        <w:t xml:space="preserve">Jízdné či doplatky jízdného včetně DPH vybrané Dopravcem během přepravní kontroly připadající na všechny Vlaky dle Smlouvy se považují za tržby Objednatele. Dopravce je povinen zahrnout tyto tržby do měsíčního hlášení o tržbách zasílaného KORDIS ve struktuře definované KORDIS. </w:t>
      </w:r>
    </w:p>
    <w:p w14:paraId="58377FEA" w14:textId="77777777" w:rsidR="00930D1E" w:rsidRDefault="00930D1E" w:rsidP="00930D1E">
      <w:r w:rsidRPr="005423DB">
        <w:t xml:space="preserve">Přirážky a postihy udělené Dopravcem je Dopravce rovněž povinen hlásit KORDIS, zůstávají však příjmem Dopravce. </w:t>
      </w:r>
    </w:p>
    <w:p w14:paraId="6433120A" w14:textId="77777777" w:rsidR="00930D1E" w:rsidRDefault="00930D1E" w:rsidP="00930D1E">
      <w:pPr>
        <w:rPr>
          <w:lang w:eastAsia="x-none"/>
        </w:rPr>
      </w:pPr>
      <w:r>
        <w:rPr>
          <w:lang w:eastAsia="x-none"/>
        </w:rPr>
        <w:t>Dopravce je oprávněn pověřit výkonem přepravní kontroly jiný subjekt. V tomto případě se na něj vztahují stejná pravidla, jako kdyby přepravní kontrolu prováděl samotný Dopravce.</w:t>
      </w:r>
    </w:p>
    <w:p w14:paraId="16480844" w14:textId="77777777" w:rsidR="00930D1E" w:rsidRPr="005423DB" w:rsidRDefault="00930D1E" w:rsidP="00930D1E">
      <w:r w:rsidRPr="005423DB">
        <w:t xml:space="preserve">Cestující bez platného jízdního dokladu ve Vlaku </w:t>
      </w:r>
      <w:r>
        <w:t xml:space="preserve">v obvodu IDS JMK </w:t>
      </w:r>
      <w:r w:rsidRPr="005423DB">
        <w:t>se považuje vždy za cestujícího bez platného jízdního dokladu IDS JMK a jsou na něj aplikovány sankce a poplatky výhradně dle SPP IDS JMK.</w:t>
      </w:r>
    </w:p>
    <w:p w14:paraId="6471CB21" w14:textId="484CE795" w:rsidR="00930D1E" w:rsidRPr="005423DB" w:rsidRDefault="00930D1E" w:rsidP="00930D1E">
      <w:pPr>
        <w:pStyle w:val="Nadpis3"/>
        <w:rPr>
          <w:lang w:val="cs-CZ"/>
        </w:rPr>
      </w:pPr>
      <w:bookmarkStart w:id="388" w:name="_Toc117683645"/>
      <w:bookmarkStart w:id="389" w:name="_Toc155348361"/>
      <w:r w:rsidRPr="005423DB">
        <w:rPr>
          <w:lang w:val="cs-CZ"/>
        </w:rPr>
        <w:lastRenderedPageBreak/>
        <w:t>Součinnost Dopravce</w:t>
      </w:r>
      <w:bookmarkEnd w:id="388"/>
      <w:bookmarkEnd w:id="389"/>
    </w:p>
    <w:p w14:paraId="7C8A9431" w14:textId="77777777" w:rsidR="00930D1E" w:rsidRPr="005423DB" w:rsidRDefault="00930D1E" w:rsidP="00930D1E">
      <w:pPr>
        <w:rPr>
          <w:lang w:eastAsia="x-none"/>
        </w:rPr>
      </w:pPr>
      <w:r w:rsidRPr="005423DB">
        <w:t>Dopravce je povinen poskytnout subjektům provádějícím přepravní kontrolu potřebnou součinnost v souladu s platnými tarify, smluvními přepravními podmínkami a obecně závaznými právními předpisy.</w:t>
      </w:r>
    </w:p>
    <w:p w14:paraId="6B640885" w14:textId="3F28946F" w:rsidR="00930D1E" w:rsidRPr="005423DB" w:rsidRDefault="00930D1E" w:rsidP="00930D1E">
      <w:r w:rsidRPr="005423DB">
        <w:t xml:space="preserve">V případě </w:t>
      </w:r>
      <w:r w:rsidR="00ED70C1" w:rsidRPr="005423DB">
        <w:t>pokynu,</w:t>
      </w:r>
      <w:r w:rsidRPr="005423DB">
        <w:t xml:space="preserve"> resp. souhlasu Objednatele k zavedení Jiných tarifů a smluvních přepravních podmínek vedle Tarifu IDS JMK a SPP IDS JMK je Dopravce povinen poskytnout potřebnou součinnost pro umožnění výkonu přepravní kontroly společností KORDIS, Objednatelem nebo jím pověřenou osobou. </w:t>
      </w:r>
    </w:p>
    <w:p w14:paraId="77A7C5BB" w14:textId="77777777" w:rsidR="00930D1E" w:rsidRDefault="00930D1E" w:rsidP="00930D1E">
      <w:r w:rsidRPr="005423DB">
        <w:t>Pro kontrolu jízdních dokladů Jiného tarifu je Dopravce vždy povinen za účelem kontroly jízdních dokladů vybavit KORDIS, Objednatele nebo jím pověřenou osobou stejnými kontrolními zařízeními, jaká pro kontrolu jízdních dokladů používají ve vlacích pracovníci Dopravce, v počtu odpovídajícím aktuálnímu počtu pracovníků provádějících přepravní kontrolu u KORDIS, Objednatele nebo jím pověřené osoby. Dopravce je dále povinen zajistit proškolení všech pracovníků přepravní kontroly tak, aby mohla být přepravní kontrola vykonávána v plném rozsahu uznávaného sortimentu jízdních dokladů. V případě, že zapůjčené zařízení bude sloužit pro kontrolu jízdních</w:t>
      </w:r>
      <w:r>
        <w:t xml:space="preserve"> dokladů Jiného tarifu neiniciovaného Objednatelem je Dopravce povinen zapůjčit tato zařízení bezplatně a hradit s tím spojené veškeré další provozní náklady.</w:t>
      </w:r>
    </w:p>
    <w:p w14:paraId="7A599B07" w14:textId="0018202E" w:rsidR="00930D1E" w:rsidRPr="00B6635D" w:rsidRDefault="00930D1E" w:rsidP="00930D1E">
      <w:pPr>
        <w:pStyle w:val="Nadpis3"/>
      </w:pPr>
      <w:bookmarkStart w:id="390" w:name="_Toc117683646"/>
      <w:bookmarkStart w:id="391" w:name="_Ref141694306"/>
      <w:bookmarkStart w:id="392" w:name="_Ref149726993"/>
      <w:bookmarkStart w:id="393" w:name="_Toc155348362"/>
      <w:r w:rsidRPr="00FC1AB9">
        <w:rPr>
          <w:lang w:val="cs-CZ"/>
        </w:rPr>
        <w:t>Technické požadavky na kontrolní zařízení</w:t>
      </w:r>
      <w:bookmarkEnd w:id="390"/>
      <w:bookmarkEnd w:id="391"/>
      <w:bookmarkEnd w:id="392"/>
      <w:bookmarkEnd w:id="393"/>
    </w:p>
    <w:p w14:paraId="5A9D64BC" w14:textId="60B3A0AC" w:rsidR="00930D1E" w:rsidRPr="00AC7179" w:rsidRDefault="00930D1E" w:rsidP="00930D1E">
      <w:r w:rsidRPr="00DA4111">
        <w:t xml:space="preserve">Vlakový </w:t>
      </w:r>
      <w:r>
        <w:t xml:space="preserve">doprovod </w:t>
      </w:r>
      <w:del w:id="394" w:author="Stanislav Krčma" w:date="2024-01-04T10:18:00Z">
        <w:r w:rsidDel="001B5AF9">
          <w:delText xml:space="preserve">či strojvedoucí </w:delText>
        </w:r>
      </w:del>
      <w:r w:rsidRPr="00DA4111">
        <w:t xml:space="preserve">vykonávající kontrolu jízdních dokladů </w:t>
      </w:r>
      <w:r>
        <w:t xml:space="preserve">dle Smlouvy </w:t>
      </w:r>
      <w:r w:rsidRPr="00DA4111">
        <w:t>musí být vybaven zařízením v on-line provozu (tzn. on-line v případě dostupnosti mobilní sítě) umožňující načítání dat minimálně rychlostí LTE s neomezeným datovým tarifem případně s datovým tarifem, v n</w:t>
      </w:r>
      <w:r w:rsidRPr="007938A7">
        <w:t>ěmž bude pro</w:t>
      </w:r>
      <w:r w:rsidRPr="0093419D">
        <w:t xml:space="preserve"> jízdní doklady </w:t>
      </w:r>
      <w:r>
        <w:t>IDS JMK vyčleněno minimálně 3</w:t>
      </w:r>
      <w:r w:rsidRPr="00AC7179">
        <w:t>0 GB měsíčně, které umožní minimálně následující úkony:</w:t>
      </w:r>
    </w:p>
    <w:p w14:paraId="632E709D" w14:textId="77777777" w:rsidR="00930D1E" w:rsidRPr="00B34211" w:rsidRDefault="00930D1E" w:rsidP="00930D1E">
      <w:pPr>
        <w:numPr>
          <w:ilvl w:val="0"/>
          <w:numId w:val="5"/>
        </w:numPr>
        <w:rPr>
          <w:rFonts w:cs="Arial"/>
        </w:rPr>
      </w:pPr>
      <w:r w:rsidRPr="00AC7179">
        <w:rPr>
          <w:rFonts w:cs="Arial"/>
        </w:rPr>
        <w:t xml:space="preserve">sledování </w:t>
      </w:r>
      <w:r w:rsidRPr="00B34211">
        <w:rPr>
          <w:rFonts w:cs="Arial"/>
        </w:rPr>
        <w:t>polohy zařízení pomocí GPS, která musí umožnit automatické přiřazení zařízení do tarifní zóny;</w:t>
      </w:r>
    </w:p>
    <w:p w14:paraId="07A31B98" w14:textId="77777777" w:rsidR="00930D1E" w:rsidRPr="00B34211" w:rsidRDefault="00930D1E" w:rsidP="00930D1E">
      <w:pPr>
        <w:numPr>
          <w:ilvl w:val="0"/>
          <w:numId w:val="5"/>
        </w:numPr>
      </w:pPr>
      <w:r w:rsidRPr="00B34211">
        <w:rPr>
          <w:rFonts w:cs="Arial"/>
        </w:rPr>
        <w:t xml:space="preserve">prodej </w:t>
      </w:r>
      <w:r w:rsidRPr="00B34211">
        <w:t>jízdních dokladů IDS JMK v tištěné podobě, přesný rozsah sortimentu stanoví KORDIS; dopravce je povinen používat k tisku papír s potiskem a ochrannými prvky stanovenými KORDIS;</w:t>
      </w:r>
    </w:p>
    <w:p w14:paraId="1766408E" w14:textId="77777777" w:rsidR="00930D1E" w:rsidRPr="00B34211" w:rsidRDefault="00930D1E" w:rsidP="00930D1E">
      <w:pPr>
        <w:numPr>
          <w:ilvl w:val="0"/>
          <w:numId w:val="5"/>
        </w:numPr>
      </w:pPr>
      <w:r w:rsidRPr="00B34211">
        <w:t>prodej jízdních dokladů s přirážkou;</w:t>
      </w:r>
    </w:p>
    <w:p w14:paraId="48C7531D" w14:textId="0ACA80A7" w:rsidR="00930D1E" w:rsidRPr="00B34211" w:rsidRDefault="00930D1E" w:rsidP="00930D1E">
      <w:pPr>
        <w:numPr>
          <w:ilvl w:val="0"/>
          <w:numId w:val="5"/>
        </w:numPr>
      </w:pPr>
      <w:bookmarkStart w:id="395" w:name="_Hlk116634167"/>
      <w:r w:rsidRPr="00B34211">
        <w:t>možnost platby bankovní kartou v off-line režimu, tzn. v režimu, kdy není nutné okamžité ověření platby u banky</w:t>
      </w:r>
      <w:r w:rsidR="007023DA">
        <w:t>;</w:t>
      </w:r>
    </w:p>
    <w:bookmarkEnd w:id="395"/>
    <w:p w14:paraId="21CC5CF9" w14:textId="77777777" w:rsidR="00930D1E" w:rsidRPr="00B34211" w:rsidRDefault="00930D1E" w:rsidP="00930D1E">
      <w:pPr>
        <w:numPr>
          <w:ilvl w:val="0"/>
          <w:numId w:val="5"/>
        </w:numPr>
      </w:pPr>
      <w:r w:rsidRPr="00B34211">
        <w:t>výběr samostatné přirážky k jízdnému;</w:t>
      </w:r>
    </w:p>
    <w:p w14:paraId="38178357" w14:textId="77777777" w:rsidR="00930D1E" w:rsidRPr="007A478E" w:rsidRDefault="00930D1E" w:rsidP="00930D1E">
      <w:pPr>
        <w:numPr>
          <w:ilvl w:val="0"/>
          <w:numId w:val="5"/>
        </w:numPr>
      </w:pPr>
      <w:r w:rsidRPr="00B34211">
        <w:t xml:space="preserve">kontrolu platnosti </w:t>
      </w:r>
      <w:proofErr w:type="gramStart"/>
      <w:r w:rsidRPr="00B34211">
        <w:t>2D</w:t>
      </w:r>
      <w:proofErr w:type="gramEnd"/>
      <w:r w:rsidRPr="00B34211">
        <w:t xml:space="preserve"> jízdenek ve formátu QR, přesná specifikace pro čtení jízdenek bude nastavena před Zahájením provozu</w:t>
      </w:r>
      <w:r>
        <w:t>;</w:t>
      </w:r>
      <w:r w:rsidRPr="00B34211">
        <w:t xml:space="preserve"> </w:t>
      </w:r>
    </w:p>
    <w:p w14:paraId="791673FF" w14:textId="5C28E146" w:rsidR="00930D1E" w:rsidRPr="001865DB" w:rsidRDefault="00930D1E" w:rsidP="00930D1E">
      <w:pPr>
        <w:numPr>
          <w:ilvl w:val="0"/>
          <w:numId w:val="5"/>
        </w:numPr>
        <w:rPr>
          <w:rFonts w:cs="Arial"/>
        </w:rPr>
      </w:pPr>
      <w:r w:rsidRPr="007A478E">
        <w:rPr>
          <w:rFonts w:cs="Arial"/>
        </w:rPr>
        <w:t xml:space="preserve">automatické on-line stahování dat o cestujících a jejich identifikátorech a k nim přiřazeným jízdním dokladům z Dopravního zúčtovacího centra (dále DZC) provozovaného KORDIS a jejich šifrované zabezpečené </w:t>
      </w:r>
      <w:r w:rsidRPr="001D38F4">
        <w:rPr>
          <w:rFonts w:cs="Arial"/>
        </w:rPr>
        <w:t xml:space="preserve">ukládání do paměti přístroje. Uložená data musí obsahovat minimálně: fotografie </w:t>
      </w:r>
      <w:r w:rsidRPr="00827FD6">
        <w:rPr>
          <w:rFonts w:cs="Arial"/>
        </w:rPr>
        <w:t xml:space="preserve">cestujících, jejich jména a příjmení, data narození, jejich identifikátory ve formě tokenů čísel čipové karty a kompletní informace o jimi pořízených jízdních dokladech. Zařízení musí garantovat </w:t>
      </w:r>
      <w:r w:rsidR="00D8495F">
        <w:rPr>
          <w:rFonts w:cs="Arial"/>
        </w:rPr>
        <w:t xml:space="preserve">plnou funkčnost kontroly </w:t>
      </w:r>
      <w:r w:rsidR="0058190B">
        <w:rPr>
          <w:rFonts w:cs="Arial"/>
        </w:rPr>
        <w:t>elektronických jízdních dokladů z DZC</w:t>
      </w:r>
      <w:r w:rsidR="00D8495F">
        <w:rPr>
          <w:rFonts w:cs="Arial"/>
        </w:rPr>
        <w:t xml:space="preserve"> s tím, že </w:t>
      </w:r>
      <w:r w:rsidRPr="00827FD6">
        <w:rPr>
          <w:rFonts w:cs="Arial"/>
        </w:rPr>
        <w:t>pro údaje o</w:t>
      </w:r>
      <w:r w:rsidRPr="001865DB">
        <w:rPr>
          <w:rFonts w:cs="Arial"/>
        </w:rPr>
        <w:t xml:space="preserve"> cestujících </w:t>
      </w:r>
      <w:r w:rsidR="00D8495F">
        <w:rPr>
          <w:rFonts w:cs="Arial"/>
        </w:rPr>
        <w:t>bude vyhrazena</w:t>
      </w:r>
      <w:r w:rsidRPr="001865DB">
        <w:rPr>
          <w:rFonts w:cs="Arial"/>
        </w:rPr>
        <w:t xml:space="preserve"> paměť o velikosti </w:t>
      </w:r>
      <w:r w:rsidR="00D8495F">
        <w:rPr>
          <w:rFonts w:cs="Arial"/>
        </w:rPr>
        <w:t>nejvýše</w:t>
      </w:r>
      <w:r w:rsidR="00D8495F" w:rsidRPr="001865DB">
        <w:rPr>
          <w:rFonts w:cs="Arial"/>
        </w:rPr>
        <w:t xml:space="preserve"> </w:t>
      </w:r>
      <w:r>
        <w:rPr>
          <w:rFonts w:cs="Arial"/>
        </w:rPr>
        <w:t>24</w:t>
      </w:r>
      <w:r w:rsidRPr="001865DB">
        <w:rPr>
          <w:rFonts w:cs="Arial"/>
        </w:rPr>
        <w:t xml:space="preserve"> GB.</w:t>
      </w:r>
    </w:p>
    <w:p w14:paraId="6D6D0435" w14:textId="77777777" w:rsidR="00930D1E" w:rsidRPr="00CD17BD" w:rsidRDefault="00930D1E" w:rsidP="00930D1E">
      <w:pPr>
        <w:numPr>
          <w:ilvl w:val="0"/>
          <w:numId w:val="5"/>
        </w:numPr>
        <w:rPr>
          <w:rFonts w:cs="Arial"/>
        </w:rPr>
      </w:pPr>
      <w:r w:rsidRPr="001865DB">
        <w:rPr>
          <w:rFonts w:cs="Arial"/>
        </w:rPr>
        <w:t xml:space="preserve">načtení čísla tokenu (identifikátoru cestujícího) </w:t>
      </w:r>
      <w:r>
        <w:rPr>
          <w:rFonts w:cs="Arial"/>
        </w:rPr>
        <w:t xml:space="preserve">jak z bankovní </w:t>
      </w:r>
      <w:proofErr w:type="gramStart"/>
      <w:r>
        <w:rPr>
          <w:rFonts w:cs="Arial"/>
        </w:rPr>
        <w:t>karty</w:t>
      </w:r>
      <w:proofErr w:type="gramEnd"/>
      <w:r>
        <w:rPr>
          <w:rFonts w:cs="Arial"/>
        </w:rPr>
        <w:t xml:space="preserve"> tak prostřednictvím NFC </w:t>
      </w:r>
      <w:r w:rsidRPr="001B577A">
        <w:rPr>
          <w:rFonts w:cs="Arial"/>
        </w:rPr>
        <w:t>čtečk</w:t>
      </w:r>
      <w:r>
        <w:rPr>
          <w:rFonts w:cs="Arial"/>
        </w:rPr>
        <w:t>o</w:t>
      </w:r>
      <w:r w:rsidRPr="001B577A">
        <w:rPr>
          <w:rFonts w:cs="Arial"/>
        </w:rPr>
        <w:t xml:space="preserve">u bankovních karet standardů VISA a Mastercard obsahující </w:t>
      </w:r>
      <w:proofErr w:type="spellStart"/>
      <w:r w:rsidRPr="001B577A">
        <w:rPr>
          <w:rFonts w:cs="Arial"/>
        </w:rPr>
        <w:t>KORDISem</w:t>
      </w:r>
      <w:proofErr w:type="spellEnd"/>
      <w:r w:rsidRPr="001B577A">
        <w:rPr>
          <w:rFonts w:cs="Arial"/>
        </w:rPr>
        <w:t xml:space="preserve"> definovaný algoritmus pro </w:t>
      </w:r>
      <w:proofErr w:type="spellStart"/>
      <w:r w:rsidRPr="001B577A">
        <w:rPr>
          <w:rFonts w:cs="Arial"/>
        </w:rPr>
        <w:t>tokenizaci</w:t>
      </w:r>
      <w:proofErr w:type="spellEnd"/>
      <w:r w:rsidRPr="001B577A">
        <w:rPr>
          <w:rFonts w:cs="Arial"/>
        </w:rPr>
        <w:t xml:space="preserve"> čísel karet osazený KORDIS defino</w:t>
      </w:r>
      <w:r w:rsidRPr="0018196C">
        <w:rPr>
          <w:rFonts w:cs="Arial"/>
        </w:rPr>
        <w:t>vaným klíčem. Tato čtečka i její SW a předání klíčů KORD</w:t>
      </w:r>
      <w:r>
        <w:rPr>
          <w:rFonts w:cs="Arial"/>
        </w:rPr>
        <w:t>I</w:t>
      </w:r>
      <w:r w:rsidRPr="0018196C">
        <w:rPr>
          <w:rFonts w:cs="Arial"/>
        </w:rPr>
        <w:t>S musí být v souladu s</w:t>
      </w:r>
      <w:r w:rsidRPr="00CD17BD">
        <w:rPr>
          <w:rFonts w:cs="Arial"/>
        </w:rPr>
        <w:t xml:space="preserve"> bezpečnostními požadavky PCI DSS </w:t>
      </w:r>
      <w:r w:rsidRPr="00CD17BD">
        <w:rPr>
          <w:rFonts w:cs="Arial"/>
        </w:rPr>
        <w:lastRenderedPageBreak/>
        <w:t>a dalšími obou karetních asociací. Současně musí umožňovat dálkové přehrání klíče k </w:t>
      </w:r>
      <w:proofErr w:type="spellStart"/>
      <w:r w:rsidRPr="00CD17BD">
        <w:rPr>
          <w:rFonts w:cs="Arial"/>
        </w:rPr>
        <w:t>tokenizačnímu</w:t>
      </w:r>
      <w:proofErr w:type="spellEnd"/>
      <w:r w:rsidRPr="00CD17BD">
        <w:rPr>
          <w:rFonts w:cs="Arial"/>
        </w:rPr>
        <w:t xml:space="preserve"> algoritmu či přidání dalšího klíče tak, aby bylo možné k jedné kartě generovat více tokenů;</w:t>
      </w:r>
    </w:p>
    <w:p w14:paraId="0A4747CA" w14:textId="77777777" w:rsidR="00930D1E" w:rsidRPr="00CF5616" w:rsidRDefault="00930D1E" w:rsidP="00930D1E">
      <w:pPr>
        <w:numPr>
          <w:ilvl w:val="0"/>
          <w:numId w:val="5"/>
        </w:numPr>
        <w:rPr>
          <w:rFonts w:cs="Arial"/>
        </w:rPr>
      </w:pPr>
      <w:r w:rsidRPr="001865DB">
        <w:rPr>
          <w:rFonts w:cs="Arial"/>
        </w:rPr>
        <w:t>načtení</w:t>
      </w:r>
      <w:r w:rsidRPr="00CD17BD">
        <w:rPr>
          <w:rFonts w:cs="Arial"/>
        </w:rPr>
        <w:t xml:space="preserve"> </w:t>
      </w:r>
      <w:r w:rsidRPr="00CF5616">
        <w:rPr>
          <w:rFonts w:cs="Arial"/>
        </w:rPr>
        <w:t xml:space="preserve">UID karty čtečkou karet standardu </w:t>
      </w:r>
      <w:proofErr w:type="spellStart"/>
      <w:r w:rsidRPr="00CF5616">
        <w:rPr>
          <w:rFonts w:cs="Arial"/>
        </w:rPr>
        <w:t>Mifare</w:t>
      </w:r>
      <w:proofErr w:type="spellEnd"/>
      <w:r>
        <w:rPr>
          <w:rFonts w:cs="Arial"/>
        </w:rPr>
        <w:t xml:space="preserve"> jako identifikátoru cestujícího</w:t>
      </w:r>
      <w:r w:rsidRPr="00CF5616">
        <w:rPr>
          <w:rFonts w:cs="Arial"/>
        </w:rPr>
        <w:t xml:space="preserve">; </w:t>
      </w:r>
    </w:p>
    <w:p w14:paraId="6B99BE76" w14:textId="77777777" w:rsidR="00930D1E" w:rsidRPr="000C6671" w:rsidRDefault="00930D1E" w:rsidP="00930D1E">
      <w:pPr>
        <w:numPr>
          <w:ilvl w:val="0"/>
          <w:numId w:val="5"/>
        </w:numPr>
        <w:rPr>
          <w:rFonts w:cs="Arial"/>
        </w:rPr>
      </w:pPr>
      <w:r w:rsidRPr="001865DB">
        <w:rPr>
          <w:rFonts w:cs="Arial"/>
        </w:rPr>
        <w:t>načtení</w:t>
      </w:r>
      <w:r w:rsidRPr="00CF5616">
        <w:rPr>
          <w:rFonts w:cs="Arial"/>
        </w:rPr>
        <w:t xml:space="preserve"> UID karty a dalších údajů </w:t>
      </w:r>
      <w:r w:rsidRPr="000C6671">
        <w:rPr>
          <w:rFonts w:cs="Arial"/>
        </w:rPr>
        <w:t>(zejména tokenu cestujícího) NFC čtečkou;</w:t>
      </w:r>
    </w:p>
    <w:p w14:paraId="042CA9E9" w14:textId="27571DF0" w:rsidR="00930D1E" w:rsidRPr="00D25DE9" w:rsidRDefault="00930D1E" w:rsidP="00930D1E">
      <w:pPr>
        <w:numPr>
          <w:ilvl w:val="0"/>
          <w:numId w:val="5"/>
        </w:numPr>
        <w:rPr>
          <w:rFonts w:cs="Arial"/>
        </w:rPr>
      </w:pPr>
      <w:r w:rsidRPr="001865DB">
        <w:rPr>
          <w:rFonts w:cs="Arial"/>
        </w:rPr>
        <w:t>načtení</w:t>
      </w:r>
      <w:r w:rsidRPr="000C6671">
        <w:rPr>
          <w:rFonts w:cs="Arial"/>
        </w:rPr>
        <w:t xml:space="preserve"> token</w:t>
      </w:r>
      <w:r>
        <w:rPr>
          <w:rFonts w:cs="Arial"/>
        </w:rPr>
        <w:t>u</w:t>
      </w:r>
      <w:r w:rsidRPr="000C6671">
        <w:rPr>
          <w:rFonts w:cs="Arial"/>
        </w:rPr>
        <w:t xml:space="preserve"> </w:t>
      </w:r>
      <w:r w:rsidR="005D3EC7">
        <w:rPr>
          <w:rFonts w:cs="Arial"/>
        </w:rPr>
        <w:t>z EOC IDS JMK ve formě</w:t>
      </w:r>
      <w:r w:rsidRPr="000C6671">
        <w:rPr>
          <w:rFonts w:cs="Arial"/>
        </w:rPr>
        <w:t> </w:t>
      </w:r>
      <w:proofErr w:type="gramStart"/>
      <w:r w:rsidRPr="00D25DE9">
        <w:rPr>
          <w:rFonts w:cs="Arial"/>
        </w:rPr>
        <w:t>2D</w:t>
      </w:r>
      <w:proofErr w:type="gramEnd"/>
      <w:r w:rsidRPr="00D25DE9">
        <w:rPr>
          <w:rFonts w:cs="Arial"/>
        </w:rPr>
        <w:t xml:space="preserve"> kód</w:t>
      </w:r>
      <w:r>
        <w:rPr>
          <w:rFonts w:cs="Arial"/>
        </w:rPr>
        <w:t>u</w:t>
      </w:r>
      <w:r w:rsidR="005D3EC7">
        <w:rPr>
          <w:rFonts w:cs="Arial"/>
        </w:rPr>
        <w:t xml:space="preserve"> a zobrazení platných jízdních dokladů</w:t>
      </w:r>
      <w:r>
        <w:rPr>
          <w:rFonts w:cs="Arial"/>
        </w:rPr>
        <w:t xml:space="preserve"> s možností vypnutí této funkce;</w:t>
      </w:r>
    </w:p>
    <w:p w14:paraId="407EF8A1" w14:textId="77777777" w:rsidR="00930D1E" w:rsidRPr="0070497C" w:rsidRDefault="00930D1E" w:rsidP="00930D1E">
      <w:pPr>
        <w:numPr>
          <w:ilvl w:val="0"/>
          <w:numId w:val="5"/>
        </w:numPr>
        <w:rPr>
          <w:rFonts w:cs="Arial"/>
        </w:rPr>
      </w:pPr>
      <w:r w:rsidRPr="00D25DE9">
        <w:rPr>
          <w:rFonts w:cs="Arial"/>
        </w:rPr>
        <w:t>na základě údajů ze čteček vyhledat v paměti údaje o platných jí</w:t>
      </w:r>
      <w:r w:rsidRPr="009561B8">
        <w:rPr>
          <w:rFonts w:cs="Arial"/>
        </w:rPr>
        <w:t>zdenkách cestujícího, zobrazit jeho barevnou fotografii a osobní údaje, automati</w:t>
      </w:r>
      <w:r w:rsidRPr="0070497C">
        <w:rPr>
          <w:rFonts w:cs="Arial"/>
        </w:rPr>
        <w:t xml:space="preserve">cky vyhodnotit platnost jízdních dokladů; </w:t>
      </w:r>
      <w:r>
        <w:rPr>
          <w:rFonts w:cs="Arial"/>
        </w:rPr>
        <w:t>pokud nebude jízdní doklad nalezen v paměti, bude po manuálním potvrzení provedeno on-line ověření v DZC;</w:t>
      </w:r>
    </w:p>
    <w:p w14:paraId="6215200A" w14:textId="77777777" w:rsidR="00930D1E" w:rsidRPr="007E1D26" w:rsidRDefault="00930D1E" w:rsidP="00930D1E">
      <w:pPr>
        <w:numPr>
          <w:ilvl w:val="0"/>
          <w:numId w:val="5"/>
        </w:numPr>
        <w:rPr>
          <w:rFonts w:cs="Arial"/>
        </w:rPr>
      </w:pPr>
      <w:r w:rsidRPr="0070497C">
        <w:rPr>
          <w:rFonts w:cs="Arial"/>
        </w:rPr>
        <w:t xml:space="preserve">předávat data o výsledcích kontroly </w:t>
      </w:r>
      <w:r>
        <w:rPr>
          <w:rFonts w:cs="Arial"/>
        </w:rPr>
        <w:t xml:space="preserve">pro každý token </w:t>
      </w:r>
      <w:r w:rsidRPr="0070497C">
        <w:rPr>
          <w:rFonts w:cs="Arial"/>
        </w:rPr>
        <w:t>a o GPS poloze pracovníka při kontrole do DZC samostatně za každého pracovníka</w:t>
      </w:r>
      <w:r w:rsidRPr="00A5611B">
        <w:rPr>
          <w:rFonts w:cs="Arial"/>
        </w:rPr>
        <w:t>;</w:t>
      </w:r>
    </w:p>
    <w:p w14:paraId="5F7AFA85" w14:textId="77777777" w:rsidR="00930D1E" w:rsidRDefault="00930D1E" w:rsidP="00930D1E">
      <w:pPr>
        <w:numPr>
          <w:ilvl w:val="0"/>
          <w:numId w:val="5"/>
        </w:numPr>
        <w:rPr>
          <w:rFonts w:cs="Arial"/>
        </w:rPr>
      </w:pPr>
      <w:r w:rsidRPr="007E1D26">
        <w:rPr>
          <w:rFonts w:cs="Arial"/>
        </w:rPr>
        <w:t xml:space="preserve">uhradit platbu za jízdné a </w:t>
      </w:r>
      <w:r>
        <w:rPr>
          <w:rFonts w:cs="Arial"/>
        </w:rPr>
        <w:t>přirážku k jízdnému</w:t>
      </w:r>
      <w:r w:rsidRPr="007E1D26">
        <w:rPr>
          <w:rFonts w:cs="Arial"/>
        </w:rPr>
        <w:t xml:space="preserve"> bankovní kartou standardu VISA a Mastercard;</w:t>
      </w:r>
    </w:p>
    <w:p w14:paraId="0BE9A6D2" w14:textId="77777777" w:rsidR="00930D1E" w:rsidRPr="00B6635D" w:rsidRDefault="00930D1E" w:rsidP="00930D1E">
      <w:pPr>
        <w:numPr>
          <w:ilvl w:val="0"/>
          <w:numId w:val="5"/>
        </w:numPr>
        <w:rPr>
          <w:rFonts w:cs="Arial"/>
        </w:rPr>
      </w:pPr>
      <w:r>
        <w:rPr>
          <w:rFonts w:cs="Arial"/>
        </w:rPr>
        <w:t xml:space="preserve">uhradit platbu za jízdné a přirážku k jízdnému pro příslušné UID karty se zůstatkem evidovaným centrálně v DZC a dobít tuto elektronickou peněženku; </w:t>
      </w:r>
    </w:p>
    <w:p w14:paraId="1DB18C59" w14:textId="77777777" w:rsidR="00930D1E" w:rsidRPr="00AC7179" w:rsidRDefault="00930D1E" w:rsidP="00930D1E">
      <w:pPr>
        <w:numPr>
          <w:ilvl w:val="0"/>
          <w:numId w:val="5"/>
        </w:numPr>
        <w:rPr>
          <w:rFonts w:cs="Arial"/>
        </w:rPr>
      </w:pPr>
      <w:r w:rsidRPr="00DA4111">
        <w:rPr>
          <w:rFonts w:cs="Arial"/>
        </w:rPr>
        <w:t xml:space="preserve">vyhledání spojení všemi druhy dopravy </w:t>
      </w:r>
      <w:r w:rsidRPr="007938A7">
        <w:rPr>
          <w:rFonts w:cs="Arial"/>
        </w:rPr>
        <w:t>v IDS JMK</w:t>
      </w:r>
      <w:r w:rsidRPr="0093419D">
        <w:rPr>
          <w:rFonts w:cs="Arial"/>
        </w:rPr>
        <w:t xml:space="preserve"> a v </w:t>
      </w:r>
      <w:r w:rsidRPr="00AC7179">
        <w:rPr>
          <w:rFonts w:cs="Arial"/>
        </w:rPr>
        <w:t>ČR, tisk vyhledaného spojení;</w:t>
      </w:r>
    </w:p>
    <w:p w14:paraId="3F6205CD" w14:textId="77777777" w:rsidR="00930D1E" w:rsidRPr="00AC7179" w:rsidRDefault="00930D1E" w:rsidP="00930D1E">
      <w:pPr>
        <w:numPr>
          <w:ilvl w:val="0"/>
          <w:numId w:val="5"/>
        </w:numPr>
        <w:rPr>
          <w:rFonts w:cs="Arial"/>
        </w:rPr>
      </w:pPr>
      <w:r w:rsidRPr="00AC7179">
        <w:rPr>
          <w:rFonts w:cs="Arial"/>
        </w:rPr>
        <w:t>tisk potvrzení o zpoždění;</w:t>
      </w:r>
    </w:p>
    <w:p w14:paraId="2E8570A6" w14:textId="77777777" w:rsidR="00930D1E" w:rsidRPr="00B6635D" w:rsidRDefault="00930D1E" w:rsidP="00930D1E">
      <w:pPr>
        <w:numPr>
          <w:ilvl w:val="0"/>
          <w:numId w:val="5"/>
        </w:numPr>
        <w:rPr>
          <w:rFonts w:cs="Arial"/>
        </w:rPr>
      </w:pPr>
      <w:r w:rsidRPr="00AC7179">
        <w:rPr>
          <w:rFonts w:cs="Arial"/>
        </w:rPr>
        <w:t xml:space="preserve">tisk </w:t>
      </w:r>
      <w:r>
        <w:rPr>
          <w:rFonts w:cs="Arial"/>
        </w:rPr>
        <w:t>vratky;</w:t>
      </w:r>
    </w:p>
    <w:p w14:paraId="503F6EB7" w14:textId="77777777" w:rsidR="00930D1E" w:rsidRPr="00DA4111" w:rsidRDefault="00930D1E" w:rsidP="00930D1E">
      <w:pPr>
        <w:numPr>
          <w:ilvl w:val="0"/>
          <w:numId w:val="5"/>
        </w:numPr>
        <w:rPr>
          <w:rFonts w:cs="Arial"/>
        </w:rPr>
      </w:pPr>
      <w:r w:rsidRPr="00B6635D">
        <w:rPr>
          <w:rFonts w:cs="Arial"/>
        </w:rPr>
        <w:t>další tisky dohodnuté mezi KORDIS a Dopravcem</w:t>
      </w:r>
      <w:r w:rsidRPr="00DA4111">
        <w:rPr>
          <w:rFonts w:cs="Arial"/>
        </w:rPr>
        <w:t>;</w:t>
      </w:r>
    </w:p>
    <w:p w14:paraId="2C87373A" w14:textId="77777777" w:rsidR="00930D1E" w:rsidRPr="00AC7179" w:rsidRDefault="00930D1E" w:rsidP="00930D1E">
      <w:pPr>
        <w:numPr>
          <w:ilvl w:val="0"/>
          <w:numId w:val="5"/>
        </w:numPr>
        <w:rPr>
          <w:rFonts w:cs="Arial"/>
        </w:rPr>
      </w:pPr>
      <w:r>
        <w:rPr>
          <w:rFonts w:cs="Arial"/>
        </w:rPr>
        <w:t xml:space="preserve">otevřenost systému kontrolního zařízení, aby bylo </w:t>
      </w:r>
      <w:r w:rsidRPr="00DA4111">
        <w:rPr>
          <w:rFonts w:cs="Arial"/>
        </w:rPr>
        <w:t>možn</w:t>
      </w:r>
      <w:r>
        <w:rPr>
          <w:rFonts w:cs="Arial"/>
        </w:rPr>
        <w:t>é</w:t>
      </w:r>
      <w:r w:rsidRPr="00DA4111">
        <w:rPr>
          <w:rFonts w:cs="Arial"/>
        </w:rPr>
        <w:t xml:space="preserve"> </w:t>
      </w:r>
      <w:r>
        <w:rPr>
          <w:rFonts w:cs="Arial"/>
        </w:rPr>
        <w:t xml:space="preserve">instalovat </w:t>
      </w:r>
      <w:r w:rsidRPr="00DA4111">
        <w:rPr>
          <w:rFonts w:cs="Arial"/>
        </w:rPr>
        <w:t>další kontrolní</w:t>
      </w:r>
      <w:r w:rsidRPr="0093419D">
        <w:rPr>
          <w:rFonts w:cs="Arial"/>
        </w:rPr>
        <w:t xml:space="preserve"> aplikac</w:t>
      </w:r>
      <w:r>
        <w:rPr>
          <w:rFonts w:cs="Arial"/>
        </w:rPr>
        <w:t xml:space="preserve">e vyvinuté pro danou platformu a zařízení; </w:t>
      </w:r>
    </w:p>
    <w:p w14:paraId="5A5E7041" w14:textId="77777777" w:rsidR="00930D1E" w:rsidRPr="00AC7179" w:rsidRDefault="00930D1E" w:rsidP="00930D1E">
      <w:pPr>
        <w:numPr>
          <w:ilvl w:val="0"/>
          <w:numId w:val="5"/>
        </w:numPr>
        <w:rPr>
          <w:rFonts w:cs="Arial"/>
        </w:rPr>
      </w:pPr>
      <w:r w:rsidRPr="00AC7179">
        <w:rPr>
          <w:rFonts w:cs="Arial"/>
        </w:rPr>
        <w:t xml:space="preserve">musí umožňovat více variant </w:t>
      </w:r>
      <w:proofErr w:type="spellStart"/>
      <w:r w:rsidRPr="00AC7179">
        <w:rPr>
          <w:rFonts w:cs="Arial"/>
        </w:rPr>
        <w:t>tokenizace</w:t>
      </w:r>
      <w:proofErr w:type="spellEnd"/>
      <w:r w:rsidRPr="00AC7179">
        <w:rPr>
          <w:rFonts w:cs="Arial"/>
        </w:rPr>
        <w:t xml:space="preserve"> a automatické prohledávání databáze dle tokenů;</w:t>
      </w:r>
    </w:p>
    <w:p w14:paraId="740552B0" w14:textId="77777777" w:rsidR="00930D1E" w:rsidRDefault="00930D1E" w:rsidP="00930D1E">
      <w:pPr>
        <w:numPr>
          <w:ilvl w:val="0"/>
          <w:numId w:val="5"/>
        </w:numPr>
        <w:rPr>
          <w:rFonts w:cs="Arial"/>
        </w:rPr>
      </w:pPr>
      <w:r w:rsidRPr="00AC7179">
        <w:rPr>
          <w:rFonts w:cs="Arial"/>
        </w:rPr>
        <w:t xml:space="preserve">musí umožňovat rozšíření o </w:t>
      </w:r>
      <w:r>
        <w:rPr>
          <w:rFonts w:cs="Arial"/>
        </w:rPr>
        <w:t>Jiné</w:t>
      </w:r>
      <w:r w:rsidRPr="00AC7179">
        <w:rPr>
          <w:rFonts w:cs="Arial"/>
        </w:rPr>
        <w:t xml:space="preserve"> tarify</w:t>
      </w:r>
      <w:r>
        <w:rPr>
          <w:rFonts w:cs="Arial"/>
        </w:rPr>
        <w:t>;</w:t>
      </w:r>
    </w:p>
    <w:p w14:paraId="0B422B6B" w14:textId="0D20C3F3" w:rsidR="00930D1E" w:rsidRDefault="00930D1E" w:rsidP="00930D1E">
      <w:pPr>
        <w:numPr>
          <w:ilvl w:val="0"/>
          <w:numId w:val="5"/>
        </w:numPr>
        <w:rPr>
          <w:rFonts w:cs="Arial"/>
        </w:rPr>
      </w:pPr>
      <w:r>
        <w:rPr>
          <w:rFonts w:cs="Arial"/>
        </w:rPr>
        <w:t xml:space="preserve">elektronickou jízdenku IDS JMK přiřazenou k bankovní kartě prostřednictvím tokenu nebo </w:t>
      </w:r>
      <w:proofErr w:type="spellStart"/>
      <w:r>
        <w:rPr>
          <w:rFonts w:cs="Arial"/>
        </w:rPr>
        <w:t>Mifare</w:t>
      </w:r>
      <w:proofErr w:type="spellEnd"/>
      <w:r>
        <w:rPr>
          <w:rFonts w:cs="Arial"/>
        </w:rPr>
        <w:t xml:space="preserve"> či obdobnému čipu prostřednictvím UID kódu včetně fotografie a dalších údajů o cestujícím musí být zařízení schopno zobrazit být do </w:t>
      </w:r>
      <w:r w:rsidR="00AB2803">
        <w:rPr>
          <w:rFonts w:cs="Arial"/>
        </w:rPr>
        <w:t xml:space="preserve">2 </w:t>
      </w:r>
      <w:r>
        <w:rPr>
          <w:rFonts w:cs="Arial"/>
        </w:rPr>
        <w:t>sekund od přiložení karty / čipu ke čtečce;</w:t>
      </w:r>
    </w:p>
    <w:p w14:paraId="0488568E" w14:textId="77777777" w:rsidR="00930D1E" w:rsidRPr="00B34211" w:rsidRDefault="00930D1E" w:rsidP="00930D1E">
      <w:pPr>
        <w:numPr>
          <w:ilvl w:val="0"/>
          <w:numId w:val="5"/>
        </w:numPr>
        <w:rPr>
          <w:rFonts w:cs="Arial"/>
        </w:rPr>
      </w:pPr>
      <w:r>
        <w:rPr>
          <w:rFonts w:cs="Arial"/>
        </w:rPr>
        <w:t xml:space="preserve">pro načtení </w:t>
      </w:r>
      <w:r w:rsidRPr="00D158CE">
        <w:rPr>
          <w:rFonts w:cs="Arial"/>
        </w:rPr>
        <w:t xml:space="preserve">fyzické karty, karty v mobilním zařízení prostřednictvím NFC nebo UID čipu </w:t>
      </w:r>
      <w:r>
        <w:rPr>
          <w:rFonts w:cs="Arial"/>
        </w:rPr>
        <w:t xml:space="preserve">musí </w:t>
      </w:r>
      <w:r w:rsidRPr="00B34211">
        <w:rPr>
          <w:rFonts w:cs="Arial"/>
        </w:rPr>
        <w:t>postačovat jejich umístění na vzdálenost 2 cm od terminálu;</w:t>
      </w:r>
    </w:p>
    <w:p w14:paraId="7D6D3F47" w14:textId="77777777" w:rsidR="00930D1E" w:rsidRPr="00B34211" w:rsidRDefault="00930D1E" w:rsidP="00930D1E">
      <w:pPr>
        <w:numPr>
          <w:ilvl w:val="0"/>
          <w:numId w:val="5"/>
        </w:numPr>
        <w:rPr>
          <w:rFonts w:cs="Arial"/>
        </w:rPr>
      </w:pPr>
      <w:r w:rsidRPr="00B34211">
        <w:rPr>
          <w:rFonts w:cs="Arial"/>
        </w:rPr>
        <w:t>načítání údajů potřebných ke kontrole musí být možné bez ohledu na přítomnost dalších aplikací v mobilním telefonu využitém pro NFC předání tokenu či UID karty;</w:t>
      </w:r>
    </w:p>
    <w:p w14:paraId="632181C0" w14:textId="77777777" w:rsidR="00930D1E" w:rsidRPr="00B34211" w:rsidRDefault="00930D1E" w:rsidP="00930D1E">
      <w:pPr>
        <w:numPr>
          <w:ilvl w:val="0"/>
          <w:numId w:val="5"/>
        </w:numPr>
        <w:rPr>
          <w:rFonts w:cs="Arial"/>
        </w:rPr>
      </w:pPr>
      <w:r w:rsidRPr="00B34211">
        <w:rPr>
          <w:rFonts w:cs="Arial"/>
        </w:rPr>
        <w:t xml:space="preserve">pro případ nenačtení kódu nosiče prostřednictvím čtečky musí zařízení umožnit ruční zadání kódu vystaveného k jízdence a jeho kontrolu vzhledem k interní databázi </w:t>
      </w:r>
      <w:r>
        <w:rPr>
          <w:rFonts w:cs="Arial"/>
        </w:rPr>
        <w:t>stejně jako</w:t>
      </w:r>
      <w:r w:rsidRPr="00B34211">
        <w:rPr>
          <w:rFonts w:cs="Arial"/>
        </w:rPr>
        <w:t xml:space="preserve"> on-line kontrolu napojením na DZC či jiná definovaná rozhraní;</w:t>
      </w:r>
    </w:p>
    <w:p w14:paraId="177B7F70" w14:textId="77777777" w:rsidR="00930D1E" w:rsidRPr="00B34211" w:rsidRDefault="00930D1E" w:rsidP="00930D1E">
      <w:pPr>
        <w:numPr>
          <w:ilvl w:val="0"/>
          <w:numId w:val="5"/>
        </w:numPr>
        <w:rPr>
          <w:rFonts w:cs="Arial"/>
        </w:rPr>
      </w:pPr>
      <w:r w:rsidRPr="00B34211">
        <w:rPr>
          <w:rFonts w:cs="Arial"/>
        </w:rPr>
        <w:t>zařízení musí umožnit paralelní kontrolu jízdního dokladu z více databází – tzn. k jednomu nosiči může být vygenerováno více tokenů dle dopravního systému a zařízení zobrazí současně všechny jízdní doklady k němu přiřazené ve více systémech;</w:t>
      </w:r>
    </w:p>
    <w:p w14:paraId="77D4B99C" w14:textId="4D19E6E9" w:rsidR="00930D1E" w:rsidRPr="00CD5BC7" w:rsidRDefault="00E66A4D" w:rsidP="00930D1E">
      <w:pPr>
        <w:numPr>
          <w:ilvl w:val="0"/>
          <w:numId w:val="5"/>
        </w:numPr>
        <w:rPr>
          <w:rFonts w:cs="Arial"/>
        </w:rPr>
      </w:pPr>
      <w:bookmarkStart w:id="396" w:name="_Hlk116634179"/>
      <w:r w:rsidRPr="00E66A4D">
        <w:t>•</w:t>
      </w:r>
      <w:r w:rsidRPr="00E66A4D">
        <w:tab/>
        <w:t>Dopravce je na výzvu Objednatele do 1 roku povinen zařízení upravit tak, aby byly informace o prodaných jízdních dokladech předávány on-line do DZC (pokud bude dostupný signál) a jízdní doklady byly prodávány jménem KORDIS</w:t>
      </w:r>
      <w:r w:rsidR="00930D1E" w:rsidRPr="00B34211">
        <w:t xml:space="preserve">; </w:t>
      </w:r>
    </w:p>
    <w:p w14:paraId="5651EEFA" w14:textId="33F21037" w:rsidR="00CD5BC7" w:rsidRPr="00B34211" w:rsidRDefault="00CD5BC7" w:rsidP="00930D1E">
      <w:pPr>
        <w:numPr>
          <w:ilvl w:val="0"/>
          <w:numId w:val="5"/>
        </w:numPr>
        <w:rPr>
          <w:rFonts w:cs="Arial"/>
        </w:rPr>
      </w:pPr>
      <w:r w:rsidRPr="00B34211">
        <w:t xml:space="preserve">Dopravce je na výzvu </w:t>
      </w:r>
      <w:r>
        <w:t>O</w:t>
      </w:r>
      <w:r w:rsidRPr="00B34211">
        <w:t>bjednatele do 1 roku povinen</w:t>
      </w:r>
      <w:r>
        <w:t xml:space="preserve"> zařízení upravit tak, aby splňovalo aktuální požadavky Objednatele na provádění přepravní kontroly a prodeje jízdních dokladů </w:t>
      </w:r>
      <w:r>
        <w:lastRenderedPageBreak/>
        <w:t xml:space="preserve">(např. přebírání, odesílání a zobrazování dalších dat z DZC apod.); </w:t>
      </w:r>
    </w:p>
    <w:bookmarkEnd w:id="396"/>
    <w:p w14:paraId="36E19247" w14:textId="32D8310B" w:rsidR="00930D1E" w:rsidRPr="00B34211" w:rsidRDefault="00930D1E" w:rsidP="00930D1E">
      <w:pPr>
        <w:numPr>
          <w:ilvl w:val="0"/>
          <w:numId w:val="5"/>
        </w:numPr>
        <w:rPr>
          <w:rFonts w:cs="Arial"/>
        </w:rPr>
      </w:pPr>
      <w:r w:rsidRPr="00B34211">
        <w:rPr>
          <w:rFonts w:cs="Arial"/>
        </w:rPr>
        <w:t xml:space="preserve">přesné grafické řešení, </w:t>
      </w:r>
      <w:proofErr w:type="spellStart"/>
      <w:r w:rsidRPr="00B34211">
        <w:rPr>
          <w:rFonts w:cs="Arial"/>
        </w:rPr>
        <w:t>workflow</w:t>
      </w:r>
      <w:proofErr w:type="spellEnd"/>
      <w:r w:rsidRPr="00B34211">
        <w:rPr>
          <w:rFonts w:cs="Arial"/>
        </w:rPr>
        <w:t xml:space="preserve"> a front-office zařízení pro prodej a čtení jízdních dokladů IDS JMK a jejich zobrazení personálu podléhá </w:t>
      </w:r>
      <w:r w:rsidR="00AB2803">
        <w:rPr>
          <w:rFonts w:cs="Arial"/>
        </w:rPr>
        <w:t>předchozí konzultaci s</w:t>
      </w:r>
      <w:r w:rsidR="00AB2803" w:rsidRPr="00B34211">
        <w:rPr>
          <w:rFonts w:cs="Arial"/>
        </w:rPr>
        <w:t xml:space="preserve"> </w:t>
      </w:r>
      <w:r w:rsidRPr="00B34211">
        <w:rPr>
          <w:rFonts w:cs="Arial"/>
        </w:rPr>
        <w:t>KORDIS. Dodavatel zařízení je povinen přesné řešení s KORDIS konzultovat.</w:t>
      </w:r>
    </w:p>
    <w:p w14:paraId="06B58A55" w14:textId="2FFC5F95" w:rsidR="00930D1E" w:rsidRPr="00B34211" w:rsidRDefault="00930D1E" w:rsidP="00930D1E">
      <w:r w:rsidRPr="00EE1EAB">
        <w:t>Dopravce je povinen zajistit na vlastní náklady veškerý potřebný upgrade a údržbu HW a SW pro provoz výše uvedeného zařízení</w:t>
      </w:r>
      <w:ins w:id="397" w:author="Stanislav Krčma" w:date="2024-01-04T09:41:00Z">
        <w:r w:rsidR="00022683" w:rsidRPr="00EE1EAB">
          <w:t xml:space="preserve"> v rozsahu </w:t>
        </w:r>
      </w:ins>
      <w:ins w:id="398" w:author="Jarolím Zdeněk" w:date="2024-01-04T13:09:00Z">
        <w:r w:rsidR="00033871">
          <w:t xml:space="preserve">tarifů platných </w:t>
        </w:r>
      </w:ins>
      <w:ins w:id="399" w:author="Jarolím Zdeněk" w:date="2024-01-04T13:10:00Z">
        <w:r w:rsidR="000B5CB2">
          <w:t>ve Vlacích</w:t>
        </w:r>
      </w:ins>
      <w:ins w:id="400" w:author="Jarolím Zdeněk" w:date="2024-01-04T13:09:00Z">
        <w:r w:rsidR="00033871">
          <w:t xml:space="preserve"> </w:t>
        </w:r>
      </w:ins>
      <w:ins w:id="401" w:author="Stanislav Krčma" w:date="2024-01-04T09:41:00Z">
        <w:r w:rsidR="00022683" w:rsidRPr="00EE1EAB">
          <w:t>k</w:t>
        </w:r>
      </w:ins>
      <w:r w:rsidR="004D5D0B" w:rsidRPr="00EE1EAB">
        <w:t xml:space="preserve"> </w:t>
      </w:r>
      <w:ins w:id="402" w:author="Jarolím Zdeněk" w:date="2024-01-04T13:06:00Z">
        <w:r w:rsidR="00EE1EAB" w:rsidRPr="00EE1EAB">
          <w:t>Zahájení provozu</w:t>
        </w:r>
      </w:ins>
      <w:ins w:id="403" w:author="Stanislav Krčma" w:date="2024-01-04T09:50:00Z">
        <w:r w:rsidR="004D5D0B" w:rsidRPr="00EE1EAB">
          <w:t>.</w:t>
        </w:r>
      </w:ins>
      <w:del w:id="404" w:author="Stanislav Krčma" w:date="2024-01-04T09:50:00Z">
        <w:r w:rsidRPr="00EE1EAB" w:rsidDel="004D5D0B">
          <w:delText>.</w:delText>
        </w:r>
      </w:del>
    </w:p>
    <w:p w14:paraId="7D889EDD" w14:textId="77777777" w:rsidR="00930D1E" w:rsidRPr="00B34211" w:rsidRDefault="00930D1E" w:rsidP="00930D1E">
      <w:pPr>
        <w:rPr>
          <w:lang w:val="x-none"/>
        </w:rPr>
      </w:pPr>
      <w:r w:rsidRPr="00B34211">
        <w:rPr>
          <w:lang w:val="x-none"/>
        </w:rPr>
        <w:t xml:space="preserve">V případě požadavku Objednatele na zavedení dalších tarifů je dopravce povinen tyto tarify zapracovat i do </w:t>
      </w:r>
      <w:r w:rsidRPr="00B34211">
        <w:t xml:space="preserve">tohoto </w:t>
      </w:r>
      <w:r w:rsidRPr="00B34211">
        <w:rPr>
          <w:lang w:val="x-none"/>
        </w:rPr>
        <w:t xml:space="preserve">zařízení </w:t>
      </w:r>
      <w:r w:rsidRPr="00B34211">
        <w:t>V</w:t>
      </w:r>
      <w:r w:rsidRPr="00B34211">
        <w:rPr>
          <w:lang w:val="x-none"/>
        </w:rPr>
        <w:t>lakového doprovodu.</w:t>
      </w:r>
    </w:p>
    <w:p w14:paraId="7D438921" w14:textId="05A3C4F3" w:rsidR="00930D1E" w:rsidRDefault="00930D1E" w:rsidP="00930D1E">
      <w:r w:rsidRPr="00B34211">
        <w:t>Dopravce je při přípravě řešení kontrolního</w:t>
      </w:r>
      <w:r w:rsidRPr="00DA4111">
        <w:t xml:space="preserve"> </w:t>
      </w:r>
      <w:r w:rsidRPr="007E1D26">
        <w:t xml:space="preserve">a prodejního </w:t>
      </w:r>
      <w:r w:rsidRPr="00B6635D">
        <w:t>zařízení povinen konzultovat řešení s KORDIS</w:t>
      </w:r>
      <w:r>
        <w:t xml:space="preserve">. </w:t>
      </w:r>
    </w:p>
    <w:p w14:paraId="7FF95777" w14:textId="77777777" w:rsidR="00F6763D" w:rsidRDefault="00930D1E" w:rsidP="00930D1E">
      <w:r>
        <w:t xml:space="preserve">Pro účely testování správnosti prodeje a kontroly jízdních dokladů je Dopravce povinen bezúplatně zapůjčit KORDIS 2 ks pracovníky Dopravce aktuálně využívaného prodejního a kontrolního zařízení včetně kompletního SW vybavení a jeho aktualizací. </w:t>
      </w:r>
    </w:p>
    <w:p w14:paraId="22F0B924" w14:textId="193598B9" w:rsidR="00930D1E" w:rsidRDefault="00930D1E" w:rsidP="00930D1E"/>
    <w:p w14:paraId="07FB6130" w14:textId="041263F0" w:rsidR="00930D1E" w:rsidRDefault="00930D1E" w:rsidP="006D2C6E">
      <w:pPr>
        <w:pStyle w:val="Nadpis2"/>
      </w:pPr>
      <w:bookmarkStart w:id="405" w:name="_Toc155348363"/>
      <w:r>
        <w:t>Umožnění komisionářského prodeje</w:t>
      </w:r>
      <w:bookmarkEnd w:id="405"/>
    </w:p>
    <w:p w14:paraId="51CC3060" w14:textId="76E2471A" w:rsidR="00930D1E" w:rsidRPr="00B51FBE" w:rsidRDefault="00930D1E" w:rsidP="00930D1E">
      <w:pPr>
        <w:rPr>
          <w:lang w:eastAsia="x-none"/>
        </w:rPr>
      </w:pPr>
      <w:r>
        <w:rPr>
          <w:lang w:eastAsia="x-none"/>
        </w:rPr>
        <w:t>Dopravce je povinen umožnit prodej jízdních dokladů společností KORDIS případně dalším subjektem pověřeným Objednatelem, kteří budou vystupovat jako komisionáři</w:t>
      </w:r>
      <w:r w:rsidR="00785F0A">
        <w:rPr>
          <w:lang w:eastAsia="x-none"/>
        </w:rPr>
        <w:t>,</w:t>
      </w:r>
      <w:r>
        <w:rPr>
          <w:lang w:eastAsia="x-none"/>
        </w:rPr>
        <w:t xml:space="preserve"> a za tím účelem s těmito subjekty </w:t>
      </w:r>
      <w:r w:rsidR="00785F0A">
        <w:rPr>
          <w:lang w:eastAsia="x-none"/>
        </w:rPr>
        <w:t xml:space="preserve">mít uzavřenu </w:t>
      </w:r>
      <w:r>
        <w:rPr>
          <w:lang w:eastAsia="x-none"/>
        </w:rPr>
        <w:t xml:space="preserve">příslušnou smlouvu. </w:t>
      </w:r>
    </w:p>
    <w:p w14:paraId="2168A6B9" w14:textId="77777777" w:rsidR="00930D1E" w:rsidRDefault="00930D1E" w:rsidP="00930D1E">
      <w:r>
        <w:t xml:space="preserve"> </w:t>
      </w:r>
    </w:p>
    <w:p w14:paraId="46D0C480" w14:textId="77777777" w:rsidR="00930D1E" w:rsidRDefault="00930D1E" w:rsidP="00930D1E">
      <w:pPr>
        <w:widowControl/>
        <w:spacing w:before="0" w:after="0"/>
        <w:jc w:val="left"/>
      </w:pPr>
      <w:r>
        <w:br w:type="page"/>
      </w:r>
    </w:p>
    <w:p w14:paraId="520F2C4E" w14:textId="430B2EDD" w:rsidR="00930D1E" w:rsidRDefault="00930D1E" w:rsidP="00930D1E">
      <w:pPr>
        <w:pStyle w:val="Nadpis1"/>
      </w:pPr>
      <w:bookmarkStart w:id="406" w:name="_Toc155348364"/>
      <w:r>
        <w:lastRenderedPageBreak/>
        <w:t>standard vlakového doprovodu a daLších pracovníků dopravce</w:t>
      </w:r>
      <w:bookmarkEnd w:id="406"/>
    </w:p>
    <w:p w14:paraId="2B2382F4" w14:textId="08743481" w:rsidR="00930D1E" w:rsidRDefault="00930D1E" w:rsidP="006D2C6E">
      <w:pPr>
        <w:pStyle w:val="Nadpis2"/>
      </w:pPr>
      <w:bookmarkStart w:id="407" w:name="_Toc155348365"/>
      <w:r>
        <w:t>Vlakový doprovod</w:t>
      </w:r>
      <w:bookmarkEnd w:id="407"/>
    </w:p>
    <w:p w14:paraId="0C63A395" w14:textId="6B550AD1" w:rsidR="00930D1E" w:rsidRDefault="005F48A5" w:rsidP="00930D1E">
      <w:pPr>
        <w:rPr>
          <w:lang w:eastAsia="x-none"/>
        </w:rPr>
      </w:pPr>
      <w:r>
        <w:rPr>
          <w:lang w:eastAsia="x-none"/>
        </w:rPr>
        <w:t xml:space="preserve">V případě, že bude Vlakový </w:t>
      </w:r>
      <w:r w:rsidR="00ED70C1">
        <w:rPr>
          <w:lang w:eastAsia="x-none"/>
        </w:rPr>
        <w:t>doprovod</w:t>
      </w:r>
      <w:r>
        <w:rPr>
          <w:lang w:eastAsia="x-none"/>
        </w:rPr>
        <w:t xml:space="preserve"> </w:t>
      </w:r>
      <w:r w:rsidR="00930D1E">
        <w:rPr>
          <w:lang w:eastAsia="x-none"/>
        </w:rPr>
        <w:t>Objednatel</w:t>
      </w:r>
      <w:r>
        <w:rPr>
          <w:lang w:eastAsia="x-none"/>
        </w:rPr>
        <w:t>em požadován, stanoví Objednatel</w:t>
      </w:r>
      <w:r w:rsidR="00930D1E">
        <w:rPr>
          <w:lang w:eastAsia="x-none"/>
        </w:rPr>
        <w:t xml:space="preserve"> pro příslušné období jízdního řádu objednávku Vlakového doprovodu v</w:t>
      </w:r>
      <w:r>
        <w:rPr>
          <w:lang w:eastAsia="x-none"/>
        </w:rPr>
        <w:t> Objednávce jízdního řádu</w:t>
      </w:r>
      <w:r w:rsidR="00930D1E">
        <w:rPr>
          <w:lang w:eastAsia="x-none"/>
        </w:rPr>
        <w:t xml:space="preserve">. </w:t>
      </w:r>
    </w:p>
    <w:p w14:paraId="658755E8" w14:textId="77777777" w:rsidR="00930D1E" w:rsidRDefault="00930D1E" w:rsidP="00930D1E">
      <w:pPr>
        <w:rPr>
          <w:lang w:eastAsia="x-none"/>
        </w:rPr>
      </w:pPr>
      <w:r>
        <w:rPr>
          <w:lang w:eastAsia="x-none"/>
        </w:rPr>
        <w:t>KORDIS stanoví rámcové oběhy vlakového doprovodu. Tyto oběhy musí být Dopravcem dodrženy s výjimkou odůvodněných případů nebo na pokyn KORDIS.</w:t>
      </w:r>
    </w:p>
    <w:p w14:paraId="13F789C3" w14:textId="77777777" w:rsidR="00930D1E" w:rsidRDefault="00930D1E" w:rsidP="00930D1E">
      <w:pPr>
        <w:rPr>
          <w:lang w:eastAsia="x-none"/>
        </w:rPr>
      </w:pPr>
      <w:r>
        <w:rPr>
          <w:lang w:eastAsia="x-none"/>
        </w:rPr>
        <w:t>Objednatel a KORDIS má právo na dočasnou dobu přesměrovat Vlakový doprovod z plánovaných Vlaků do jiné lokality nebo na jiné Vlaky se zachováním místa a času nástupu a ukončení služby a plánovaných přestávek.</w:t>
      </w:r>
    </w:p>
    <w:p w14:paraId="5A30FBB0" w14:textId="77777777" w:rsidR="00930D1E" w:rsidRDefault="00930D1E" w:rsidP="00930D1E">
      <w:r w:rsidRPr="00314C46">
        <w:t xml:space="preserve">Dopravce je povinen vybavit </w:t>
      </w:r>
      <w:r>
        <w:t>V</w:t>
      </w:r>
      <w:r w:rsidRPr="00314C46">
        <w:t xml:space="preserve">lakový doprovod </w:t>
      </w:r>
      <w:r>
        <w:t xml:space="preserve">zařízením umožňujícím hlasovou komunikaci s KORDIS. </w:t>
      </w:r>
    </w:p>
    <w:p w14:paraId="24346C00" w14:textId="77777777" w:rsidR="00930D1E" w:rsidRDefault="00930D1E" w:rsidP="00930D1E">
      <w:pPr>
        <w:rPr>
          <w:lang w:eastAsia="x-none"/>
        </w:rPr>
      </w:pPr>
      <w:r w:rsidRPr="00983759">
        <w:rPr>
          <w:lang w:eastAsia="x-none"/>
        </w:rPr>
        <w:t>Dopravce je povinen zajistit KORDIS on-line dostupný elektronický informační zdroj, ve kterém budou v každém okamžiku dostupné aktuální</w:t>
      </w:r>
      <w:r>
        <w:rPr>
          <w:lang w:eastAsia="x-none"/>
        </w:rPr>
        <w:t xml:space="preserve"> a</w:t>
      </w:r>
      <w:r w:rsidRPr="00983759">
        <w:rPr>
          <w:lang w:eastAsia="x-none"/>
        </w:rPr>
        <w:t xml:space="preserve"> plánované obraty Vlakového doprovodu a rozpis činností v jednotlivých směnách.  </w:t>
      </w:r>
    </w:p>
    <w:p w14:paraId="0A200668" w14:textId="77777777" w:rsidR="00930D1E" w:rsidRDefault="00930D1E" w:rsidP="00930D1E">
      <w:r>
        <w:t xml:space="preserve">Dopravce je povinen zajistit elektronický informační zdroj, který bude KORDIS poskytovat v každém okamžiku aktuální seznam turnusů a telefonních čísel Vlakového doprovodu a strojvedoucích v daném okamžiku provozovaných Vlaků. Tento seznam musí být dostupný on-line pro </w:t>
      </w:r>
      <w:smartTag w:uri="urn:schemas-microsoft-com:office:smarttags" w:element="PersonName">
        <w:r>
          <w:t>CED</w:t>
        </w:r>
      </w:smartTag>
      <w:r>
        <w:t xml:space="preserve"> i DID pro případnou nouzovou komunikaci. </w:t>
      </w:r>
    </w:p>
    <w:p w14:paraId="09A2856C" w14:textId="77777777" w:rsidR="00930D1E" w:rsidRDefault="00930D1E" w:rsidP="00930D1E">
      <w:r>
        <w:t xml:space="preserve">Dopravce je povinen vybavit každého pracovníka Vlakového doprovodu osobním čipovým nosičem dodaným KORDIS umožňujícím po jeho </w:t>
      </w:r>
      <w:bookmarkStart w:id="408" w:name="_Hlk138236896"/>
      <w:r>
        <w:t>přiložení k automatu KORDIS v Jednotce</w:t>
      </w:r>
      <w:bookmarkEnd w:id="408"/>
      <w:r>
        <w:t xml:space="preserve"> identifikaci zahájení či ukončení jízdy na daném vlaku. Dopravce je povinen předat KORDIS aktuální telefonní číslo na držitele příslušného nosiče. </w:t>
      </w:r>
    </w:p>
    <w:p w14:paraId="3AE53835" w14:textId="0989E60E" w:rsidR="00930D1E" w:rsidRDefault="00930D1E" w:rsidP="00930D1E">
      <w:r>
        <w:t xml:space="preserve">V případě potřeby je CED oprávněn přímo komunikovat s Vlakovým doprovodem (v případě, kdy není vlak obsazen Vlakovým doprovodem, se strojvedoucím) – a to v případech, kdy je třeba poskytnout </w:t>
      </w:r>
      <w:r w:rsidR="00ED70C1">
        <w:t>cestujícím,</w:t>
      </w:r>
      <w:r>
        <w:t xml:space="preserve"> popř. získat od cestujících informace (zejména pro zajištění přestupních vazeb). </w:t>
      </w:r>
    </w:p>
    <w:p w14:paraId="06AA1709" w14:textId="77777777" w:rsidR="00930D1E" w:rsidRDefault="00930D1E" w:rsidP="00930D1E">
      <w:r w:rsidRPr="00E01A44">
        <w:t xml:space="preserve">Telefonní hovory vedené mezi CED a Dopravcem jsou nahrávány a po dobu nejméně 1 měsíce archivovány na straně </w:t>
      </w:r>
      <w:smartTag w:uri="urn:schemas-microsoft-com:office:smarttags" w:element="PersonName">
        <w:r w:rsidRPr="00E01A44">
          <w:t>CED</w:t>
        </w:r>
      </w:smartTag>
      <w:r w:rsidRPr="00E01A44">
        <w:t xml:space="preserve">. O rozhodnutích </w:t>
      </w:r>
      <w:smartTag w:uri="urn:schemas-microsoft-com:office:smarttags" w:element="PersonName">
        <w:r w:rsidRPr="00E01A44">
          <w:t>CED</w:t>
        </w:r>
      </w:smartTag>
      <w:r w:rsidRPr="00E01A44">
        <w:t xml:space="preserve"> se vede evidence. Dopravce </w:t>
      </w:r>
      <w:r>
        <w:t xml:space="preserve">je povinen předat KORDIS </w:t>
      </w:r>
      <w:r w:rsidRPr="00E01A44">
        <w:t xml:space="preserve">do </w:t>
      </w:r>
      <w:r>
        <w:t xml:space="preserve">přílohy 1 TPSŽ </w:t>
      </w:r>
      <w:r w:rsidRPr="00E01A44">
        <w:t>telefonní čísla kontaktních osob zodpovědných za řízení provozu</w:t>
      </w:r>
      <w:r>
        <w:t xml:space="preserve"> a tyto údaje v případě jakékoliv změny aktualizovat.</w:t>
      </w:r>
    </w:p>
    <w:p w14:paraId="46425636" w14:textId="77777777" w:rsidR="00930D1E" w:rsidRDefault="00930D1E" w:rsidP="00930D1E">
      <w:r>
        <w:t>Objednatel či KORDIS mají právo po předchozí konzultaci s Dopravcem nastavit oficiální pojmenování funkce Vlakového doprovodu. Dopravce je pak povinen ve spojitosti s Vlaky tento pojem používat. Předběžně se předpokládá využívat pojem "průvodčí“.</w:t>
      </w:r>
    </w:p>
    <w:p w14:paraId="79F23A51" w14:textId="2EFF0134" w:rsidR="00930D1E" w:rsidRDefault="00930D1E" w:rsidP="006D2C6E">
      <w:pPr>
        <w:pStyle w:val="Nadpis2"/>
      </w:pPr>
      <w:bookmarkStart w:id="409" w:name="_Ref141630304"/>
      <w:bookmarkStart w:id="410" w:name="_Ref149727020"/>
      <w:bookmarkStart w:id="411" w:name="_Toc155348366"/>
      <w:r>
        <w:t>Povinnosti Vlakového doprovodu</w:t>
      </w:r>
      <w:bookmarkEnd w:id="409"/>
      <w:bookmarkEnd w:id="410"/>
      <w:bookmarkEnd w:id="411"/>
    </w:p>
    <w:p w14:paraId="5CB43A6C" w14:textId="77777777" w:rsidR="00930D1E" w:rsidRDefault="00930D1E" w:rsidP="00930D1E">
      <w:pPr>
        <w:rPr>
          <w:lang w:eastAsia="x-none"/>
        </w:rPr>
      </w:pPr>
      <w:r>
        <w:rPr>
          <w:lang w:eastAsia="x-none"/>
        </w:rPr>
        <w:t>KORDIS ve spolupráci s dopravcem zpracovává a nastavuje Závazné pokyny pro Vlakový doprovod (dále jen ZPD), který definuje zejména jeho činnosti a povinnosti. Dopravce je povinen prokazatelně Vlakový doprovod s tímto dokumentem seznámit a zajistit jeho dodržování.</w:t>
      </w:r>
    </w:p>
    <w:p w14:paraId="09322AF6" w14:textId="289E4E37" w:rsidR="00930D1E" w:rsidRDefault="00930D1E" w:rsidP="00930D1E">
      <w:pPr>
        <w:rPr>
          <w:lang w:eastAsia="x-none"/>
        </w:rPr>
      </w:pPr>
      <w:r>
        <w:rPr>
          <w:lang w:eastAsia="x-none"/>
        </w:rPr>
        <w:t xml:space="preserve">Pokud není v ZPD stanoveno jinak, činnost </w:t>
      </w:r>
      <w:r w:rsidR="000A6F92">
        <w:rPr>
          <w:lang w:eastAsia="x-none"/>
        </w:rPr>
        <w:t xml:space="preserve">Vlakového </w:t>
      </w:r>
      <w:r>
        <w:rPr>
          <w:lang w:eastAsia="x-none"/>
        </w:rPr>
        <w:t xml:space="preserve">doprovodu nesmí být na Vlaku omezována dopravními úkony (např. signalizace odjezdu strojvedoucímu). Pokud je k těmto činnostem na Vlaku nutná součinnost dalšího odborného personálu, je Dopravce povinen na vlastní náklady </w:t>
      </w:r>
      <w:r w:rsidR="000A6F92">
        <w:rPr>
          <w:lang w:eastAsia="x-none"/>
        </w:rPr>
        <w:t>nasadit na Vlak</w:t>
      </w:r>
      <w:r>
        <w:rPr>
          <w:lang w:eastAsia="x-none"/>
        </w:rPr>
        <w:t xml:space="preserve"> další nezbytné osoby.</w:t>
      </w:r>
    </w:p>
    <w:p w14:paraId="64A6DE28" w14:textId="77777777" w:rsidR="00930D1E" w:rsidRDefault="00930D1E" w:rsidP="00930D1E">
      <w:pPr>
        <w:rPr>
          <w:lang w:eastAsia="x-none"/>
        </w:rPr>
      </w:pPr>
      <w:r>
        <w:rPr>
          <w:lang w:eastAsia="x-none"/>
        </w:rPr>
        <w:t xml:space="preserve">Vlakový doprovod má povinnost po celou dobu jízdy vlaku včetně pobytu ve stanici </w:t>
      </w:r>
      <w:r>
        <w:rPr>
          <w:lang w:eastAsia="x-none"/>
        </w:rPr>
        <w:lastRenderedPageBreak/>
        <w:t>zabezpečovat zejména následující činnosti (řazeno dle pořadí důležitosti):</w:t>
      </w:r>
    </w:p>
    <w:p w14:paraId="70A5869C" w14:textId="77777777" w:rsidR="00930D1E" w:rsidRDefault="00930D1E" w:rsidP="00930D1E">
      <w:pPr>
        <w:numPr>
          <w:ilvl w:val="0"/>
          <w:numId w:val="11"/>
        </w:numPr>
        <w:rPr>
          <w:lang w:eastAsia="x-none"/>
        </w:rPr>
      </w:pPr>
      <w:r>
        <w:rPr>
          <w:lang w:eastAsia="x-none"/>
        </w:rPr>
        <w:t>provádění přepravní kontroly a odbavení cestujících;</w:t>
      </w:r>
    </w:p>
    <w:p w14:paraId="192A05F6" w14:textId="2EC9C64D" w:rsidR="00930D1E" w:rsidRDefault="00930D1E" w:rsidP="00930D1E">
      <w:pPr>
        <w:numPr>
          <w:ilvl w:val="0"/>
          <w:numId w:val="11"/>
        </w:numPr>
        <w:rPr>
          <w:lang w:eastAsia="x-none"/>
        </w:rPr>
      </w:pPr>
      <w:r>
        <w:rPr>
          <w:lang w:eastAsia="x-none"/>
        </w:rPr>
        <w:t>v případě mimořádnosti</w:t>
      </w:r>
      <w:r w:rsidR="0063093A" w:rsidRPr="0063093A">
        <w:t xml:space="preserve"> </w:t>
      </w:r>
      <w:r w:rsidR="0063093A">
        <w:t>v dopravě</w:t>
      </w:r>
      <w:r>
        <w:rPr>
          <w:lang w:eastAsia="x-none"/>
        </w:rPr>
        <w:t xml:space="preserve"> aktivní informování cestujících ve Vlaku osobně či vozovým rozhlasem, nebo dle pokynů CED a DID informování na nástupištích;</w:t>
      </w:r>
    </w:p>
    <w:p w14:paraId="7C33686F" w14:textId="77777777" w:rsidR="00930D1E" w:rsidRDefault="00930D1E" w:rsidP="00930D1E">
      <w:pPr>
        <w:numPr>
          <w:ilvl w:val="0"/>
          <w:numId w:val="11"/>
        </w:numPr>
        <w:rPr>
          <w:lang w:eastAsia="x-none"/>
        </w:rPr>
      </w:pPr>
      <w:r>
        <w:rPr>
          <w:lang w:eastAsia="x-none"/>
        </w:rPr>
        <w:t>zajištění informačních a poradenských služeb pro cestující (např. vyhledání spojení, doporučení tarifu;</w:t>
      </w:r>
    </w:p>
    <w:p w14:paraId="5B3A61C2" w14:textId="77777777" w:rsidR="00930D1E" w:rsidRDefault="00930D1E" w:rsidP="00930D1E">
      <w:pPr>
        <w:numPr>
          <w:ilvl w:val="0"/>
          <w:numId w:val="11"/>
        </w:numPr>
        <w:rPr>
          <w:lang w:eastAsia="x-none"/>
        </w:rPr>
      </w:pPr>
      <w:r>
        <w:rPr>
          <w:lang w:eastAsia="x-none"/>
        </w:rPr>
        <w:t>pomoc při pořízení jízdního dokladu v automatu;</w:t>
      </w:r>
    </w:p>
    <w:p w14:paraId="69C53DFE" w14:textId="77777777" w:rsidR="00930D1E" w:rsidRDefault="00930D1E" w:rsidP="00930D1E">
      <w:pPr>
        <w:numPr>
          <w:ilvl w:val="0"/>
          <w:numId w:val="11"/>
        </w:numPr>
        <w:rPr>
          <w:lang w:eastAsia="x-none"/>
        </w:rPr>
      </w:pPr>
      <w:r>
        <w:rPr>
          <w:lang w:eastAsia="x-none"/>
        </w:rPr>
        <w:t>zajištění přestupních vazeb;</w:t>
      </w:r>
    </w:p>
    <w:p w14:paraId="4EE83667" w14:textId="77777777" w:rsidR="00930D1E" w:rsidRPr="00ED292D" w:rsidRDefault="00930D1E" w:rsidP="00930D1E">
      <w:pPr>
        <w:numPr>
          <w:ilvl w:val="0"/>
          <w:numId w:val="11"/>
        </w:numPr>
        <w:rPr>
          <w:lang w:eastAsia="x-none"/>
        </w:rPr>
      </w:pPr>
      <w:r>
        <w:rPr>
          <w:lang w:eastAsia="x-none"/>
        </w:rPr>
        <w:t>hlasová a datová komunikace s CED;</w:t>
      </w:r>
    </w:p>
    <w:p w14:paraId="3D7BF44C" w14:textId="4B5C9549" w:rsidR="00930D1E" w:rsidRDefault="00930D1E" w:rsidP="00930D1E">
      <w:pPr>
        <w:numPr>
          <w:ilvl w:val="0"/>
          <w:numId w:val="11"/>
        </w:numPr>
        <w:rPr>
          <w:lang w:eastAsia="x-none"/>
        </w:rPr>
      </w:pPr>
      <w:r>
        <w:rPr>
          <w:lang w:eastAsia="x-none"/>
        </w:rPr>
        <w:t>prodej jízdních dokladů a od vyhlášení i prodej čipových peněženek IDS JMK</w:t>
      </w:r>
      <w:r w:rsidR="00751FFF">
        <w:rPr>
          <w:lang w:eastAsia="x-none"/>
        </w:rPr>
        <w:t xml:space="preserve"> v množství na kterém se KORDIS a Dopravce dohodnou</w:t>
      </w:r>
      <w:r>
        <w:rPr>
          <w:lang w:eastAsia="x-none"/>
        </w:rPr>
        <w:t>;</w:t>
      </w:r>
    </w:p>
    <w:p w14:paraId="5757CA25" w14:textId="77777777" w:rsidR="00930D1E" w:rsidRDefault="00930D1E" w:rsidP="00930D1E">
      <w:pPr>
        <w:numPr>
          <w:ilvl w:val="0"/>
          <w:numId w:val="11"/>
        </w:numPr>
        <w:rPr>
          <w:lang w:eastAsia="x-none"/>
        </w:rPr>
      </w:pPr>
      <w:r>
        <w:rPr>
          <w:lang w:eastAsia="x-none"/>
        </w:rPr>
        <w:t>další informační a poradenské služby;</w:t>
      </w:r>
    </w:p>
    <w:p w14:paraId="5DF2D2AB" w14:textId="77777777" w:rsidR="00930D1E" w:rsidRDefault="00930D1E" w:rsidP="00930D1E">
      <w:pPr>
        <w:numPr>
          <w:ilvl w:val="0"/>
          <w:numId w:val="11"/>
        </w:numPr>
        <w:rPr>
          <w:lang w:eastAsia="x-none"/>
        </w:rPr>
      </w:pPr>
      <w:r>
        <w:rPr>
          <w:lang w:eastAsia="x-none"/>
        </w:rPr>
        <w:t>dohled nad Vlakem, monitoring vandalismu;</w:t>
      </w:r>
    </w:p>
    <w:p w14:paraId="4788D32C" w14:textId="77777777" w:rsidR="00930D1E" w:rsidRDefault="00930D1E" w:rsidP="00930D1E">
      <w:pPr>
        <w:numPr>
          <w:ilvl w:val="0"/>
          <w:numId w:val="11"/>
        </w:numPr>
        <w:rPr>
          <w:lang w:eastAsia="x-none"/>
        </w:rPr>
      </w:pPr>
      <w:r>
        <w:rPr>
          <w:lang w:eastAsia="x-none"/>
        </w:rPr>
        <w:t>ve stanicích dle potřeby zajištění nástupu pro dobíhající cestující;</w:t>
      </w:r>
    </w:p>
    <w:p w14:paraId="671A0BC9" w14:textId="77777777" w:rsidR="00930D1E" w:rsidRDefault="00930D1E" w:rsidP="00930D1E">
      <w:pPr>
        <w:numPr>
          <w:ilvl w:val="0"/>
          <w:numId w:val="11"/>
        </w:numPr>
        <w:rPr>
          <w:lang w:eastAsia="x-none"/>
        </w:rPr>
      </w:pPr>
      <w:r>
        <w:rPr>
          <w:lang w:eastAsia="x-none"/>
        </w:rPr>
        <w:t>monitoring závad a jejich hlášení;</w:t>
      </w:r>
    </w:p>
    <w:p w14:paraId="6D42FED3" w14:textId="77777777" w:rsidR="00930D1E" w:rsidRDefault="00930D1E" w:rsidP="00930D1E">
      <w:pPr>
        <w:numPr>
          <w:ilvl w:val="0"/>
          <w:numId w:val="11"/>
        </w:numPr>
        <w:rPr>
          <w:lang w:eastAsia="x-none"/>
        </w:rPr>
      </w:pPr>
      <w:r>
        <w:rPr>
          <w:lang w:eastAsia="x-none"/>
        </w:rPr>
        <w:t>prověření funkčnosti validátoru či automatu na žádost CED nebo DID;</w:t>
      </w:r>
    </w:p>
    <w:p w14:paraId="3E36D891" w14:textId="77777777" w:rsidR="00930D1E" w:rsidRDefault="00930D1E" w:rsidP="00930D1E">
      <w:pPr>
        <w:numPr>
          <w:ilvl w:val="0"/>
          <w:numId w:val="11"/>
        </w:numPr>
        <w:rPr>
          <w:lang w:eastAsia="x-none"/>
        </w:rPr>
      </w:pPr>
      <w:r>
        <w:rPr>
          <w:lang w:eastAsia="x-none"/>
        </w:rPr>
        <w:t>řešení problematiky skupin, přepravy jízdních kol a handicapovaných osob;</w:t>
      </w:r>
    </w:p>
    <w:p w14:paraId="591F0C83" w14:textId="77777777" w:rsidR="00930D1E" w:rsidRDefault="00930D1E" w:rsidP="00930D1E">
      <w:pPr>
        <w:numPr>
          <w:ilvl w:val="0"/>
          <w:numId w:val="11"/>
        </w:numPr>
        <w:rPr>
          <w:lang w:eastAsia="x-none"/>
        </w:rPr>
      </w:pPr>
      <w:r>
        <w:rPr>
          <w:lang w:eastAsia="x-none"/>
        </w:rPr>
        <w:t>provádění přepravní kontroly před nástupem do ND nebo během jízdy v ND dle výlukového pokynu KORDIS;</w:t>
      </w:r>
    </w:p>
    <w:p w14:paraId="172FF5A1" w14:textId="77BC17DB" w:rsidR="00930D1E" w:rsidRDefault="00930D1E" w:rsidP="00930D1E">
      <w:pPr>
        <w:numPr>
          <w:ilvl w:val="0"/>
          <w:numId w:val="11"/>
        </w:numPr>
        <w:rPr>
          <w:lang w:eastAsia="x-none"/>
        </w:rPr>
      </w:pPr>
      <w:r>
        <w:rPr>
          <w:lang w:eastAsia="x-none"/>
        </w:rPr>
        <w:t xml:space="preserve">provádění činností uvedených v článku </w:t>
      </w:r>
      <w:r w:rsidR="00C744AE">
        <w:rPr>
          <w:lang w:eastAsia="x-none"/>
        </w:rPr>
        <w:fldChar w:fldCharType="begin"/>
      </w:r>
      <w:r w:rsidR="00C744AE">
        <w:rPr>
          <w:lang w:eastAsia="x-none"/>
        </w:rPr>
        <w:instrText xml:space="preserve"> REF _Ref141628445 \n \h </w:instrText>
      </w:r>
      <w:r w:rsidR="00C744AE">
        <w:rPr>
          <w:lang w:eastAsia="x-none"/>
        </w:rPr>
      </w:r>
      <w:r w:rsidR="00C744AE">
        <w:rPr>
          <w:lang w:eastAsia="x-none"/>
        </w:rPr>
        <w:fldChar w:fldCharType="separate"/>
      </w:r>
      <w:r w:rsidR="00380F70">
        <w:rPr>
          <w:lang w:eastAsia="x-none"/>
        </w:rPr>
        <w:t>5.1</w:t>
      </w:r>
      <w:r w:rsidR="00C744AE">
        <w:rPr>
          <w:lang w:eastAsia="x-none"/>
        </w:rPr>
        <w:fldChar w:fldCharType="end"/>
      </w:r>
      <w:r>
        <w:rPr>
          <w:lang w:eastAsia="x-none"/>
        </w:rPr>
        <w:t>.</w:t>
      </w:r>
    </w:p>
    <w:p w14:paraId="25EED484" w14:textId="77777777" w:rsidR="00930D1E" w:rsidRDefault="00930D1E" w:rsidP="00930D1E">
      <w:pPr>
        <w:rPr>
          <w:lang w:eastAsia="x-none"/>
        </w:rPr>
      </w:pPr>
      <w:r>
        <w:rPr>
          <w:lang w:eastAsia="x-none"/>
        </w:rPr>
        <w:t xml:space="preserve">Od termínu stanoveného KORDIS je Vlakový doprovod při nástupu do Vlaku povinen se přihlásit a po ukončení služby na Vlaku se odhlásit </w:t>
      </w:r>
      <w:r>
        <w:t xml:space="preserve">přiložením </w:t>
      </w:r>
      <w:r>
        <w:rPr>
          <w:lang w:eastAsia="x-none"/>
        </w:rPr>
        <w:t>osobního čipového nosiče</w:t>
      </w:r>
      <w:r>
        <w:t xml:space="preserve"> k automatu KORDIS v Jednotce</w:t>
      </w:r>
      <w:r>
        <w:rPr>
          <w:lang w:eastAsia="x-none"/>
        </w:rPr>
        <w:t xml:space="preserve">. </w:t>
      </w:r>
    </w:p>
    <w:p w14:paraId="565B9A2D" w14:textId="7FBBE593" w:rsidR="00930D1E" w:rsidRDefault="00930D1E" w:rsidP="00930D1E">
      <w:pPr>
        <w:rPr>
          <w:lang w:eastAsia="x-none"/>
        </w:rPr>
      </w:pPr>
      <w:r>
        <w:rPr>
          <w:lang w:eastAsia="x-none"/>
        </w:rPr>
        <w:t>Vlakový doprovod je oprávněn v případě potřeby (zejména vyloučení cestujícího z přepravy) opustit na vhodné stanici přidělený Vlak a upravit svůj plánovaný oběh. O takové mimořádnosti</w:t>
      </w:r>
      <w:r w:rsidR="0063093A" w:rsidRPr="0063093A">
        <w:t xml:space="preserve"> </w:t>
      </w:r>
      <w:r w:rsidR="0063093A">
        <w:t>v dopravě</w:t>
      </w:r>
      <w:r>
        <w:rPr>
          <w:lang w:eastAsia="x-none"/>
        </w:rPr>
        <w:t xml:space="preserve"> musí být proveden záznam a Vlakový doprovod musí v takovém případě konat tak, aby se v nejkratší možné době na svůj oběh vrátil. </w:t>
      </w:r>
    </w:p>
    <w:p w14:paraId="1336A277" w14:textId="249EEF59" w:rsidR="00930D1E" w:rsidRDefault="00930D1E" w:rsidP="00930D1E">
      <w:pPr>
        <w:rPr>
          <w:lang w:eastAsia="x-none"/>
        </w:rPr>
      </w:pPr>
      <w:r>
        <w:rPr>
          <w:lang w:eastAsia="x-none"/>
        </w:rPr>
        <w:t>V případě, že se ve Vlaku nachází funkční automat na jízdenky, je Vlakový doprovod povinen udělit cestujícímu bez platného jízdního dokladu postih dle SPP IDS JMK. ZP</w:t>
      </w:r>
      <w:ins w:id="412" w:author="Stanislav Krčma" w:date="2024-01-04T11:02:00Z">
        <w:r w:rsidR="00CC6605">
          <w:rPr>
            <w:lang w:eastAsia="x-none"/>
          </w:rPr>
          <w:t>D</w:t>
        </w:r>
      </w:ins>
      <w:del w:id="413" w:author="Stanislav Krčma" w:date="2024-01-04T11:02:00Z">
        <w:r w:rsidDel="00CC6605">
          <w:rPr>
            <w:lang w:eastAsia="x-none"/>
          </w:rPr>
          <w:delText>V</w:delText>
        </w:r>
      </w:del>
      <w:r>
        <w:rPr>
          <w:lang w:eastAsia="x-none"/>
        </w:rPr>
        <w:t xml:space="preserve"> mohou nastavit speciální postupy pro určité kategorie cestujících.</w:t>
      </w:r>
    </w:p>
    <w:p w14:paraId="32037B35" w14:textId="77777777" w:rsidR="00930D1E" w:rsidRDefault="00930D1E" w:rsidP="00930D1E">
      <w:r w:rsidRPr="00ED292D">
        <w:t xml:space="preserve">V případě mimořádnosti v dopravě (zejména v případě poruchy </w:t>
      </w:r>
      <w:r>
        <w:t>Vlaku</w:t>
      </w:r>
      <w:r w:rsidRPr="00ED292D">
        <w:t xml:space="preserve">, zastavení mimo </w:t>
      </w:r>
      <w:r>
        <w:t>stanici)</w:t>
      </w:r>
      <w:r w:rsidRPr="00ED292D">
        <w:t xml:space="preserve">, zpoždění </w:t>
      </w:r>
      <w:r>
        <w:t>Vlaku</w:t>
      </w:r>
      <w:r w:rsidRPr="00ED292D">
        <w:t xml:space="preserve"> </w:t>
      </w:r>
      <w:r>
        <w:t>jak před odjezdem, tak i v průběhu jízdy Vlaku,</w:t>
      </w:r>
      <w:r w:rsidRPr="00ED292D">
        <w:t xml:space="preserve"> je </w:t>
      </w:r>
      <w:r>
        <w:t>Vlakový doprovod</w:t>
      </w:r>
      <w:r w:rsidRPr="00ED292D">
        <w:t xml:space="preserve"> povinen nejpozději do </w:t>
      </w:r>
      <w:r>
        <w:t>10</w:t>
      </w:r>
      <w:r w:rsidRPr="00ED292D">
        <w:t xml:space="preserve"> minut informovat cestující o vzniklé situaci. V případě potřeby může kontaktovat strojvedoucího, CED, případně jiné dispečinky. Dále je povinen každých dalších 10 minut cestující informovat o vývoji a případně se jim snažit vyhledat jiné alternativy pro dojezd do cíle</w:t>
      </w:r>
      <w:r>
        <w:t xml:space="preserve"> jejich cesty</w:t>
      </w:r>
      <w:r w:rsidRPr="00ED292D">
        <w:t xml:space="preserve">. </w:t>
      </w:r>
    </w:p>
    <w:p w14:paraId="4A9A8123" w14:textId="77777777" w:rsidR="00930D1E" w:rsidRPr="00ED292D" w:rsidRDefault="00930D1E" w:rsidP="00930D1E">
      <w:r w:rsidRPr="00ED292D">
        <w:t xml:space="preserve">Vlakový </w:t>
      </w:r>
      <w:r>
        <w:t>doprovod</w:t>
      </w:r>
      <w:r w:rsidRPr="00ED292D">
        <w:t xml:space="preserve"> je během jízdy povinen sledovat návazné spoje - tzn. zejména spolupracovat s </w:t>
      </w:r>
      <w:smartTag w:uri="urn:schemas-microsoft-com:office:smarttags" w:element="PersonName">
        <w:r w:rsidRPr="00ED292D">
          <w:t>CED</w:t>
        </w:r>
      </w:smartTag>
      <w:r w:rsidRPr="00ED292D">
        <w:t xml:space="preserve"> v případě zpoždění </w:t>
      </w:r>
      <w:r>
        <w:t>Vlaku</w:t>
      </w:r>
      <w:r w:rsidRPr="00ED292D">
        <w:t xml:space="preserve"> a dále v přestupních uzlech sledovat, zda proběhl přestup z návazných spojů a zda </w:t>
      </w:r>
      <w:r>
        <w:t>V</w:t>
      </w:r>
      <w:r w:rsidRPr="00ED292D">
        <w:t xml:space="preserve">lak neujíždí dobíhajícím cestujícím ze zpožděného přípoje a v případě potřeby přizpůsobit v souladu s předpisy odjezd </w:t>
      </w:r>
      <w:r>
        <w:t>V</w:t>
      </w:r>
      <w:r w:rsidRPr="00ED292D">
        <w:t xml:space="preserve">laku. </w:t>
      </w:r>
    </w:p>
    <w:p w14:paraId="2458F03C" w14:textId="77777777" w:rsidR="00930D1E" w:rsidRDefault="00930D1E" w:rsidP="00930D1E">
      <w:pPr>
        <w:spacing w:before="60"/>
      </w:pPr>
      <w:r>
        <w:t xml:space="preserve">Na základě žádosti cestujícího je Vlakový doprovod povinen požádat CED o zabezpečení návaznosti spoje a cestujícímu sdělit výsledek. </w:t>
      </w:r>
    </w:p>
    <w:p w14:paraId="03050372" w14:textId="77777777" w:rsidR="00930D1E" w:rsidRDefault="00930D1E" w:rsidP="00930D1E">
      <w:pPr>
        <w:spacing w:before="60"/>
      </w:pPr>
      <w:r>
        <w:t xml:space="preserve">Pro komunikaci Vlakového doprovodu a strojvedoucího s CED je příslušné telefonní číslo stanoveno KORDIS. </w:t>
      </w:r>
    </w:p>
    <w:p w14:paraId="7261D120" w14:textId="1B623711" w:rsidR="00930D1E" w:rsidRPr="00ED292D" w:rsidRDefault="00930D1E" w:rsidP="00930D1E">
      <w:pPr>
        <w:spacing w:before="60"/>
      </w:pPr>
      <w:bookmarkStart w:id="414" w:name="_Hlk155259287"/>
      <w:r w:rsidRPr="00ED292D">
        <w:lastRenderedPageBreak/>
        <w:t xml:space="preserve">Vlakový </w:t>
      </w:r>
      <w:r>
        <w:t xml:space="preserve">doprovod </w:t>
      </w:r>
      <w:del w:id="415" w:author="Jarolím Zdeněk" w:date="2024-01-04T13:26:00Z">
        <w:r w:rsidDel="004F191B">
          <w:delText xml:space="preserve">či strojvedoucí </w:delText>
        </w:r>
        <w:r w:rsidRPr="00ED292D" w:rsidDel="004F191B">
          <w:delText xml:space="preserve"> </w:delText>
        </w:r>
      </w:del>
      <w:r w:rsidRPr="00ED292D">
        <w:t>je povinen vyloučit cestujícího z </w:t>
      </w:r>
      <w:r w:rsidR="00ED70C1" w:rsidRPr="00ED292D">
        <w:t>přepravy,</w:t>
      </w:r>
      <w:r w:rsidRPr="00ED292D">
        <w:t xml:space="preserve"> pokud cestující přes upozornění nedodržuje Přepravní řád, </w:t>
      </w:r>
      <w:r>
        <w:t>s</w:t>
      </w:r>
      <w:r w:rsidRPr="00ED292D">
        <w:t xml:space="preserve">mluvní přepravní podmínky nebo </w:t>
      </w:r>
      <w:r>
        <w:t>t</w:t>
      </w:r>
      <w:r w:rsidRPr="00ED292D">
        <w:t xml:space="preserve">arif anebo nerespektuje pokyny a příkazy pověřené osoby. Zejména je vlakový </w:t>
      </w:r>
      <w:r>
        <w:t xml:space="preserve">doprovod </w:t>
      </w:r>
      <w:del w:id="416" w:author="Jarolím Zdeněk" w:date="2024-01-04T13:28:00Z">
        <w:r w:rsidDel="004F191B">
          <w:delText>či strojvedoucí</w:delText>
        </w:r>
        <w:r w:rsidRPr="00ED292D" w:rsidDel="004F191B">
          <w:delText xml:space="preserve"> </w:delText>
        </w:r>
      </w:del>
      <w:r w:rsidRPr="00ED292D">
        <w:t xml:space="preserve">povinen vykonat tento úkon tehdy, pokud jej o to </w:t>
      </w:r>
      <w:r>
        <w:t xml:space="preserve">při splnění výše uvedených podmínek </w:t>
      </w:r>
      <w:r w:rsidRPr="00ED292D">
        <w:t>výslovně požádají ostatní cestující.</w:t>
      </w:r>
    </w:p>
    <w:bookmarkEnd w:id="414"/>
    <w:p w14:paraId="2DA0B8FB" w14:textId="77777777" w:rsidR="00930D1E" w:rsidRDefault="00930D1E" w:rsidP="00930D1E">
      <w:pPr>
        <w:spacing w:before="60"/>
      </w:pPr>
      <w:r w:rsidRPr="00ED292D">
        <w:t xml:space="preserve">Vlakový </w:t>
      </w:r>
      <w:r>
        <w:t xml:space="preserve">doprovod a strojvedoucí </w:t>
      </w:r>
      <w:r w:rsidRPr="00ED292D">
        <w:t xml:space="preserve">musí </w:t>
      </w:r>
      <w:r>
        <w:t xml:space="preserve">plynně </w:t>
      </w:r>
      <w:r w:rsidRPr="00ED292D">
        <w:t xml:space="preserve">zvládat komunikaci s dispečery a cestujícími v českém, případně slovenském jazyce.  </w:t>
      </w:r>
    </w:p>
    <w:p w14:paraId="09E5456F" w14:textId="65C29FDE" w:rsidR="00930D1E" w:rsidRDefault="00930D1E" w:rsidP="006D2C6E">
      <w:pPr>
        <w:pStyle w:val="Nadpis2"/>
      </w:pPr>
      <w:bookmarkStart w:id="417" w:name="_Ref141630398"/>
      <w:bookmarkStart w:id="418" w:name="_Toc155348367"/>
      <w:r>
        <w:t>Povinnosti zaměstnanců prodejních míst</w:t>
      </w:r>
      <w:bookmarkEnd w:id="417"/>
      <w:bookmarkEnd w:id="418"/>
    </w:p>
    <w:p w14:paraId="3BA57B68" w14:textId="73A177E5" w:rsidR="00930D1E" w:rsidRPr="00696210" w:rsidRDefault="00930D1E" w:rsidP="00930D1E">
      <w:pPr>
        <w:rPr>
          <w:lang w:eastAsia="x-none"/>
        </w:rPr>
      </w:pPr>
      <w:r>
        <w:rPr>
          <w:lang w:eastAsia="x-none"/>
        </w:rPr>
        <w:t xml:space="preserve">KORDIS ve spolupráci s Dopravcem zpracovává a nastavuje Závazné pokyny pro zaměstnance prodejních míst (ZPPM), který definuje postupy při ovládání zařízení pro sledování polohy a komunikaci s CED a další povinnosti zaměstnanců prodejních míst. Dopravce je povinen prokazatelně zaměstnance prodejních míst s tímto dokumentem seznámit a zajistit jeho </w:t>
      </w:r>
      <w:r w:rsidR="00ED70C1">
        <w:rPr>
          <w:lang w:eastAsia="x-none"/>
        </w:rPr>
        <w:t>dodržování.</w:t>
      </w:r>
    </w:p>
    <w:p w14:paraId="567C1494" w14:textId="4C7614F0" w:rsidR="00930D1E" w:rsidRDefault="00930D1E" w:rsidP="00930D1E">
      <w:pPr>
        <w:rPr>
          <w:lang w:eastAsia="x-none"/>
        </w:rPr>
      </w:pPr>
      <w:r>
        <w:rPr>
          <w:lang w:eastAsia="x-none"/>
        </w:rPr>
        <w:t xml:space="preserve">Pracovníci prodejních míst, pokud jejich provoz Objednatel požaduje, mají mimo nezbytné úkony nad rámec článku </w:t>
      </w:r>
      <w:r>
        <w:rPr>
          <w:lang w:eastAsia="x-none"/>
        </w:rPr>
        <w:fldChar w:fldCharType="begin"/>
      </w:r>
      <w:r>
        <w:rPr>
          <w:lang w:eastAsia="x-none"/>
        </w:rPr>
        <w:instrText xml:space="preserve"> REF _Ref115088532 \r \h </w:instrText>
      </w:r>
      <w:r>
        <w:rPr>
          <w:lang w:eastAsia="x-none"/>
        </w:rPr>
      </w:r>
      <w:r>
        <w:rPr>
          <w:lang w:eastAsia="x-none"/>
        </w:rPr>
        <w:fldChar w:fldCharType="separate"/>
      </w:r>
      <w:r w:rsidR="00380F70">
        <w:rPr>
          <w:lang w:eastAsia="x-none"/>
        </w:rPr>
        <w:t>9.6.3</w:t>
      </w:r>
      <w:r>
        <w:rPr>
          <w:lang w:eastAsia="x-none"/>
        </w:rPr>
        <w:fldChar w:fldCharType="end"/>
      </w:r>
      <w:r>
        <w:rPr>
          <w:lang w:eastAsia="x-none"/>
        </w:rPr>
        <w:t xml:space="preserve"> následující povinnosti: </w:t>
      </w:r>
    </w:p>
    <w:p w14:paraId="712E5CC3" w14:textId="77777777" w:rsidR="00930D1E" w:rsidRDefault="00930D1E" w:rsidP="00930D1E">
      <w:pPr>
        <w:numPr>
          <w:ilvl w:val="0"/>
          <w:numId w:val="43"/>
        </w:numPr>
        <w:rPr>
          <w:lang w:eastAsia="x-none"/>
        </w:rPr>
      </w:pPr>
      <w:r w:rsidRPr="00667D36">
        <w:rPr>
          <w:lang w:eastAsia="x-none"/>
        </w:rPr>
        <w:t>kontrol</w:t>
      </w:r>
      <w:r>
        <w:rPr>
          <w:lang w:eastAsia="x-none"/>
        </w:rPr>
        <w:t>a</w:t>
      </w:r>
      <w:r w:rsidRPr="00667D36">
        <w:rPr>
          <w:lang w:eastAsia="x-none"/>
        </w:rPr>
        <w:t xml:space="preserve"> čistoty </w:t>
      </w:r>
      <w:r>
        <w:rPr>
          <w:lang w:eastAsia="x-none"/>
        </w:rPr>
        <w:t xml:space="preserve">a zajištění úklidu při mimořádném znečištění čekacích prostor (např. rozlitá káva, rozházené </w:t>
      </w:r>
      <w:proofErr w:type="gramStart"/>
      <w:r>
        <w:rPr>
          <w:lang w:eastAsia="x-none"/>
        </w:rPr>
        <w:t>letáky,</w:t>
      </w:r>
      <w:proofErr w:type="gramEnd"/>
      <w:r>
        <w:rPr>
          <w:lang w:eastAsia="x-none"/>
        </w:rPr>
        <w:t xml:space="preserve"> apod.) a dohled nad čistotou a vybavením sociálních zařízení;</w:t>
      </w:r>
    </w:p>
    <w:p w14:paraId="1AA98D5E" w14:textId="77777777" w:rsidR="00930D1E" w:rsidRDefault="00930D1E" w:rsidP="00930D1E">
      <w:pPr>
        <w:numPr>
          <w:ilvl w:val="0"/>
          <w:numId w:val="43"/>
        </w:numPr>
        <w:rPr>
          <w:lang w:eastAsia="x-none"/>
        </w:rPr>
      </w:pPr>
      <w:r>
        <w:rPr>
          <w:lang w:eastAsia="x-none"/>
        </w:rPr>
        <w:t>kontrola aktuálnosti, úplnosti a doplňování informačních materiálů;</w:t>
      </w:r>
    </w:p>
    <w:p w14:paraId="75A1119B" w14:textId="77777777" w:rsidR="00930D1E" w:rsidRDefault="00930D1E" w:rsidP="00930D1E">
      <w:pPr>
        <w:numPr>
          <w:ilvl w:val="0"/>
          <w:numId w:val="43"/>
        </w:numPr>
        <w:rPr>
          <w:lang w:eastAsia="x-none"/>
        </w:rPr>
      </w:pPr>
      <w:r>
        <w:rPr>
          <w:lang w:eastAsia="x-none"/>
        </w:rPr>
        <w:t>poskytovat cestujícím informace o aktuální dopravní situaci a za tím účelem monitorovat doporučené webové stránky. Dopravce je povinen zajistit pracovníkům přístup k internetu s možností připojení zejména na web Provozovatele dráhy, IDS JMK a Dopravce.</w:t>
      </w:r>
    </w:p>
    <w:p w14:paraId="3F2D6BEF" w14:textId="77777777" w:rsidR="00930D1E" w:rsidRDefault="00930D1E" w:rsidP="006D2C6E">
      <w:pPr>
        <w:pStyle w:val="Nadpis2"/>
      </w:pPr>
      <w:bookmarkStart w:id="419" w:name="_Ref141630446"/>
      <w:bookmarkStart w:id="420" w:name="_Toc155348368"/>
      <w:r>
        <w:t>Povinnosti strojvedoucího</w:t>
      </w:r>
      <w:bookmarkEnd w:id="419"/>
      <w:bookmarkEnd w:id="420"/>
    </w:p>
    <w:p w14:paraId="4C9276C8" w14:textId="77777777" w:rsidR="00930D1E" w:rsidRDefault="00930D1E" w:rsidP="00930D1E">
      <w:pPr>
        <w:rPr>
          <w:lang w:eastAsia="x-none"/>
        </w:rPr>
      </w:pPr>
      <w:r>
        <w:rPr>
          <w:lang w:eastAsia="x-none"/>
        </w:rPr>
        <w:t>KORDIS ve spolupráci s Dopravcem zpracovává a nastavuje Závazné pokyny pro strojvedoucí (ZPS), který definuje postupy při ovládání zařízení pro sledování polohy a komunikaci s CED a další povinnosti strojvedoucího. Dopravce je povinen prokazatelně strojvedoucího Vlaku s tímto dokumentem seznámit a zajistit jeho dodržování.</w:t>
      </w:r>
    </w:p>
    <w:p w14:paraId="29E3B105" w14:textId="77777777" w:rsidR="00930D1E" w:rsidRDefault="00930D1E" w:rsidP="00930D1E">
      <w:pPr>
        <w:rPr>
          <w:lang w:eastAsia="x-none"/>
        </w:rPr>
      </w:pPr>
      <w:r>
        <w:rPr>
          <w:lang w:eastAsia="x-none"/>
        </w:rPr>
        <w:t>Tento pokyn definuje zejména:</w:t>
      </w:r>
    </w:p>
    <w:p w14:paraId="1F0AE8E8" w14:textId="77777777" w:rsidR="00930D1E" w:rsidRDefault="00930D1E" w:rsidP="00930D1E">
      <w:pPr>
        <w:pStyle w:val="Odstavecseseznamem"/>
      </w:pPr>
      <w:r>
        <w:t>povinnosti při přihlašování do systému a zadávání vlaku a dalších provozních parametrů</w:t>
      </w:r>
    </w:p>
    <w:p w14:paraId="0095C8D4" w14:textId="77777777" w:rsidR="00930D1E" w:rsidRDefault="00930D1E" w:rsidP="00930D1E">
      <w:pPr>
        <w:pStyle w:val="Odstavecseseznamem"/>
      </w:pPr>
      <w:r>
        <w:t xml:space="preserve">pravidla pro zadávání informací do informačního systému </w:t>
      </w:r>
    </w:p>
    <w:p w14:paraId="0D461781" w14:textId="77777777" w:rsidR="00930D1E" w:rsidRDefault="00930D1E" w:rsidP="00930D1E">
      <w:pPr>
        <w:pStyle w:val="Odstavecseseznamem"/>
      </w:pPr>
      <w:r>
        <w:t xml:space="preserve">pravidla pro komunikaci s CED </w:t>
      </w:r>
    </w:p>
    <w:p w14:paraId="550062F7" w14:textId="77777777" w:rsidR="00930D1E" w:rsidRDefault="00930D1E" w:rsidP="00930D1E">
      <w:pPr>
        <w:pStyle w:val="Odstavecseseznamem"/>
      </w:pPr>
      <w:r>
        <w:t>pravidla pro dodržení návazností</w:t>
      </w:r>
    </w:p>
    <w:p w14:paraId="0AE17E6E" w14:textId="77777777" w:rsidR="00930D1E" w:rsidRDefault="00930D1E" w:rsidP="00930D1E">
      <w:pPr>
        <w:pStyle w:val="Odstavecseseznamem"/>
      </w:pPr>
      <w:r>
        <w:t>pravidla pro komunikaci s dalším provozním personálem a kontrolními orgány</w:t>
      </w:r>
    </w:p>
    <w:p w14:paraId="07BBF1EB" w14:textId="77777777" w:rsidR="00930D1E" w:rsidRDefault="00930D1E" w:rsidP="00930D1E">
      <w:pPr>
        <w:pStyle w:val="Odstavecseseznamem"/>
      </w:pPr>
      <w:r>
        <w:t>pravidla temperování a chlazení</w:t>
      </w:r>
    </w:p>
    <w:p w14:paraId="503C8170" w14:textId="77777777" w:rsidR="00930D1E" w:rsidRDefault="00930D1E" w:rsidP="00930D1E">
      <w:pPr>
        <w:pStyle w:val="Odstavecseseznamem"/>
      </w:pPr>
      <w:r>
        <w:t>pravidla osvětlení vozidla</w:t>
      </w:r>
    </w:p>
    <w:p w14:paraId="3C3E80F3" w14:textId="77777777" w:rsidR="00930D1E" w:rsidRDefault="00930D1E" w:rsidP="00930D1E">
      <w:pPr>
        <w:pStyle w:val="Odstavecseseznamem"/>
      </w:pPr>
      <w:r>
        <w:t xml:space="preserve">pravidla operativních hlasových hlášení pro cestující </w:t>
      </w:r>
    </w:p>
    <w:p w14:paraId="44E5CD42" w14:textId="77777777" w:rsidR="00930D1E" w:rsidRDefault="00930D1E" w:rsidP="00930D1E">
      <w:pPr>
        <w:pStyle w:val="Odstavecseseznamem"/>
      </w:pPr>
      <w:r>
        <w:t>pravidla otevírání dveří na zastávkách</w:t>
      </w:r>
    </w:p>
    <w:p w14:paraId="3F0034CB" w14:textId="77777777" w:rsidR="00930D1E" w:rsidRDefault="00930D1E" w:rsidP="00930D1E">
      <w:pPr>
        <w:pStyle w:val="Odstavecseseznamem"/>
      </w:pPr>
      <w:r>
        <w:t xml:space="preserve">pravidla zastavování na zastávkách </w:t>
      </w:r>
    </w:p>
    <w:p w14:paraId="05F62518" w14:textId="77777777" w:rsidR="00930D1E" w:rsidRDefault="00930D1E" w:rsidP="00930D1E">
      <w:pPr>
        <w:pStyle w:val="Odstavecseseznamem"/>
      </w:pPr>
      <w:r>
        <w:t xml:space="preserve">povinnosti pro zajištění kontroly vozidla </w:t>
      </w:r>
    </w:p>
    <w:p w14:paraId="4EF9B8EC" w14:textId="77777777" w:rsidR="00930D1E" w:rsidRDefault="00930D1E" w:rsidP="00930D1E">
      <w:pPr>
        <w:pStyle w:val="Odstavecseseznamem"/>
      </w:pPr>
      <w:r>
        <w:t xml:space="preserve">povinnost uzamčení / zpřístupnění vozidla pro cestující  </w:t>
      </w:r>
    </w:p>
    <w:p w14:paraId="5D382035" w14:textId="5F76FA9D" w:rsidR="00930D1E" w:rsidRDefault="00930D1E" w:rsidP="00930D1E">
      <w:pPr>
        <w:pStyle w:val="Odstavecseseznamem"/>
      </w:pPr>
      <w:r>
        <w:t xml:space="preserve">provádění činností uvedených v článku </w:t>
      </w:r>
      <w:r w:rsidR="00285644">
        <w:fldChar w:fldCharType="begin"/>
      </w:r>
      <w:r w:rsidR="00285644">
        <w:instrText xml:space="preserve"> REF _Ref141703022 \n \h </w:instrText>
      </w:r>
      <w:r w:rsidR="00285644">
        <w:fldChar w:fldCharType="separate"/>
      </w:r>
      <w:r w:rsidR="00380F70">
        <w:t>5.1</w:t>
      </w:r>
      <w:r w:rsidR="00285644">
        <w:fldChar w:fldCharType="end"/>
      </w:r>
      <w:r>
        <w:t>.</w:t>
      </w:r>
    </w:p>
    <w:p w14:paraId="4D386F5D" w14:textId="77777777" w:rsidR="00930D1E" w:rsidRDefault="00930D1E" w:rsidP="00930D1E">
      <w:r>
        <w:t xml:space="preserve">V případě potřeby je CED oprávněn přímo komunikovat se strojvedoucím, vždy však tak, aby nedošlo ke snížení bezpečnosti provozu.  </w:t>
      </w:r>
    </w:p>
    <w:p w14:paraId="09152206" w14:textId="77777777" w:rsidR="00930D1E" w:rsidRDefault="00930D1E" w:rsidP="00930D1E">
      <w:r>
        <w:lastRenderedPageBreak/>
        <w:t xml:space="preserve">V případě oprávněného požadavku na otevření dvířek AED je strojvedoucí povinen dvířka dálkově uvolnit a postupovat dle provozních pokynů dohodnutých mezi KORDIS a Dopravcem </w:t>
      </w:r>
      <w:r>
        <w:rPr>
          <w:lang w:eastAsia="x-none"/>
        </w:rPr>
        <w:t>před Zahájením provozu</w:t>
      </w:r>
      <w:r>
        <w:t>.</w:t>
      </w:r>
    </w:p>
    <w:p w14:paraId="0AC6EE7D" w14:textId="77777777" w:rsidR="00930D1E" w:rsidRDefault="00930D1E" w:rsidP="006D2C6E">
      <w:pPr>
        <w:pStyle w:val="Nadpis2"/>
      </w:pPr>
      <w:bookmarkStart w:id="421" w:name="_Ref141630616"/>
      <w:bookmarkStart w:id="422" w:name="_Toc155348369"/>
      <w:r>
        <w:t>Povinnosti řidičů a zaměstnanců dopravců ND</w:t>
      </w:r>
      <w:bookmarkEnd w:id="421"/>
      <w:bookmarkEnd w:id="422"/>
    </w:p>
    <w:p w14:paraId="0CB7EEA1" w14:textId="77777777" w:rsidR="00930D1E" w:rsidRDefault="00930D1E" w:rsidP="00930D1E">
      <w:pPr>
        <w:rPr>
          <w:lang w:eastAsia="x-none"/>
        </w:rPr>
      </w:pPr>
      <w:r>
        <w:rPr>
          <w:lang w:eastAsia="x-none"/>
        </w:rPr>
        <w:t>Řidiči autobusů ND jsou povinni:</w:t>
      </w:r>
    </w:p>
    <w:p w14:paraId="074A5954" w14:textId="77777777" w:rsidR="00930D1E" w:rsidRDefault="00930D1E" w:rsidP="00930D1E">
      <w:pPr>
        <w:pStyle w:val="Odstavecseseznamem"/>
        <w:numPr>
          <w:ilvl w:val="0"/>
          <w:numId w:val="25"/>
        </w:numPr>
        <w:rPr>
          <w:lang w:eastAsia="x-none"/>
        </w:rPr>
      </w:pPr>
      <w:r>
        <w:rPr>
          <w:lang w:eastAsia="x-none"/>
        </w:rPr>
        <w:t>mít v souladu s pokyny KORDIS nastaven palubní počítač, případně jiné zařízení pro sledování polohy</w:t>
      </w:r>
    </w:p>
    <w:p w14:paraId="4A519FE4" w14:textId="77777777" w:rsidR="00930D1E" w:rsidRDefault="00930D1E" w:rsidP="00930D1E">
      <w:pPr>
        <w:pStyle w:val="Odstavecseseznamem"/>
        <w:numPr>
          <w:ilvl w:val="0"/>
          <w:numId w:val="25"/>
        </w:numPr>
        <w:rPr>
          <w:lang w:eastAsia="x-none"/>
        </w:rPr>
      </w:pPr>
      <w:r>
        <w:rPr>
          <w:lang w:eastAsia="x-none"/>
        </w:rPr>
        <w:t>dodržovat časy odjezdů dle jízdního řádu</w:t>
      </w:r>
    </w:p>
    <w:p w14:paraId="386FC665" w14:textId="77777777" w:rsidR="00930D1E" w:rsidRDefault="00930D1E" w:rsidP="00930D1E">
      <w:pPr>
        <w:pStyle w:val="Odstavecseseznamem"/>
        <w:numPr>
          <w:ilvl w:val="0"/>
          <w:numId w:val="25"/>
        </w:numPr>
        <w:rPr>
          <w:lang w:eastAsia="x-none"/>
        </w:rPr>
      </w:pPr>
      <w:r>
        <w:rPr>
          <w:lang w:eastAsia="x-none"/>
        </w:rPr>
        <w:t>dodržovat povinné čekání na přípoje dle jízdního řádu a pokynů elektronických zařízení</w:t>
      </w:r>
    </w:p>
    <w:p w14:paraId="331ADEFE" w14:textId="77777777" w:rsidR="00930D1E" w:rsidRDefault="00930D1E" w:rsidP="00930D1E">
      <w:pPr>
        <w:pStyle w:val="Odstavecseseznamem"/>
        <w:numPr>
          <w:ilvl w:val="0"/>
          <w:numId w:val="25"/>
        </w:numPr>
        <w:rPr>
          <w:lang w:eastAsia="x-none"/>
        </w:rPr>
      </w:pPr>
      <w:r>
        <w:rPr>
          <w:lang w:eastAsia="x-none"/>
        </w:rPr>
        <w:t>dodržovat trasu spoje</w:t>
      </w:r>
    </w:p>
    <w:p w14:paraId="28E988FF" w14:textId="77777777" w:rsidR="00930D1E" w:rsidRDefault="00930D1E" w:rsidP="00930D1E">
      <w:pPr>
        <w:pStyle w:val="Odstavecseseznamem"/>
        <w:numPr>
          <w:ilvl w:val="0"/>
          <w:numId w:val="25"/>
        </w:numPr>
        <w:rPr>
          <w:lang w:eastAsia="x-none"/>
        </w:rPr>
      </w:pPr>
      <w:r>
        <w:rPr>
          <w:lang w:eastAsia="x-none"/>
        </w:rPr>
        <w:t>dodržovat pokyny KORDIS pro příslušnou výluku</w:t>
      </w:r>
    </w:p>
    <w:p w14:paraId="2239667F" w14:textId="77777777" w:rsidR="00930D1E" w:rsidRDefault="00930D1E" w:rsidP="00930D1E">
      <w:pPr>
        <w:pStyle w:val="Odstavecseseznamem"/>
        <w:numPr>
          <w:ilvl w:val="0"/>
          <w:numId w:val="25"/>
        </w:numPr>
        <w:rPr>
          <w:lang w:eastAsia="x-none"/>
        </w:rPr>
      </w:pPr>
      <w:r>
        <w:rPr>
          <w:lang w:eastAsia="x-none"/>
        </w:rPr>
        <w:t xml:space="preserve">provádět důsledně přepravní </w:t>
      </w:r>
      <w:proofErr w:type="gramStart"/>
      <w:r>
        <w:rPr>
          <w:lang w:eastAsia="x-none"/>
        </w:rPr>
        <w:t>kontrolu</w:t>
      </w:r>
      <w:proofErr w:type="gramEnd"/>
      <w:r>
        <w:rPr>
          <w:lang w:eastAsia="x-none"/>
        </w:rPr>
        <w:t xml:space="preserve"> pokud je tato povinnost nastavena ve výlukovém pokynu </w:t>
      </w:r>
    </w:p>
    <w:p w14:paraId="0F1DD109" w14:textId="77777777" w:rsidR="00930D1E" w:rsidRDefault="00930D1E" w:rsidP="00930D1E">
      <w:pPr>
        <w:pStyle w:val="Odstavecseseznamem"/>
        <w:numPr>
          <w:ilvl w:val="0"/>
          <w:numId w:val="25"/>
        </w:numPr>
        <w:rPr>
          <w:lang w:eastAsia="x-none"/>
        </w:rPr>
      </w:pPr>
      <w:r>
        <w:rPr>
          <w:lang w:eastAsia="x-none"/>
        </w:rPr>
        <w:t>respektovat pokyny CED</w:t>
      </w:r>
    </w:p>
    <w:p w14:paraId="05E8F0E8" w14:textId="77777777" w:rsidR="00930D1E" w:rsidRDefault="00930D1E" w:rsidP="00930D1E">
      <w:pPr>
        <w:pStyle w:val="Odstavecseseznamem"/>
        <w:numPr>
          <w:ilvl w:val="0"/>
          <w:numId w:val="25"/>
        </w:numPr>
        <w:rPr>
          <w:lang w:eastAsia="x-none"/>
        </w:rPr>
      </w:pPr>
      <w:r>
        <w:rPr>
          <w:lang w:eastAsia="x-none"/>
        </w:rPr>
        <w:t>kooperovat s dalšími pracovníky IDS JMK</w:t>
      </w:r>
    </w:p>
    <w:p w14:paraId="546EB551" w14:textId="77777777" w:rsidR="00930D1E" w:rsidRDefault="00930D1E" w:rsidP="00930D1E">
      <w:pPr>
        <w:pStyle w:val="Odstavecseseznamem"/>
        <w:numPr>
          <w:ilvl w:val="0"/>
          <w:numId w:val="25"/>
        </w:numPr>
        <w:rPr>
          <w:lang w:eastAsia="x-none"/>
        </w:rPr>
      </w:pPr>
      <w:r>
        <w:rPr>
          <w:lang w:eastAsia="x-none"/>
        </w:rPr>
        <w:t>přistavit vozidlo nejpozději 5 minut před odjezdem, pokud není stanoveno výlukovým pokynem jinak</w:t>
      </w:r>
    </w:p>
    <w:p w14:paraId="362ED7BE" w14:textId="77777777" w:rsidR="00930D1E" w:rsidRDefault="00930D1E" w:rsidP="00930D1E">
      <w:pPr>
        <w:pStyle w:val="Odstavecseseznamem"/>
        <w:numPr>
          <w:ilvl w:val="0"/>
          <w:numId w:val="25"/>
        </w:numPr>
        <w:rPr>
          <w:lang w:eastAsia="x-none"/>
        </w:rPr>
      </w:pPr>
      <w:r>
        <w:rPr>
          <w:lang w:eastAsia="x-none"/>
        </w:rPr>
        <w:t>komunikovat v češtině nebo slovenštině</w:t>
      </w:r>
    </w:p>
    <w:p w14:paraId="3E175C68" w14:textId="77777777" w:rsidR="00930D1E" w:rsidRDefault="00930D1E" w:rsidP="00930D1E">
      <w:pPr>
        <w:pStyle w:val="Odstavecseseznamem"/>
        <w:numPr>
          <w:ilvl w:val="0"/>
          <w:numId w:val="25"/>
        </w:numPr>
        <w:rPr>
          <w:lang w:eastAsia="x-none"/>
        </w:rPr>
      </w:pPr>
      <w:r>
        <w:rPr>
          <w:lang w:eastAsia="x-none"/>
        </w:rPr>
        <w:t>dodržovat další pokyny stanovené výlukovými pokyny.</w:t>
      </w:r>
    </w:p>
    <w:p w14:paraId="058DE1B2" w14:textId="77777777" w:rsidR="00930D1E" w:rsidRPr="00ED292D" w:rsidRDefault="00930D1E" w:rsidP="006D2C6E">
      <w:pPr>
        <w:pStyle w:val="Nadpis2"/>
      </w:pPr>
      <w:bookmarkStart w:id="423" w:name="_Toc155348370"/>
      <w:r w:rsidRPr="00ED292D">
        <w:t>Chování pracovníků</w:t>
      </w:r>
      <w:bookmarkEnd w:id="423"/>
      <w:r w:rsidRPr="00ED292D">
        <w:t xml:space="preserve"> </w:t>
      </w:r>
    </w:p>
    <w:p w14:paraId="2F1826F5" w14:textId="77777777" w:rsidR="00930D1E" w:rsidRDefault="00930D1E" w:rsidP="00930D1E">
      <w:pPr>
        <w:spacing w:before="60"/>
      </w:pPr>
      <w:r w:rsidRPr="00ED292D">
        <w:t xml:space="preserve">Pracovníci </w:t>
      </w:r>
      <w:r>
        <w:t>D</w:t>
      </w:r>
      <w:r w:rsidRPr="00ED292D">
        <w:t>opravce se musí k cestujícím chovat slušně, vstřícně</w:t>
      </w:r>
      <w:r>
        <w:t xml:space="preserve"> a asertivně, zákazníkům je povinen vykat, vyloučeny jsou hrubé a neslušné výrazy. </w:t>
      </w:r>
    </w:p>
    <w:p w14:paraId="4C9B4ECF" w14:textId="77777777" w:rsidR="00930D1E" w:rsidRDefault="00930D1E" w:rsidP="00930D1E">
      <w:pPr>
        <w:spacing w:before="60"/>
      </w:pPr>
      <w:r>
        <w:t xml:space="preserve">Všichni pracovníci Dopravce jsou povinni monitorovat a hlásit závady v provozu, zejména poškození či znečištění majetku Dopravce, Objednatele a KORDIS, zastávek a jejich vybavení, závady v informačních a odbavovacích systémech, závady na straně Provozovatele dráhy. Dopravce je povinen tato hlášení evidovat, předávat odpovědným subjektům k řešení a jedenkrát měsíčně zaslat KORDIS přehled o zjištěných skutečnostech a subjektech, jimž byla událost předána. </w:t>
      </w:r>
    </w:p>
    <w:p w14:paraId="7D2B31D0" w14:textId="77777777" w:rsidR="00930D1E" w:rsidRDefault="00930D1E" w:rsidP="00930D1E">
      <w:r>
        <w:t>Z</w:t>
      </w:r>
      <w:r w:rsidRPr="00D544A1">
        <w:t>a účelem poradenství</w:t>
      </w:r>
      <w:r>
        <w:t>,</w:t>
      </w:r>
      <w:r w:rsidRPr="00D544A1">
        <w:t xml:space="preserve"> konzultac</w:t>
      </w:r>
      <w:r>
        <w:t>í</w:t>
      </w:r>
      <w:r w:rsidRPr="00612AD6">
        <w:t xml:space="preserve"> a případného prověření znalost</w:t>
      </w:r>
      <w:r>
        <w:t>í</w:t>
      </w:r>
      <w:r w:rsidRPr="00D544A1">
        <w:t xml:space="preserve"> </w:t>
      </w:r>
      <w:r>
        <w:t xml:space="preserve">je </w:t>
      </w:r>
      <w:r w:rsidRPr="00612AD6">
        <w:t xml:space="preserve">zaměstnanec </w:t>
      </w:r>
      <w:r>
        <w:t xml:space="preserve">Dopravce povinen umožnit </w:t>
      </w:r>
      <w:r w:rsidRPr="00612AD6">
        <w:t xml:space="preserve">zaměstnanci </w:t>
      </w:r>
      <w:r>
        <w:t>KORDIS nebo Objednatele</w:t>
      </w:r>
      <w:r w:rsidRPr="00612AD6">
        <w:t xml:space="preserve"> vybaveného kontrolním průkazem dle čl. </w:t>
      </w:r>
      <w:r>
        <w:t>9</w:t>
      </w:r>
      <w:r w:rsidRPr="00612AD6">
        <w:t xml:space="preserve"> Smlouvy</w:t>
      </w:r>
      <w:r>
        <w:t xml:space="preserve"> </w:t>
      </w:r>
      <w:r w:rsidRPr="00D544A1">
        <w:t xml:space="preserve">vstup </w:t>
      </w:r>
      <w:r w:rsidRPr="00612AD6">
        <w:t xml:space="preserve">na stanoviště strojvedoucího během pobytu Vlaku ve stanici (zastávce), na stanoviště (do oddílu) Vlakového doprovodu a do vnitřních prostor prodejních míst IDS JMK </w:t>
      </w:r>
      <w:r>
        <w:t>provozovaných Dopravcem a zajišťujících prodej nebo informování o Tarifu IDS JMK případně Jiných tarifech.</w:t>
      </w:r>
    </w:p>
    <w:p w14:paraId="7D22F7DD" w14:textId="77777777" w:rsidR="00930D1E" w:rsidRPr="00ED292D" w:rsidRDefault="00930D1E" w:rsidP="006D2C6E">
      <w:pPr>
        <w:pStyle w:val="Nadpis2"/>
      </w:pPr>
      <w:bookmarkStart w:id="424" w:name="_Toc155348371"/>
      <w:r w:rsidRPr="00ED292D">
        <w:t>Vzhled pracovníků</w:t>
      </w:r>
      <w:bookmarkEnd w:id="424"/>
      <w:r w:rsidRPr="00ED292D">
        <w:t xml:space="preserve"> </w:t>
      </w:r>
    </w:p>
    <w:p w14:paraId="418BCA81" w14:textId="77777777" w:rsidR="00930D1E" w:rsidRPr="00A171A2" w:rsidRDefault="00930D1E" w:rsidP="00930D1E">
      <w:r w:rsidRPr="00ED292D">
        <w:t xml:space="preserve">Vlakový </w:t>
      </w:r>
      <w:r>
        <w:t>doprovod</w:t>
      </w:r>
      <w:r w:rsidRPr="00ED292D">
        <w:t xml:space="preserve"> </w:t>
      </w:r>
      <w:r>
        <w:t xml:space="preserve">a personál zajišťující kontakt s cestujícími </w:t>
      </w:r>
      <w:r w:rsidRPr="00ED292D">
        <w:t xml:space="preserve">musí být oblečen v jednotném </w:t>
      </w:r>
      <w:r w:rsidRPr="00A171A2">
        <w:t xml:space="preserve">stejnokroji. </w:t>
      </w:r>
    </w:p>
    <w:p w14:paraId="2AE47C06" w14:textId="77777777" w:rsidR="00930D1E" w:rsidRPr="00A171A2" w:rsidRDefault="00930D1E" w:rsidP="00930D1E">
      <w:r w:rsidRPr="00A171A2">
        <w:t>Stejnokroj musí být vybaven visačkou s údaji umožňujícími identifikaci zaměstnance – tzn. zejména osobním číslem. Visačka musí být při výkonu služby nošena viditelně.</w:t>
      </w:r>
    </w:p>
    <w:p w14:paraId="1A76BEC2" w14:textId="77777777" w:rsidR="00930D1E" w:rsidRPr="00A171A2" w:rsidRDefault="00930D1E" w:rsidP="00930D1E">
      <w:pPr>
        <w:spacing w:before="0" w:after="0"/>
      </w:pPr>
      <w:r w:rsidRPr="00A171A2">
        <w:t xml:space="preserve">Pod pojmem Stejnokroj se rozumí jednotný úbor na celou postavu složený z níže uvedených součástí: </w:t>
      </w:r>
    </w:p>
    <w:p w14:paraId="5880E461" w14:textId="77777777" w:rsidR="00930D1E" w:rsidRPr="00A171A2" w:rsidRDefault="00930D1E" w:rsidP="00930D1E">
      <w:r w:rsidRPr="00A171A2">
        <w:t xml:space="preserve">Stejnokroj se skládá z dlouhých kalhot a košile s dlouhým rukávem. V případě vyšších venkovních teplot lze použít i krátké kalhoty, sukni a košili s krátkým rukávem nebo polokošili s límcem. Kravata není vyžadována. Kalhoty či sukně mohou být z jednobarevné tmavé látky. </w:t>
      </w:r>
      <w:r w:rsidRPr="00A171A2">
        <w:lastRenderedPageBreak/>
        <w:t>Stejnokroj může být doplněn sakem, čepicí a dalšími oděvními součástkami, v zimním období pak jednotným kabátem či bundou.</w:t>
      </w:r>
    </w:p>
    <w:p w14:paraId="63C63726" w14:textId="77777777" w:rsidR="00930D1E" w:rsidRPr="00A171A2" w:rsidRDefault="00930D1E" w:rsidP="00930D1E">
      <w:pPr>
        <w:spacing w:before="0" w:after="0"/>
      </w:pPr>
    </w:p>
    <w:p w14:paraId="463EABCF" w14:textId="77777777" w:rsidR="00930D1E" w:rsidRDefault="00930D1E" w:rsidP="00930D1E">
      <w:pPr>
        <w:spacing w:before="0" w:after="0"/>
      </w:pPr>
      <w:r w:rsidRPr="00A171A2">
        <w:t xml:space="preserve">Látka, barva a střih jednotlivých druhů oděvů musí být u Dopravce pro Vlaky shodná. Na košile a halenky se doporučuje umístit logo dopravce. </w:t>
      </w:r>
    </w:p>
    <w:p w14:paraId="6D51F977" w14:textId="77777777" w:rsidR="00930D1E" w:rsidRPr="00A171A2" w:rsidRDefault="00930D1E" w:rsidP="00930D1E">
      <w:pPr>
        <w:spacing w:before="0" w:after="0"/>
      </w:pPr>
    </w:p>
    <w:p w14:paraId="7CDC3F31" w14:textId="77777777" w:rsidR="00930D1E" w:rsidRPr="00A171A2" w:rsidRDefault="00930D1E" w:rsidP="00930D1E">
      <w:pPr>
        <w:spacing w:before="0" w:after="0"/>
      </w:pPr>
      <w:r w:rsidRPr="00A171A2">
        <w:t>Dopravce je povinen KORDIS před zahájením provozu na soutěžených spojích předat popis stejnokroje a udržovat tento dokument aktuální.</w:t>
      </w:r>
    </w:p>
    <w:p w14:paraId="28712979" w14:textId="77777777" w:rsidR="00930D1E" w:rsidRPr="00A171A2" w:rsidRDefault="00930D1E" w:rsidP="00930D1E">
      <w:pPr>
        <w:spacing w:before="0" w:after="0"/>
      </w:pPr>
    </w:p>
    <w:p w14:paraId="1850C560" w14:textId="77777777" w:rsidR="00930D1E" w:rsidRPr="00A171A2" w:rsidRDefault="00930D1E" w:rsidP="00930D1E">
      <w:pPr>
        <w:spacing w:before="0" w:after="0"/>
      </w:pPr>
      <w:r w:rsidRPr="00A171A2">
        <w:t>V mimořádných případech</w:t>
      </w:r>
      <w:r>
        <w:t xml:space="preserve"> po nezbytně nutnou dobu </w:t>
      </w:r>
      <w:r w:rsidRPr="00A171A2">
        <w:t xml:space="preserve">je povoleno, aby Vlakový doprovod nebyl vybaven stejnokrojem. Zejména se jedná o případy zaškolování nových zaměstnanců. V takovém případě je však povinnost Vlakového doprovodu či Dopravce předem nahlásit, na kterém turnusu či Vlaku se bude podobný pracovník vyskytovat. Takový pracovník musí být vždy vybaven visačkou a páskou na ruce. </w:t>
      </w:r>
    </w:p>
    <w:p w14:paraId="6DB0B31D" w14:textId="77777777" w:rsidR="00930D1E" w:rsidRPr="00A171A2" w:rsidRDefault="00930D1E" w:rsidP="00930D1E">
      <w:pPr>
        <w:spacing w:before="0" w:after="0"/>
        <w:rPr>
          <w:i/>
          <w:iCs/>
        </w:rPr>
      </w:pPr>
    </w:p>
    <w:p w14:paraId="2ED44510" w14:textId="2F8E1A83" w:rsidR="00930D1E" w:rsidRPr="00AA75E8" w:rsidRDefault="00930D1E" w:rsidP="006D2C6E">
      <w:pPr>
        <w:pStyle w:val="Nadpis2"/>
      </w:pPr>
      <w:bookmarkStart w:id="425" w:name="_Toc44755104"/>
      <w:bookmarkStart w:id="426" w:name="_Toc177901522"/>
      <w:bookmarkStart w:id="427" w:name="_Toc334454679"/>
      <w:bookmarkStart w:id="428" w:name="_Toc334458492"/>
      <w:bookmarkStart w:id="429" w:name="_Toc334458694"/>
      <w:bookmarkStart w:id="430" w:name="_Toc155348372"/>
      <w:r w:rsidRPr="00A171A2">
        <w:t>Školení zaměstnanců</w:t>
      </w:r>
      <w:r w:rsidRPr="00AA75E8">
        <w:t xml:space="preserve"> </w:t>
      </w:r>
      <w:bookmarkEnd w:id="425"/>
      <w:bookmarkEnd w:id="426"/>
      <w:bookmarkEnd w:id="427"/>
      <w:bookmarkEnd w:id="428"/>
      <w:bookmarkEnd w:id="429"/>
      <w:r>
        <w:t>D</w:t>
      </w:r>
      <w:r w:rsidRPr="00AA75E8">
        <w:t>opravce</w:t>
      </w:r>
      <w:bookmarkEnd w:id="430"/>
    </w:p>
    <w:p w14:paraId="206A5573" w14:textId="77777777" w:rsidR="00930D1E" w:rsidRDefault="00930D1E" w:rsidP="00930D1E">
      <w:pPr>
        <w:spacing w:before="60"/>
      </w:pPr>
      <w:r w:rsidRPr="00AA75E8">
        <w:t xml:space="preserve">Všichni </w:t>
      </w:r>
      <w:r>
        <w:t>pracovníci D</w:t>
      </w:r>
      <w:r w:rsidRPr="00AA75E8">
        <w:t>opravce</w:t>
      </w:r>
      <w:r>
        <w:t>, kteří vykonávají činnost na Vlacích a na prodejních místech</w:t>
      </w:r>
      <w:r w:rsidRPr="00AA75E8">
        <w:t xml:space="preserve"> – zejména pracovníci ve styku s cestujícími – musí být alespoň jedenkrát ročně proškoleni a prozkoušeni</w:t>
      </w:r>
      <w:r>
        <w:t>:</w:t>
      </w:r>
    </w:p>
    <w:p w14:paraId="2A5CE011" w14:textId="77777777" w:rsidR="00930D1E" w:rsidRDefault="00930D1E" w:rsidP="00930D1E">
      <w:pPr>
        <w:numPr>
          <w:ilvl w:val="0"/>
          <w:numId w:val="42"/>
        </w:numPr>
        <w:spacing w:before="60"/>
      </w:pPr>
      <w:r>
        <w:t xml:space="preserve">zástupcem KORDIS </w:t>
      </w:r>
      <w:r w:rsidRPr="00AA75E8">
        <w:t>ze znalostí IDS JMK</w:t>
      </w:r>
      <w:r>
        <w:t>,</w:t>
      </w:r>
    </w:p>
    <w:p w14:paraId="480CA3FF" w14:textId="77777777" w:rsidR="00930D1E" w:rsidRDefault="00930D1E" w:rsidP="00930D1E">
      <w:pPr>
        <w:numPr>
          <w:ilvl w:val="0"/>
          <w:numId w:val="42"/>
        </w:numPr>
        <w:spacing w:before="60"/>
      </w:pPr>
      <w:r>
        <w:t>ze znalostí Jiných tarifů.</w:t>
      </w:r>
    </w:p>
    <w:p w14:paraId="27FC53D7" w14:textId="77777777" w:rsidR="00930D1E" w:rsidRPr="00AA75E8" w:rsidRDefault="00930D1E" w:rsidP="00930D1E">
      <w:pPr>
        <w:spacing w:before="60"/>
      </w:pPr>
      <w:r w:rsidRPr="00AA75E8">
        <w:t>Školení i zkoušení je možné provést i korespondenční nebo kombinovanou formou (</w:t>
      </w:r>
      <w:r>
        <w:t xml:space="preserve">např. </w:t>
      </w:r>
      <w:r w:rsidRPr="00AA75E8">
        <w:t xml:space="preserve">zaměstnanci </w:t>
      </w:r>
      <w:proofErr w:type="gramStart"/>
      <w:r w:rsidRPr="00AA75E8">
        <w:t>obdrží</w:t>
      </w:r>
      <w:proofErr w:type="gramEnd"/>
      <w:r w:rsidRPr="00AA75E8">
        <w:t xml:space="preserve"> informační brožury a následně odpoví na přiložený test znalostí).</w:t>
      </w:r>
    </w:p>
    <w:p w14:paraId="16292FA8" w14:textId="77777777" w:rsidR="00930D1E" w:rsidRDefault="00930D1E" w:rsidP="00930D1E">
      <w:pPr>
        <w:spacing w:before="60"/>
      </w:pPr>
      <w:r w:rsidRPr="00AA75E8">
        <w:t>Dopravce je povinen</w:t>
      </w:r>
      <w:r w:rsidRPr="00ED292D">
        <w:t xml:space="preserve"> vést a nejméně 2 roky archivovat záznamy o proškolení a výsledcích testů svých zaměstnanců o IDS JMK </w:t>
      </w:r>
      <w:r>
        <w:t xml:space="preserve">a Jiných tarifů </w:t>
      </w:r>
      <w:r w:rsidRPr="00ED292D">
        <w:t>a na požádání je poskytnout KORDIS.</w:t>
      </w:r>
    </w:p>
    <w:p w14:paraId="4515FD9F" w14:textId="77777777" w:rsidR="00930D1E" w:rsidRDefault="00930D1E" w:rsidP="006D2C6E">
      <w:pPr>
        <w:pStyle w:val="Nadpis2"/>
      </w:pPr>
      <w:bookmarkStart w:id="431" w:name="_Toc155348373"/>
      <w:r>
        <w:t>Bezpečnost cestujících</w:t>
      </w:r>
      <w:bookmarkEnd w:id="431"/>
    </w:p>
    <w:p w14:paraId="1B05CF93" w14:textId="77777777" w:rsidR="006A750E" w:rsidRDefault="00930D1E" w:rsidP="006A750E">
      <w:r>
        <w:rPr>
          <w:lang w:eastAsia="x-none"/>
        </w:rPr>
        <w:t>Dopravce</w:t>
      </w:r>
      <w:r>
        <w:t xml:space="preserve"> je povinen sledovat a předcházet </w:t>
      </w:r>
      <w:r w:rsidRPr="00010B56">
        <w:t>případn</w:t>
      </w:r>
      <w:r>
        <w:t>ým</w:t>
      </w:r>
      <w:r w:rsidRPr="00010B56">
        <w:t xml:space="preserve"> krizov</w:t>
      </w:r>
      <w:r>
        <w:t>ým</w:t>
      </w:r>
      <w:r w:rsidRPr="00010B56">
        <w:t xml:space="preserve"> a konfliktní</w:t>
      </w:r>
      <w:r>
        <w:t>m</w:t>
      </w:r>
      <w:r w:rsidRPr="00010B56">
        <w:t xml:space="preserve"> přeprav</w:t>
      </w:r>
      <w:r>
        <w:t>ám</w:t>
      </w:r>
      <w:r w:rsidRPr="00010B56">
        <w:t xml:space="preserve"> se zásahem do Vlaků a ve spolupráci s</w:t>
      </w:r>
      <w:r>
        <w:t> </w:t>
      </w:r>
      <w:r w:rsidRPr="00010B56">
        <w:t>PČR</w:t>
      </w:r>
      <w:r>
        <w:t xml:space="preserve"> a</w:t>
      </w:r>
      <w:r w:rsidRPr="00010B56">
        <w:t xml:space="preserve"> KORDIS zaji</w:t>
      </w:r>
      <w:r>
        <w:t>šťovat opatření k zajištění bezpečnosti cestujících.</w:t>
      </w:r>
    </w:p>
    <w:p w14:paraId="560F5DC5" w14:textId="1B801080" w:rsidR="00792743" w:rsidRDefault="00205957" w:rsidP="006D2C6E">
      <w:pPr>
        <w:pStyle w:val="Nadpis2"/>
      </w:pPr>
      <w:bookmarkStart w:id="432" w:name="_Toc155348374"/>
      <w:r>
        <w:t>Realizační tým Dopravce a jeho komunikace s Objednatelem a KORDIS</w:t>
      </w:r>
      <w:bookmarkEnd w:id="432"/>
    </w:p>
    <w:p w14:paraId="17752E14" w14:textId="4D453FD2" w:rsidR="00792743" w:rsidRDefault="00413A7A" w:rsidP="007977EB">
      <w:pPr>
        <w:rPr>
          <w:lang w:eastAsia="x-none"/>
        </w:rPr>
      </w:pPr>
      <w:r>
        <w:rPr>
          <w:lang w:eastAsia="x-none"/>
        </w:rPr>
        <w:t xml:space="preserve">Dopravce je povinen neprodleně </w:t>
      </w:r>
      <w:r w:rsidR="00205957">
        <w:rPr>
          <w:lang w:eastAsia="x-none"/>
        </w:rPr>
        <w:t>poskytnout</w:t>
      </w:r>
      <w:r>
        <w:rPr>
          <w:lang w:eastAsia="x-none"/>
        </w:rPr>
        <w:t xml:space="preserve"> O</w:t>
      </w:r>
      <w:r w:rsidR="00205957">
        <w:rPr>
          <w:lang w:eastAsia="x-none"/>
        </w:rPr>
        <w:t>b</w:t>
      </w:r>
      <w:r>
        <w:rPr>
          <w:lang w:eastAsia="x-none"/>
        </w:rPr>
        <w:t>j</w:t>
      </w:r>
      <w:r w:rsidR="00205957">
        <w:rPr>
          <w:lang w:eastAsia="x-none"/>
        </w:rPr>
        <w:t>e</w:t>
      </w:r>
      <w:r>
        <w:rPr>
          <w:lang w:eastAsia="x-none"/>
        </w:rPr>
        <w:t>dnateli a KORDIS te</w:t>
      </w:r>
      <w:r w:rsidR="00205957">
        <w:rPr>
          <w:lang w:eastAsia="x-none"/>
        </w:rPr>
        <w:t>lefonické</w:t>
      </w:r>
      <w:r>
        <w:rPr>
          <w:lang w:eastAsia="x-none"/>
        </w:rPr>
        <w:t xml:space="preserve"> a emai</w:t>
      </w:r>
      <w:r w:rsidR="00205957">
        <w:rPr>
          <w:lang w:eastAsia="x-none"/>
        </w:rPr>
        <w:t>lové</w:t>
      </w:r>
      <w:r>
        <w:rPr>
          <w:lang w:eastAsia="x-none"/>
        </w:rPr>
        <w:t xml:space="preserve"> kontakt</w:t>
      </w:r>
      <w:r w:rsidR="00205957">
        <w:rPr>
          <w:lang w:eastAsia="x-none"/>
        </w:rPr>
        <w:t>y</w:t>
      </w:r>
      <w:r>
        <w:rPr>
          <w:lang w:eastAsia="x-none"/>
        </w:rPr>
        <w:t xml:space="preserve"> na členy realizačníh</w:t>
      </w:r>
      <w:r w:rsidR="00205957">
        <w:rPr>
          <w:lang w:eastAsia="x-none"/>
        </w:rPr>
        <w:t>o týmu a v případě jakékoliv změny neprodleně poskytnout jejich aktualizaci.</w:t>
      </w:r>
    </w:p>
    <w:p w14:paraId="74AE3CD8" w14:textId="02A8C0D9" w:rsidR="00205957" w:rsidRDefault="00205957" w:rsidP="007977EB">
      <w:pPr>
        <w:rPr>
          <w:lang w:eastAsia="x-none"/>
        </w:rPr>
      </w:pPr>
      <w:r>
        <w:rPr>
          <w:lang w:eastAsia="x-none"/>
        </w:rPr>
        <w:t>Mezi členy re</w:t>
      </w:r>
      <w:r w:rsidR="00E94A53">
        <w:rPr>
          <w:lang w:eastAsia="x-none"/>
        </w:rPr>
        <w:t>a</w:t>
      </w:r>
      <w:r>
        <w:rPr>
          <w:lang w:eastAsia="x-none"/>
        </w:rPr>
        <w:t xml:space="preserve">lizačního týmu Dopravce </w:t>
      </w:r>
      <w:proofErr w:type="gramStart"/>
      <w:r>
        <w:rPr>
          <w:lang w:eastAsia="x-none"/>
        </w:rPr>
        <w:t>patří</w:t>
      </w:r>
      <w:proofErr w:type="gramEnd"/>
      <w:r w:rsidR="00AD743E">
        <w:rPr>
          <w:lang w:eastAsia="x-none"/>
        </w:rPr>
        <w:t xml:space="preserve"> zejména</w:t>
      </w:r>
      <w:r>
        <w:rPr>
          <w:lang w:eastAsia="x-none"/>
        </w:rPr>
        <w:t>:</w:t>
      </w:r>
    </w:p>
    <w:p w14:paraId="1A93ED7A" w14:textId="41F87479" w:rsidR="007977EB" w:rsidRDefault="00CA0370" w:rsidP="00DD66FF">
      <w:pPr>
        <w:numPr>
          <w:ilvl w:val="0"/>
          <w:numId w:val="14"/>
        </w:numPr>
        <w:rPr>
          <w:lang w:eastAsia="x-none"/>
        </w:rPr>
      </w:pPr>
      <w:r>
        <w:rPr>
          <w:lang w:eastAsia="x-none"/>
        </w:rPr>
        <w:t>osoba odpovědná za provozní ekonomiku a smluvní záležitosti (</w:t>
      </w:r>
      <w:r w:rsidR="00ED70C1">
        <w:rPr>
          <w:lang w:eastAsia="x-none"/>
        </w:rPr>
        <w:t>ujeté</w:t>
      </w:r>
      <w:r w:rsidR="00286905">
        <w:rPr>
          <w:lang w:eastAsia="x-none"/>
        </w:rPr>
        <w:t xml:space="preserve"> výkony, Odměny</w:t>
      </w:r>
      <w:r w:rsidR="007977EB">
        <w:rPr>
          <w:lang w:eastAsia="x-none"/>
        </w:rPr>
        <w:t xml:space="preserve">, </w:t>
      </w:r>
      <w:r w:rsidR="00286905">
        <w:rPr>
          <w:lang w:eastAsia="x-none"/>
        </w:rPr>
        <w:t>smluvní</w:t>
      </w:r>
      <w:r w:rsidR="007977EB">
        <w:rPr>
          <w:lang w:eastAsia="x-none"/>
        </w:rPr>
        <w:t xml:space="preserve"> pokut</w:t>
      </w:r>
      <w:r w:rsidR="00286905">
        <w:rPr>
          <w:lang w:eastAsia="x-none"/>
        </w:rPr>
        <w:t>y</w:t>
      </w:r>
      <w:r w:rsidR="007977EB">
        <w:rPr>
          <w:lang w:eastAsia="x-none"/>
        </w:rPr>
        <w:t xml:space="preserve">, </w:t>
      </w:r>
      <w:r w:rsidR="00286905">
        <w:rPr>
          <w:lang w:eastAsia="x-none"/>
        </w:rPr>
        <w:t>smluvní záležitosti apod.).</w:t>
      </w:r>
      <w:r w:rsidR="007977EB">
        <w:rPr>
          <w:lang w:eastAsia="x-none"/>
        </w:rPr>
        <w:t xml:space="preserve"> </w:t>
      </w:r>
    </w:p>
    <w:p w14:paraId="2A13BD75" w14:textId="03F4135A" w:rsidR="002A2B42" w:rsidRDefault="00CA0370" w:rsidP="00DD66FF">
      <w:pPr>
        <w:numPr>
          <w:ilvl w:val="0"/>
          <w:numId w:val="14"/>
        </w:numPr>
        <w:rPr>
          <w:lang w:eastAsia="x-none"/>
        </w:rPr>
      </w:pPr>
      <w:r>
        <w:t xml:space="preserve">osoba odpovědná za </w:t>
      </w:r>
      <w:r w:rsidR="00205957">
        <w:t>technolog</w:t>
      </w:r>
      <w:r>
        <w:t>ii</w:t>
      </w:r>
      <w:r w:rsidR="00205957">
        <w:rPr>
          <w:lang w:eastAsia="x-none"/>
        </w:rPr>
        <w:t xml:space="preserve"> dopravy</w:t>
      </w:r>
      <w:r w:rsidR="00DD66FF">
        <w:rPr>
          <w:lang w:eastAsia="x-none"/>
        </w:rPr>
        <w:t xml:space="preserve"> a přepravy</w:t>
      </w:r>
      <w:r w:rsidR="00205957">
        <w:rPr>
          <w:lang w:eastAsia="x-none"/>
        </w:rPr>
        <w:t xml:space="preserve"> (problematik</w:t>
      </w:r>
      <w:r>
        <w:rPr>
          <w:lang w:eastAsia="x-none"/>
        </w:rPr>
        <w:t>a</w:t>
      </w:r>
      <w:r w:rsidR="00205957">
        <w:rPr>
          <w:lang w:eastAsia="x-none"/>
        </w:rPr>
        <w:t xml:space="preserve"> jízdního řádu a objednávk</w:t>
      </w:r>
      <w:r>
        <w:rPr>
          <w:lang w:eastAsia="x-none"/>
        </w:rPr>
        <w:t>y</w:t>
      </w:r>
      <w:r w:rsidR="00205957">
        <w:rPr>
          <w:lang w:eastAsia="x-none"/>
        </w:rPr>
        <w:t xml:space="preserve"> tras ve vztahu k Provozovateli dráhy, oběhy Jednotek, plánování </w:t>
      </w:r>
      <w:r w:rsidR="007977EB">
        <w:rPr>
          <w:lang w:eastAsia="x-none"/>
        </w:rPr>
        <w:t>směn strojve</w:t>
      </w:r>
      <w:r w:rsidR="00286905">
        <w:rPr>
          <w:lang w:eastAsia="x-none"/>
        </w:rPr>
        <w:t xml:space="preserve">doucích, </w:t>
      </w:r>
      <w:r w:rsidR="007977EB">
        <w:rPr>
          <w:lang w:eastAsia="x-none"/>
        </w:rPr>
        <w:t>Vlakového personálu</w:t>
      </w:r>
      <w:r w:rsidR="00286905">
        <w:rPr>
          <w:lang w:eastAsia="x-none"/>
        </w:rPr>
        <w:t xml:space="preserve"> a dalšího provozního personálu Dopravce</w:t>
      </w:r>
      <w:r w:rsidR="007977EB">
        <w:rPr>
          <w:lang w:eastAsia="x-none"/>
        </w:rPr>
        <w:t>, výluková opatření a problematiku Náhradní dopravy, krátkodobé změny v nasazení vozidel a personálu</w:t>
      </w:r>
      <w:r>
        <w:rPr>
          <w:lang w:eastAsia="x-none"/>
        </w:rPr>
        <w:t xml:space="preserve"> apod.</w:t>
      </w:r>
      <w:r w:rsidR="007977EB">
        <w:rPr>
          <w:lang w:eastAsia="x-none"/>
        </w:rPr>
        <w:t>)</w:t>
      </w:r>
    </w:p>
    <w:p w14:paraId="7627E627" w14:textId="459725B5" w:rsidR="007977EB" w:rsidRDefault="002A2B42" w:rsidP="00DD66FF">
      <w:pPr>
        <w:numPr>
          <w:ilvl w:val="0"/>
          <w:numId w:val="14"/>
        </w:numPr>
        <w:rPr>
          <w:lang w:eastAsia="x-none"/>
        </w:rPr>
      </w:pPr>
      <w:r>
        <w:rPr>
          <w:lang w:eastAsia="x-none"/>
        </w:rPr>
        <w:t>osoba odpovědná za záležitosti tarifu, přepravních podmínek,</w:t>
      </w:r>
      <w:r w:rsidR="00CA0370">
        <w:rPr>
          <w:lang w:eastAsia="x-none"/>
        </w:rPr>
        <w:t xml:space="preserve"> zveřejňování informací, výlep jízdních řádů,</w:t>
      </w:r>
      <w:r>
        <w:rPr>
          <w:lang w:eastAsia="x-none"/>
        </w:rPr>
        <w:t xml:space="preserve"> řešení dotazů a podnětů cestujících</w:t>
      </w:r>
      <w:r w:rsidR="00AA725E">
        <w:rPr>
          <w:lang w:eastAsia="x-none"/>
        </w:rPr>
        <w:t xml:space="preserve"> na pokyn KORDIS</w:t>
      </w:r>
      <w:r>
        <w:rPr>
          <w:lang w:eastAsia="x-none"/>
        </w:rPr>
        <w:t xml:space="preserve"> apod.</w:t>
      </w:r>
      <w:r w:rsidDel="002A2B42">
        <w:rPr>
          <w:rStyle w:val="Odkaznakoment"/>
        </w:rPr>
        <w:t xml:space="preserve"> </w:t>
      </w:r>
    </w:p>
    <w:p w14:paraId="528D9763" w14:textId="7D0B8976" w:rsidR="00286905" w:rsidRDefault="00CA0370" w:rsidP="00DD66FF">
      <w:pPr>
        <w:numPr>
          <w:ilvl w:val="0"/>
          <w:numId w:val="14"/>
        </w:numPr>
        <w:rPr>
          <w:lang w:eastAsia="x-none"/>
        </w:rPr>
      </w:pPr>
      <w:r>
        <w:lastRenderedPageBreak/>
        <w:t xml:space="preserve">osoba odpovědná za </w:t>
      </w:r>
      <w:r w:rsidR="00286905">
        <w:t xml:space="preserve">provoz </w:t>
      </w:r>
      <w:r w:rsidR="00DD66FF">
        <w:t xml:space="preserve">(přejímky Jednotek mezi Dopravcem a Poskytovatelem FS, strojvedoucí, Vlakový doprovod, prodejní místa a další provozní personál </w:t>
      </w:r>
      <w:r w:rsidR="00ED70C1">
        <w:t>Dopravce</w:t>
      </w:r>
      <w:r w:rsidR="00DD66FF">
        <w:t xml:space="preserve">). </w:t>
      </w:r>
    </w:p>
    <w:p w14:paraId="6CB63EA3" w14:textId="7C6C908B" w:rsidR="00205957" w:rsidRDefault="00CA0370" w:rsidP="00DD66FF">
      <w:pPr>
        <w:numPr>
          <w:ilvl w:val="0"/>
          <w:numId w:val="14"/>
        </w:numPr>
        <w:rPr>
          <w:lang w:eastAsia="x-none"/>
        </w:rPr>
      </w:pPr>
      <w:r>
        <w:t xml:space="preserve">osoba odpovědná za </w:t>
      </w:r>
      <w:r w:rsidR="00205957">
        <w:t>dispeči</w:t>
      </w:r>
      <w:r>
        <w:t>n</w:t>
      </w:r>
      <w:r w:rsidR="00205957">
        <w:t>k</w:t>
      </w:r>
      <w:r w:rsidR="00205957">
        <w:rPr>
          <w:lang w:eastAsia="x-none"/>
        </w:rPr>
        <w:t xml:space="preserve"> Dopravce (DID)</w:t>
      </w:r>
    </w:p>
    <w:p w14:paraId="774DE8CC" w14:textId="5816D042" w:rsidR="00792743" w:rsidRDefault="00413A7A" w:rsidP="00413A7A">
      <w:r>
        <w:rPr>
          <w:lang w:eastAsia="x-none"/>
        </w:rPr>
        <w:t>V rámci poskytování součinno</w:t>
      </w:r>
      <w:r w:rsidR="00EA733B">
        <w:rPr>
          <w:lang w:eastAsia="x-none"/>
        </w:rPr>
        <w:t>s</w:t>
      </w:r>
      <w:r>
        <w:rPr>
          <w:lang w:eastAsia="x-none"/>
        </w:rPr>
        <w:t xml:space="preserve">ti </w:t>
      </w:r>
      <w:r w:rsidR="007977EB">
        <w:rPr>
          <w:lang w:eastAsia="x-none"/>
        </w:rPr>
        <w:t>jsou</w:t>
      </w:r>
      <w:r>
        <w:rPr>
          <w:lang w:eastAsia="x-none"/>
        </w:rPr>
        <w:t xml:space="preserve"> Dopravce </w:t>
      </w:r>
      <w:r w:rsidR="007977EB">
        <w:rPr>
          <w:lang w:eastAsia="x-none"/>
        </w:rPr>
        <w:t>a členové re</w:t>
      </w:r>
      <w:r w:rsidR="00CA0370">
        <w:rPr>
          <w:lang w:eastAsia="x-none"/>
        </w:rPr>
        <w:t>a</w:t>
      </w:r>
      <w:r w:rsidR="007977EB">
        <w:rPr>
          <w:lang w:eastAsia="x-none"/>
        </w:rPr>
        <w:t>li</w:t>
      </w:r>
      <w:r w:rsidR="00CA0370">
        <w:rPr>
          <w:lang w:eastAsia="x-none"/>
        </w:rPr>
        <w:t>za</w:t>
      </w:r>
      <w:r w:rsidR="007977EB">
        <w:rPr>
          <w:lang w:eastAsia="x-none"/>
        </w:rPr>
        <w:t>čního týmu povinni</w:t>
      </w:r>
      <w:r>
        <w:rPr>
          <w:lang w:eastAsia="x-none"/>
        </w:rPr>
        <w:t xml:space="preserve"> bez zbytečného odkladu věcně reagovat na písemné </w:t>
      </w:r>
      <w:r w:rsidR="00DD66FF">
        <w:rPr>
          <w:lang w:eastAsia="x-none"/>
        </w:rPr>
        <w:t xml:space="preserve">i telefonické </w:t>
      </w:r>
      <w:r>
        <w:rPr>
          <w:lang w:eastAsia="x-none"/>
        </w:rPr>
        <w:t>požadavky Objednatele a KORDIS a</w:t>
      </w:r>
      <w:r w:rsidR="007977EB">
        <w:rPr>
          <w:lang w:eastAsia="x-none"/>
        </w:rPr>
        <w:t xml:space="preserve"> komunikovat slovem i písmem v českém (případně slovenském) jazyce. </w:t>
      </w:r>
    </w:p>
    <w:p w14:paraId="27F78F2F" w14:textId="77777777" w:rsidR="00930D1E" w:rsidRPr="00D3696E" w:rsidRDefault="00930D1E" w:rsidP="00930D1E"/>
    <w:p w14:paraId="5F3CD883" w14:textId="77777777" w:rsidR="00930D1E" w:rsidRDefault="00930D1E" w:rsidP="00930D1E">
      <w:pPr>
        <w:pStyle w:val="Nadpis1"/>
      </w:pPr>
      <w:bookmarkStart w:id="433" w:name="_Toc155348375"/>
      <w:r>
        <w:t xml:space="preserve">Standard přepravních a Marketingových </w:t>
      </w:r>
      <w:bookmarkStart w:id="434" w:name="_Toc177901515"/>
      <w:bookmarkStart w:id="435" w:name="_Toc334454672"/>
      <w:bookmarkStart w:id="436" w:name="_Toc334458485"/>
      <w:bookmarkStart w:id="437" w:name="_Toc334458687"/>
      <w:r>
        <w:t>průzkumů</w:t>
      </w:r>
      <w:bookmarkEnd w:id="433"/>
    </w:p>
    <w:p w14:paraId="3C4AFCA5" w14:textId="77777777" w:rsidR="00930D1E" w:rsidRDefault="00930D1E" w:rsidP="00930D1E">
      <w:r w:rsidRPr="005423DB">
        <w:rPr>
          <w:lang w:eastAsia="x-none"/>
        </w:rPr>
        <w:t>Pokud je na Vlaku přítomen Vlakový doprovod</w:t>
      </w:r>
      <w:r>
        <w:rPr>
          <w:lang w:eastAsia="x-none"/>
        </w:rPr>
        <w:t xml:space="preserve"> na základě požadavku Objednatele</w:t>
      </w:r>
      <w:r w:rsidDel="00E81A63">
        <w:t xml:space="preserve"> </w:t>
      </w:r>
      <w:r>
        <w:t xml:space="preserve">a nerozhodne-li Objednatel jinak, je Dopravce </w:t>
      </w:r>
      <w:r w:rsidRPr="00D764A7">
        <w:t xml:space="preserve">na vlastní náklady </w:t>
      </w:r>
      <w:r>
        <w:t xml:space="preserve">povinen </w:t>
      </w:r>
      <w:r w:rsidRPr="00D764A7">
        <w:t>uskutečnit</w:t>
      </w:r>
      <w:r>
        <w:t>:</w:t>
      </w:r>
    </w:p>
    <w:p w14:paraId="23CB24BA" w14:textId="42826B92" w:rsidR="00930D1E" w:rsidRDefault="00930D1E" w:rsidP="00930D1E">
      <w:pPr>
        <w:numPr>
          <w:ilvl w:val="0"/>
          <w:numId w:val="41"/>
        </w:numPr>
        <w:ind w:left="0" w:firstLine="0"/>
      </w:pPr>
      <w:r w:rsidRPr="00D764A7">
        <w:t xml:space="preserve">minimálně </w:t>
      </w:r>
      <w:r>
        <w:t>dva</w:t>
      </w:r>
      <w:r w:rsidRPr="00D764A7">
        <w:t xml:space="preserve">krát za kalendářní rok </w:t>
      </w:r>
      <w:r w:rsidR="00ED70C1" w:rsidRPr="00D764A7">
        <w:t>12denní</w:t>
      </w:r>
      <w:r w:rsidRPr="00D764A7">
        <w:t xml:space="preserve"> (čtvrtek až pondělí) přepravní průzkum, a to </w:t>
      </w:r>
      <w:r>
        <w:t xml:space="preserve">obvykle </w:t>
      </w:r>
      <w:r w:rsidRPr="00D764A7">
        <w:t>v měsících duben a říjen</w:t>
      </w:r>
      <w:r>
        <w:t>;</w:t>
      </w:r>
    </w:p>
    <w:p w14:paraId="434CC4CB" w14:textId="53D33805" w:rsidR="00930D1E" w:rsidRDefault="00930D1E" w:rsidP="00930D1E">
      <w:pPr>
        <w:numPr>
          <w:ilvl w:val="0"/>
          <w:numId w:val="41"/>
        </w:numPr>
        <w:ind w:left="0" w:firstLine="0"/>
      </w:pPr>
      <w:r w:rsidRPr="00D764A7">
        <w:t xml:space="preserve">minimálně </w:t>
      </w:r>
      <w:r>
        <w:t>dva</w:t>
      </w:r>
      <w:r w:rsidRPr="00D764A7">
        <w:t xml:space="preserve">krát za kalendářní rok </w:t>
      </w:r>
      <w:r w:rsidR="00ED70C1" w:rsidRPr="00D764A7">
        <w:t>9denní</w:t>
      </w:r>
      <w:r w:rsidRPr="00D764A7">
        <w:t xml:space="preserve"> (sobota až neděle) přepravní průzkum, a to </w:t>
      </w:r>
      <w:r>
        <w:t xml:space="preserve">obvykle </w:t>
      </w:r>
      <w:r w:rsidRPr="00D764A7">
        <w:t xml:space="preserve">v měsících leden a červenec. </w:t>
      </w:r>
    </w:p>
    <w:p w14:paraId="732675B0" w14:textId="77777777" w:rsidR="00930D1E" w:rsidRDefault="00930D1E" w:rsidP="00930D1E">
      <w:r w:rsidRPr="00D764A7">
        <w:t xml:space="preserve">Přesné termíny průzkumů </w:t>
      </w:r>
      <w:r>
        <w:t xml:space="preserve">musí být v koordinaci s ostatními objednateli </w:t>
      </w:r>
      <w:r w:rsidRPr="00D764A7">
        <w:t xml:space="preserve">odsouhlaseny </w:t>
      </w:r>
      <w:r>
        <w:t>KORDIS</w:t>
      </w:r>
      <w:r w:rsidRPr="00D764A7">
        <w:t xml:space="preserve">. </w:t>
      </w:r>
    </w:p>
    <w:p w14:paraId="257DC7E4" w14:textId="08319C0A" w:rsidR="00930D1E" w:rsidRDefault="00930D1E" w:rsidP="00930D1E">
      <w:r w:rsidRPr="00D764A7">
        <w:t xml:space="preserve">Dopravce </w:t>
      </w:r>
      <w:r>
        <w:t xml:space="preserve">v průzkumech </w:t>
      </w:r>
      <w:r w:rsidRPr="00D764A7">
        <w:t>zjišťuje následující údaje: nástup, výstup a obsazení soupravy po jednotlivých stanicích a zastávkách a eventuálně další závažné skutečnosti (např. mimořádná frekvence cestujících, případně jiné mimořádnosti</w:t>
      </w:r>
      <w:r w:rsidR="0063093A" w:rsidRPr="0063093A">
        <w:t xml:space="preserve"> </w:t>
      </w:r>
      <w:r w:rsidR="0063093A">
        <w:t>v dopravě</w:t>
      </w:r>
      <w:r w:rsidRPr="00D764A7">
        <w:t xml:space="preserve">). </w:t>
      </w:r>
    </w:p>
    <w:p w14:paraId="656A3F7B" w14:textId="77777777" w:rsidR="00930D1E" w:rsidRPr="00EB523B" w:rsidRDefault="00930D1E" w:rsidP="00930D1E">
      <w:r w:rsidRPr="00D764A7">
        <w:t xml:space="preserve">Údaje </w:t>
      </w:r>
      <w:r w:rsidRPr="00EB523B">
        <w:t>o přepravním průzkumu je Dopravce povinen poskytnout Objednateli a KORDIS, a to do jednoho měsíce od uskutečnění průzkumu v elektronické podobě ve formátu Microsoft Excel s údaji řazenými po Vlacích</w:t>
      </w:r>
      <w:r>
        <w:t xml:space="preserve"> v podobě primárních dat.</w:t>
      </w:r>
    </w:p>
    <w:p w14:paraId="381240BA" w14:textId="77777777" w:rsidR="00930D1E" w:rsidRDefault="00930D1E" w:rsidP="00930D1E">
      <w:r w:rsidRPr="00EB523B">
        <w:t xml:space="preserve">K těmto údajům Dopravce doplní sumární denní frekvence cestujících v </w:t>
      </w:r>
      <w:r>
        <w:t>z</w:t>
      </w:r>
      <w:r w:rsidRPr="00EB523B">
        <w:t>astávkách (nástupy / výstupy) a sumární</w:t>
      </w:r>
      <w:r w:rsidRPr="00D764A7">
        <w:t xml:space="preserve"> denní přepravní proudy na Linkách (nástupy / výstupy / přepravní proud dle směrů). </w:t>
      </w:r>
    </w:p>
    <w:p w14:paraId="2F4A00C1" w14:textId="77777777" w:rsidR="00930D1E" w:rsidRDefault="00930D1E" w:rsidP="00930D1E">
      <w:r w:rsidRPr="00ED292D">
        <w:t xml:space="preserve">Dopravce je </w:t>
      </w:r>
      <w:r>
        <w:t xml:space="preserve">dále </w:t>
      </w:r>
      <w:r w:rsidRPr="00ED292D">
        <w:t xml:space="preserve">povinen </w:t>
      </w:r>
      <w:r>
        <w:t xml:space="preserve">ve svých prostorách a všech vlacích provozovaných dle této Smlouvy na území Jihomoravského kraje </w:t>
      </w:r>
      <w:r w:rsidRPr="00ED292D">
        <w:t>umožnit</w:t>
      </w:r>
      <w:r>
        <w:t xml:space="preserve"> </w:t>
      </w:r>
      <w:r w:rsidRPr="00ED292D">
        <w:t>realizaci marketingových průzkumů zabezpečovaných KORDIS a poskytnout v tomto ohledu veškerou potřebnou součinnost včetně zajištění bezplatné přepravy</w:t>
      </w:r>
      <w:r>
        <w:t xml:space="preserve"> ve svých Spojích</w:t>
      </w:r>
      <w:r w:rsidRPr="00ED292D">
        <w:t xml:space="preserve">. </w:t>
      </w:r>
    </w:p>
    <w:p w14:paraId="450BB624" w14:textId="77777777" w:rsidR="00930D1E" w:rsidRDefault="00930D1E" w:rsidP="00930D1E">
      <w:r>
        <w:t>Výsledky všech výše uvedených průzkumů a data z automatických sčítačů nejsou obchodním tajemstvím Dopravce a Objednatel případně KORDIS je oprávněn je zveřejnit.</w:t>
      </w:r>
    </w:p>
    <w:p w14:paraId="6D576E99" w14:textId="77777777" w:rsidR="00930D1E" w:rsidRDefault="00930D1E" w:rsidP="00930D1E">
      <w:pPr>
        <w:ind w:left="60"/>
      </w:pPr>
    </w:p>
    <w:p w14:paraId="4E3AD686" w14:textId="77777777" w:rsidR="00930D1E" w:rsidRDefault="00930D1E" w:rsidP="00930D1E"/>
    <w:p w14:paraId="42449EBB" w14:textId="2EDCC0FA" w:rsidR="00930D1E" w:rsidRDefault="00930D1E" w:rsidP="00930D1E">
      <w:pPr>
        <w:pStyle w:val="Nadpis1"/>
      </w:pPr>
      <w:bookmarkStart w:id="438" w:name="_Toc155348376"/>
      <w:r>
        <w:t xml:space="preserve">standard </w:t>
      </w:r>
      <w:bookmarkEnd w:id="434"/>
      <w:bookmarkEnd w:id="435"/>
      <w:bookmarkEnd w:id="436"/>
      <w:bookmarkEnd w:id="437"/>
      <w:r>
        <w:t>vztahU k zákazníkům</w:t>
      </w:r>
      <w:bookmarkEnd w:id="438"/>
    </w:p>
    <w:p w14:paraId="5D8A53C8" w14:textId="3643DA41" w:rsidR="00930D1E" w:rsidRPr="00B34211" w:rsidRDefault="00930D1E" w:rsidP="006D2C6E">
      <w:pPr>
        <w:pStyle w:val="Nadpis2"/>
      </w:pPr>
      <w:bookmarkStart w:id="439" w:name="_Toc117683657"/>
      <w:bookmarkStart w:id="440" w:name="_Toc155348377"/>
      <w:r w:rsidRPr="00B34211">
        <w:t>Přeprava handicapovaných osob a hromadných výprav</w:t>
      </w:r>
      <w:bookmarkEnd w:id="439"/>
      <w:bookmarkEnd w:id="440"/>
    </w:p>
    <w:p w14:paraId="1EBD166C" w14:textId="4ACB6625" w:rsidR="00930D1E" w:rsidRPr="00B34211" w:rsidRDefault="00930D1E" w:rsidP="00930D1E">
      <w:pPr>
        <w:rPr>
          <w:lang w:eastAsia="x-none"/>
        </w:rPr>
      </w:pPr>
      <w:r w:rsidRPr="00B34211">
        <w:rPr>
          <w:lang w:eastAsia="x-none"/>
        </w:rPr>
        <w:t>Dopravce je povinen zajistit přepravu handicapovaných osob (zejména vozíčkářů) ve Vlacích k tomu přizpůsobených včetně zajištění obsluhy plošiny ve stanicích, kde je to nutné, resp. možné.</w:t>
      </w:r>
      <w:r w:rsidR="001D28DF">
        <w:rPr>
          <w:lang w:eastAsia="x-none"/>
        </w:rPr>
        <w:t xml:space="preserve"> </w:t>
      </w:r>
      <w:r w:rsidR="001D28DF" w:rsidRPr="001D28DF">
        <w:rPr>
          <w:lang w:eastAsia="x-none"/>
        </w:rPr>
        <w:t xml:space="preserve">Dopravce </w:t>
      </w:r>
      <w:r w:rsidR="001D28DF">
        <w:rPr>
          <w:lang w:eastAsia="x-none"/>
        </w:rPr>
        <w:t xml:space="preserve">je povinen </w:t>
      </w:r>
      <w:r w:rsidR="001D28DF" w:rsidRPr="001D28DF">
        <w:rPr>
          <w:lang w:eastAsia="x-none"/>
        </w:rPr>
        <w:t>umožnit zaměstnancům KORDIS</w:t>
      </w:r>
      <w:r w:rsidR="001D28DF">
        <w:rPr>
          <w:lang w:eastAsia="x-none"/>
        </w:rPr>
        <w:t xml:space="preserve"> případně dalším pověřeným osobám</w:t>
      </w:r>
      <w:r w:rsidR="001D28DF" w:rsidRPr="001D28DF">
        <w:rPr>
          <w:lang w:eastAsia="x-none"/>
        </w:rPr>
        <w:t xml:space="preserve"> manipulovat s plošinou pro nástup cestujících na vozíku pro invalidy</w:t>
      </w:r>
      <w:r w:rsidR="001D28DF">
        <w:rPr>
          <w:lang w:eastAsia="x-none"/>
        </w:rPr>
        <w:t>; podrobnosti dohodne před zahájením provozu dle Smlouvy KORDIS s Dopravcem.</w:t>
      </w:r>
    </w:p>
    <w:p w14:paraId="5711DCE3" w14:textId="77777777" w:rsidR="00930D1E" w:rsidRPr="00B34211" w:rsidRDefault="00930D1E" w:rsidP="00930D1E">
      <w:pPr>
        <w:rPr>
          <w:lang w:eastAsia="x-none"/>
        </w:rPr>
      </w:pPr>
      <w:r w:rsidRPr="00B34211">
        <w:rPr>
          <w:lang w:eastAsia="x-none"/>
        </w:rPr>
        <w:lastRenderedPageBreak/>
        <w:t xml:space="preserve">Rezervační systém pro vozíčkáře a handicapované osoby zajišťuje KORDIS. Požadavek na přepravu vozíčkáře v případě nutnosti vyklopení plošiny předá Dopravci </w:t>
      </w:r>
      <w:r>
        <w:rPr>
          <w:lang w:eastAsia="x-none"/>
        </w:rPr>
        <w:t>v dohodnutém termínu předem</w:t>
      </w:r>
      <w:r w:rsidRPr="00B34211">
        <w:rPr>
          <w:lang w:eastAsia="x-none"/>
        </w:rPr>
        <w:t xml:space="preserve">. Dopravce zajistí včasně předání informace Provozovateli dráhy, pokud bude nutná změna pravidelné koleje a v objednaném čase zajistí nakládku / vykládku handicapované osoby. </w:t>
      </w:r>
    </w:p>
    <w:p w14:paraId="2FF919CE" w14:textId="65956E52" w:rsidR="001D28DF" w:rsidRPr="00B34211" w:rsidRDefault="00930D1E" w:rsidP="00930D1E">
      <w:pPr>
        <w:rPr>
          <w:lang w:eastAsia="x-none"/>
        </w:rPr>
      </w:pPr>
      <w:r w:rsidRPr="00B34211">
        <w:rPr>
          <w:lang w:eastAsia="x-none"/>
        </w:rPr>
        <w:t xml:space="preserve">Pokud se Dopravce dozví z jím případně provozovaného vlastního systému pro hlášení přepravy vozíčkářů o požadavku na jejich přepravu, je povinen tento požadavek ihned předat KORDIS. </w:t>
      </w:r>
    </w:p>
    <w:p w14:paraId="2387415A" w14:textId="77777777" w:rsidR="00930D1E" w:rsidRPr="00B34211" w:rsidRDefault="00930D1E" w:rsidP="00930D1E">
      <w:pPr>
        <w:rPr>
          <w:lang w:eastAsia="x-none"/>
        </w:rPr>
      </w:pPr>
      <w:r w:rsidRPr="00B34211">
        <w:rPr>
          <w:lang w:eastAsia="x-none"/>
        </w:rPr>
        <w:t>Rezervační systém pro velké skupiny zajišťuje KORDIS. KORDIS rozhodne o případné změně kapacity dotčených Vlaků a sdělí tento požadavek dopravci v předstihu aspoň 7 dní před příslušným datem.</w:t>
      </w:r>
    </w:p>
    <w:p w14:paraId="16E2D4D1" w14:textId="77777777" w:rsidR="00930D1E" w:rsidRDefault="00930D1E" w:rsidP="00930D1E">
      <w:pPr>
        <w:rPr>
          <w:lang w:eastAsia="x-none"/>
        </w:rPr>
      </w:pPr>
      <w:r w:rsidRPr="00B34211">
        <w:rPr>
          <w:lang w:eastAsia="x-none"/>
        </w:rPr>
        <w:t>Pokud se Dopravce dozví z jím případně provozovaného vlastního systému pro hlášení přepravy velkých skupin</w:t>
      </w:r>
      <w:r w:rsidRPr="00FD754C">
        <w:rPr>
          <w:lang w:eastAsia="x-none"/>
        </w:rPr>
        <w:t xml:space="preserve"> o požadavku na jejich přepravu, je povinen tento požadavek ihned předat KORDIS.</w:t>
      </w:r>
      <w:r>
        <w:rPr>
          <w:lang w:eastAsia="x-none"/>
        </w:rPr>
        <w:t xml:space="preserve"> </w:t>
      </w:r>
    </w:p>
    <w:p w14:paraId="170B1578" w14:textId="3C71146F" w:rsidR="00930D1E" w:rsidRPr="00ED292D" w:rsidRDefault="00930D1E" w:rsidP="006D2C6E">
      <w:pPr>
        <w:pStyle w:val="Nadpis2"/>
      </w:pPr>
      <w:bookmarkStart w:id="441" w:name="_Toc155348378"/>
      <w:r>
        <w:t>Propagace a podpora využívání IDS JMK</w:t>
      </w:r>
      <w:bookmarkEnd w:id="441"/>
    </w:p>
    <w:p w14:paraId="1F435145" w14:textId="77777777" w:rsidR="00930D1E" w:rsidRPr="00ED292D" w:rsidRDefault="00930D1E" w:rsidP="00930D1E">
      <w:r w:rsidRPr="00ED292D">
        <w:t xml:space="preserve">Dopravce je povinen o všech svých aktivitách v oblasti marketingu </w:t>
      </w:r>
      <w:r>
        <w:t xml:space="preserve">ve vztahu k provozování železniční dopravy v rámci Smlouvy </w:t>
      </w:r>
      <w:r w:rsidRPr="00ED292D">
        <w:t xml:space="preserve">informovat KORDIS a realizovat je v souladu s jeho požadavky a záměry. </w:t>
      </w:r>
    </w:p>
    <w:p w14:paraId="74919224" w14:textId="77777777" w:rsidR="00930D1E" w:rsidRPr="00ED292D" w:rsidRDefault="00930D1E" w:rsidP="00930D1E">
      <w:r w:rsidRPr="00ED292D">
        <w:t>Dopravce je povinen na žádost KORDIS zabezpečit informování cestujících např. formou rozdávání informačních letáků ve vlacích</w:t>
      </w:r>
      <w:r>
        <w:t xml:space="preserve"> např. Vlakovým doprovodem a případně umožnit distribuci informačních materiálů vlastními pracovníky KORDIS.</w:t>
      </w:r>
      <w:r w:rsidRPr="00ED292D">
        <w:t xml:space="preserve">  </w:t>
      </w:r>
    </w:p>
    <w:p w14:paraId="0FA05343" w14:textId="77777777" w:rsidR="00930D1E" w:rsidRPr="00ED292D" w:rsidRDefault="00930D1E" w:rsidP="00930D1E">
      <w:r w:rsidRPr="00ED292D">
        <w:t xml:space="preserve">Ve všech případech informování cestujících </w:t>
      </w:r>
      <w:r>
        <w:t>D</w:t>
      </w:r>
      <w:r w:rsidRPr="00ED292D">
        <w:t xml:space="preserve">opravcem o dočasných změnách v dopravě </w:t>
      </w:r>
      <w:r>
        <w:t xml:space="preserve">a výlukách </w:t>
      </w:r>
      <w:r w:rsidRPr="00ED292D">
        <w:t>musí být využita jednotná grafická úprava podle vzoru určeného KORDIS a informační materiál musí být průběžně kontrolován a udržován v čitelném stavu.</w:t>
      </w:r>
      <w:r>
        <w:t xml:space="preserve"> Netýká se webu Dopravce.</w:t>
      </w:r>
    </w:p>
    <w:p w14:paraId="14A6DF46" w14:textId="77777777" w:rsidR="00930D1E" w:rsidRPr="00ED292D" w:rsidRDefault="00930D1E" w:rsidP="00930D1E">
      <w:r w:rsidRPr="00ED292D">
        <w:t>Po ukončení dočasné změny v</w:t>
      </w:r>
      <w:r>
        <w:t> </w:t>
      </w:r>
      <w:r w:rsidRPr="00ED292D">
        <w:t>dopravě</w:t>
      </w:r>
      <w:r>
        <w:t xml:space="preserve"> nebo při změně jízdních řádů</w:t>
      </w:r>
      <w:r w:rsidRPr="00ED292D">
        <w:t xml:space="preserve"> je </w:t>
      </w:r>
      <w:r>
        <w:t>D</w:t>
      </w:r>
      <w:r w:rsidRPr="00ED292D">
        <w:t>opravce povinen zkontrolovat odstranění všech informačních materiálů vážících se ke změně a uvést stanice a případné jiné informační plochy do stavu odpovídajícímu aktuálnímu vedení linek a jízdním řádům</w:t>
      </w:r>
      <w:r>
        <w:t>.</w:t>
      </w:r>
    </w:p>
    <w:p w14:paraId="60D0412B" w14:textId="77777777" w:rsidR="00930D1E" w:rsidRPr="007E1D26" w:rsidRDefault="00930D1E" w:rsidP="00930D1E">
      <w:r w:rsidRPr="003D18AF">
        <w:t xml:space="preserve">Dopravce je povinen stanovit kontaktní osobu odpovědnou za přebírání </w:t>
      </w:r>
      <w:r>
        <w:t>stížností a podnětů cestujících</w:t>
      </w:r>
      <w:r w:rsidRPr="00DA4111">
        <w:t>.</w:t>
      </w:r>
      <w:r w:rsidRPr="007E1D26">
        <w:t xml:space="preserve"> </w:t>
      </w:r>
      <w:r w:rsidRPr="00093FC3">
        <w:t xml:space="preserve"> </w:t>
      </w:r>
    </w:p>
    <w:p w14:paraId="3060E610" w14:textId="77777777" w:rsidR="00930D1E" w:rsidRPr="00ED292D" w:rsidRDefault="00930D1E" w:rsidP="00930D1E">
      <w:r w:rsidRPr="00ED292D">
        <w:t xml:space="preserve">V případě nutnosti prověřit oprávněnost stížnosti cestujících je </w:t>
      </w:r>
      <w:r>
        <w:t>D</w:t>
      </w:r>
      <w:r w:rsidRPr="00ED292D">
        <w:t xml:space="preserve">opravce povinen dodat své vyjádření ke stížnosti do </w:t>
      </w:r>
      <w:r>
        <w:t>10</w:t>
      </w:r>
      <w:r w:rsidRPr="00ED292D">
        <w:t xml:space="preserve"> </w:t>
      </w:r>
      <w:r>
        <w:t xml:space="preserve">pracovních </w:t>
      </w:r>
      <w:r w:rsidRPr="00ED292D">
        <w:t>dnů od vyzvání KORDIS</w:t>
      </w:r>
      <w:r>
        <w:t xml:space="preserve">, na základě žádosti dopravce lze termín prodloužit o dalších 10 dnů. </w:t>
      </w:r>
      <w:r w:rsidRPr="00ED292D" w:rsidDel="007E276E">
        <w:t xml:space="preserve"> </w:t>
      </w:r>
    </w:p>
    <w:p w14:paraId="1066CCAE" w14:textId="3202C61F" w:rsidR="00930D1E" w:rsidRDefault="00930D1E" w:rsidP="00930D1E">
      <w:r w:rsidRPr="00ED292D">
        <w:t xml:space="preserve">Dopravce je povinen ve svých informačních materiálech týkajících se IDS JMK </w:t>
      </w:r>
      <w:r>
        <w:t xml:space="preserve">a dopravy v Jihomoravském kraji </w:t>
      </w:r>
      <w:r w:rsidRPr="00ED292D">
        <w:t xml:space="preserve">odkazovat vždy </w:t>
      </w:r>
      <w:r>
        <w:t xml:space="preserve">výhradně </w:t>
      </w:r>
      <w:r w:rsidRPr="00ED292D">
        <w:t>na jednotný informační telefon IDS JMK stanovený KORDIS (ve stavu ke dni 1. 1. 20</w:t>
      </w:r>
      <w:r>
        <w:t>23</w:t>
      </w:r>
      <w:r w:rsidRPr="00ED292D">
        <w:t xml:space="preserve"> tel. +420 5 4317 4317) a na informační web IDS JMK: </w:t>
      </w:r>
      <w:hyperlink r:id="rId11" w:history="1">
        <w:r w:rsidRPr="00ED292D">
          <w:rPr>
            <w:rStyle w:val="Hypertextovodkaz"/>
            <w:color w:val="auto"/>
          </w:rPr>
          <w:t>www.idsjmk.cz</w:t>
        </w:r>
      </w:hyperlink>
      <w:r w:rsidRPr="00ED292D">
        <w:t xml:space="preserve">. </w:t>
      </w:r>
    </w:p>
    <w:p w14:paraId="52C6F305" w14:textId="77777777" w:rsidR="00930D1E" w:rsidRDefault="00930D1E" w:rsidP="00930D1E">
      <w:r>
        <w:t>V případě, že Dopravce vydává vlastní informační materiály vztahující se k provozu regionální dopravy v oblasti Jihomoravského kraje, je povinen vždy informovat o jednotném informačním telefonu a webu IDS JMK dle předchozího odstavce, logo IDS JMK musí být obsaženo ve všech těchto letácích.</w:t>
      </w:r>
    </w:p>
    <w:p w14:paraId="3565EF6B" w14:textId="77777777" w:rsidR="00930D1E" w:rsidRDefault="00930D1E" w:rsidP="00930D1E">
      <w:r>
        <w:t>Vydávání j</w:t>
      </w:r>
      <w:r w:rsidRPr="00ED292D">
        <w:t>ízdní</w:t>
      </w:r>
      <w:r>
        <w:t>ch</w:t>
      </w:r>
      <w:r w:rsidRPr="00ED292D">
        <w:t xml:space="preserve"> řád</w:t>
      </w:r>
      <w:r>
        <w:t xml:space="preserve">ů linek </w:t>
      </w:r>
      <w:r w:rsidRPr="00ED292D">
        <w:t xml:space="preserve">IDS JMK </w:t>
      </w:r>
      <w:r>
        <w:t xml:space="preserve">zajišťuje </w:t>
      </w:r>
      <w:r w:rsidRPr="00ED292D">
        <w:t>výlučně KORDIS</w:t>
      </w:r>
      <w:r>
        <w:t xml:space="preserve"> případně se souhlasem KORDIS i Dopravce. </w:t>
      </w:r>
    </w:p>
    <w:p w14:paraId="229EA53A" w14:textId="77777777" w:rsidR="00930D1E" w:rsidRDefault="00930D1E" w:rsidP="00930D1E">
      <w:r>
        <w:t>Veškeré informační materiály vztahující se k dopravě v rámci IDS JMK podléhají schválení KORDIS.</w:t>
      </w:r>
    </w:p>
    <w:p w14:paraId="3B35753E" w14:textId="77777777" w:rsidR="00930D1E" w:rsidRDefault="00930D1E" w:rsidP="00930D1E">
      <w:r>
        <w:t xml:space="preserve">V případě, že Dopravce vydává regionální či celostátní informační časopis určený k distribuci </w:t>
      </w:r>
      <w:r>
        <w:lastRenderedPageBreak/>
        <w:t xml:space="preserve">cestujícím, je povinen na vyzvání KORDIS poskytnout plochu o velikosti 1 strany tohoto bulletinu v každém čísle regionálního časopisu a 1 strany 4x ročně v celostátním časopisu.  </w:t>
      </w:r>
    </w:p>
    <w:p w14:paraId="0CDF96D4" w14:textId="29D493E2" w:rsidR="00930D1E" w:rsidRPr="00ED292D" w:rsidRDefault="00930D1E" w:rsidP="006D2C6E">
      <w:pPr>
        <w:pStyle w:val="Nadpis2"/>
      </w:pPr>
      <w:bookmarkStart w:id="442" w:name="_Toc155348379"/>
      <w:r>
        <w:t>Kompenzace cestujícím</w:t>
      </w:r>
      <w:bookmarkEnd w:id="442"/>
    </w:p>
    <w:p w14:paraId="78AA0B8B" w14:textId="77777777" w:rsidR="00930D1E" w:rsidRDefault="00930D1E" w:rsidP="00930D1E">
      <w:r>
        <w:t>Pokud Dopravce bude poskytovat cestujícím v tarifu nebo smluvních přepravních podmínkách platných ve Vlacích kompenzace za zpoždění či odřeknutí vlaků, za nedodržení návazností, nebo za jinou událost, je povinen stejné kompenzace poskytovat všem cestujícím ve Vlacích bez ohledu na využitý tarif.</w:t>
      </w:r>
    </w:p>
    <w:p w14:paraId="2E89CD1B" w14:textId="77777777" w:rsidR="00930D1E" w:rsidRDefault="00930D1E" w:rsidP="00930D1E">
      <w:r>
        <w:t xml:space="preserve">Nad rámec výše uvedeného, v případě nezajištění dopravy z viny Dopravce - tzn. zejména při odřeknutí vlaku z důvodu poruchy či nedostatku personálu, nedodržení garantované návaznosti nebo nedostatečné kapacity vlaku z důvodu nasazení jiného než plánovaného vozidla či soupravy je Dopravce povinen zajistit pro cestující alternativní dopravu nebo kompenzovat oprávněné náklady za alternativní způsob dopravy (např. taxislužba, privátní automobil) pro každého cestujícího až do výše 500 Kč. Toto odškodné se neuplatní, pokud existovala možnost spojení v rámci IDS JMK do </w:t>
      </w:r>
      <w:proofErr w:type="gramStart"/>
      <w:r>
        <w:t>cílové destinace</w:t>
      </w:r>
      <w:proofErr w:type="gramEnd"/>
      <w:r>
        <w:t xml:space="preserve"> s odjezdem nejpozději 70 minut po původně plánovaném odjezdu. </w:t>
      </w:r>
    </w:p>
    <w:p w14:paraId="778E5727" w14:textId="77777777" w:rsidR="00930D1E" w:rsidRDefault="00930D1E" w:rsidP="00930D1E"/>
    <w:p w14:paraId="18D60E4C" w14:textId="7D5CE905" w:rsidR="00930D1E" w:rsidRDefault="00930D1E" w:rsidP="00FA6522">
      <w:pPr>
        <w:pStyle w:val="Nadpis1"/>
      </w:pPr>
      <w:bookmarkStart w:id="443" w:name="_Toc155348380"/>
      <w:r>
        <w:t>úpravy obsahu TPSŽ</w:t>
      </w:r>
      <w:bookmarkEnd w:id="443"/>
    </w:p>
    <w:p w14:paraId="2508109B" w14:textId="05A6777A" w:rsidR="0063093A" w:rsidRDefault="0063093A" w:rsidP="0063093A">
      <w:pPr>
        <w:rPr>
          <w:lang w:eastAsia="x-none"/>
        </w:rPr>
      </w:pPr>
      <w:r>
        <w:rPr>
          <w:lang w:eastAsia="x-none"/>
        </w:rPr>
        <w:t xml:space="preserve">V případě, že dojde ke změně nebo úpravě TPSŽ a </w:t>
      </w:r>
      <w:r w:rsidRPr="0063093A">
        <w:rPr>
          <w:lang w:eastAsia="x-none"/>
        </w:rPr>
        <w:t>takové změny nebo úpravy budou pro Dopravce znamenat nárůst nákladů</w:t>
      </w:r>
      <w:r>
        <w:rPr>
          <w:lang w:eastAsia="x-none"/>
        </w:rPr>
        <w:t>, bude postupováno podle odst. 16.5 Smlouvy</w:t>
      </w:r>
    </w:p>
    <w:p w14:paraId="22BB26A1" w14:textId="485D9D89" w:rsidR="00A55FC9" w:rsidRDefault="00A55FC9" w:rsidP="00930D1E">
      <w:pPr>
        <w:rPr>
          <w:lang w:eastAsia="x-none"/>
        </w:rPr>
      </w:pPr>
      <w:r>
        <w:rPr>
          <w:lang w:eastAsia="x-none"/>
        </w:rPr>
        <w:t>V souladu s </w:t>
      </w:r>
      <w:r w:rsidR="0063093A">
        <w:t>odst.</w:t>
      </w:r>
      <w:r w:rsidR="0063093A">
        <w:rPr>
          <w:lang w:eastAsia="x-none"/>
        </w:rPr>
        <w:t xml:space="preserve"> </w:t>
      </w:r>
      <w:r w:rsidR="00714C6D" w:rsidRPr="00714C6D">
        <w:rPr>
          <w:lang w:eastAsia="x-none"/>
        </w:rPr>
        <w:t>16</w:t>
      </w:r>
      <w:r w:rsidRPr="00714C6D">
        <w:rPr>
          <w:lang w:eastAsia="x-none"/>
        </w:rPr>
        <w:t>.</w:t>
      </w:r>
      <w:r w:rsidR="00714C6D">
        <w:rPr>
          <w:lang w:eastAsia="x-none"/>
        </w:rPr>
        <w:t xml:space="preserve">5 </w:t>
      </w:r>
      <w:r>
        <w:rPr>
          <w:lang w:eastAsia="x-none"/>
        </w:rPr>
        <w:t>Smlouvy je KORDIS je oprávněn</w:t>
      </w:r>
      <w:r w:rsidR="009C44A6">
        <w:rPr>
          <w:lang w:eastAsia="x-none"/>
        </w:rPr>
        <w:t xml:space="preserve"> kdykoliv změnit nebo upravit níže vyjmenované části těchto TPSŽ: </w:t>
      </w:r>
    </w:p>
    <w:p w14:paraId="29C62E14" w14:textId="41ED0762" w:rsidR="00C53CDC" w:rsidRDefault="00C53CDC" w:rsidP="00C53CDC">
      <w:pPr>
        <w:numPr>
          <w:ilvl w:val="0"/>
          <w:numId w:val="41"/>
        </w:numPr>
        <w:ind w:left="0" w:firstLine="0"/>
        <w:rPr>
          <w:lang w:eastAsia="x-none"/>
        </w:rPr>
      </w:pPr>
      <w:r>
        <w:rPr>
          <w:lang w:eastAsia="x-none"/>
        </w:rPr>
        <w:t>Bod 2</w:t>
      </w:r>
    </w:p>
    <w:p w14:paraId="16372084" w14:textId="7E690E9D" w:rsidR="00603926" w:rsidRDefault="00603926" w:rsidP="00FA6522">
      <w:pPr>
        <w:numPr>
          <w:ilvl w:val="0"/>
          <w:numId w:val="41"/>
        </w:numPr>
        <w:ind w:left="0" w:firstLine="0"/>
      </w:pPr>
      <w:r>
        <w:t xml:space="preserve">Bod </w:t>
      </w:r>
      <w:r>
        <w:fldChar w:fldCharType="begin"/>
      </w:r>
      <w:r>
        <w:instrText xml:space="preserve"> REF _Ref141629472 \r \h </w:instrText>
      </w:r>
      <w:r>
        <w:fldChar w:fldCharType="separate"/>
      </w:r>
      <w:r w:rsidR="00380F70">
        <w:t>3.4</w:t>
      </w:r>
      <w:r>
        <w:fldChar w:fldCharType="end"/>
      </w:r>
      <w:r>
        <w:t xml:space="preserve">, </w:t>
      </w:r>
      <w:r>
        <w:fldChar w:fldCharType="begin"/>
      </w:r>
      <w:r>
        <w:instrText xml:space="preserve"> REF _Ref141629486 \r \h </w:instrText>
      </w:r>
      <w:r>
        <w:fldChar w:fldCharType="separate"/>
      </w:r>
      <w:r w:rsidR="00380F70">
        <w:t>3.5</w:t>
      </w:r>
      <w:r>
        <w:fldChar w:fldCharType="end"/>
      </w:r>
      <w:r>
        <w:t xml:space="preserve"> a </w:t>
      </w:r>
      <w:r>
        <w:fldChar w:fldCharType="begin"/>
      </w:r>
      <w:r>
        <w:instrText xml:space="preserve"> REF _Ref141629273 \r \h </w:instrText>
      </w:r>
      <w:r>
        <w:fldChar w:fldCharType="separate"/>
      </w:r>
      <w:r w:rsidR="00380F70">
        <w:t>3.6</w:t>
      </w:r>
      <w:r>
        <w:fldChar w:fldCharType="end"/>
      </w:r>
    </w:p>
    <w:p w14:paraId="203CA900" w14:textId="6BE0D8B2" w:rsidR="009C44A6" w:rsidRDefault="009C44A6" w:rsidP="00FA6522">
      <w:pPr>
        <w:numPr>
          <w:ilvl w:val="0"/>
          <w:numId w:val="41"/>
        </w:numPr>
        <w:ind w:left="0" w:firstLine="0"/>
      </w:pPr>
      <w:r>
        <w:t xml:space="preserve">Bod </w:t>
      </w:r>
      <w:r>
        <w:fldChar w:fldCharType="begin"/>
      </w:r>
      <w:r>
        <w:instrText xml:space="preserve"> REF _Ref141628445 \r \h  \* MERGEFORMAT </w:instrText>
      </w:r>
      <w:r>
        <w:fldChar w:fldCharType="separate"/>
      </w:r>
      <w:r w:rsidR="00380F70">
        <w:t>5.1</w:t>
      </w:r>
      <w:r>
        <w:fldChar w:fldCharType="end"/>
      </w:r>
      <w:r w:rsidR="00603926">
        <w:t xml:space="preserve">, </w:t>
      </w:r>
      <w:r>
        <w:fldChar w:fldCharType="begin"/>
      </w:r>
      <w:r>
        <w:instrText xml:space="preserve"> REF _Ref141628718 \r \h  \* MERGEFORMAT </w:instrText>
      </w:r>
      <w:r>
        <w:fldChar w:fldCharType="separate"/>
      </w:r>
      <w:r w:rsidR="00380F70">
        <w:t>5.2</w:t>
      </w:r>
      <w:r>
        <w:fldChar w:fldCharType="end"/>
      </w:r>
      <w:r w:rsidR="00603926">
        <w:t xml:space="preserve"> vč. Pokynů</w:t>
      </w:r>
      <w:r>
        <w:t xml:space="preserve"> pro obsluhu informačních systémů v jednotkách Moravia</w:t>
      </w:r>
      <w:r w:rsidR="00603926">
        <w:t xml:space="preserve"> a</w:t>
      </w:r>
      <w:r>
        <w:t xml:space="preserve"> </w:t>
      </w:r>
      <w:r>
        <w:fldChar w:fldCharType="begin"/>
      </w:r>
      <w:r>
        <w:instrText xml:space="preserve"> REF _Ref141628821 \r \h </w:instrText>
      </w:r>
      <w:r>
        <w:fldChar w:fldCharType="separate"/>
      </w:r>
      <w:r w:rsidR="00380F70">
        <w:t>5.4</w:t>
      </w:r>
      <w:r>
        <w:fldChar w:fldCharType="end"/>
      </w:r>
    </w:p>
    <w:p w14:paraId="2D8396CD" w14:textId="34D1DEA6" w:rsidR="009C44A6" w:rsidRDefault="00603926" w:rsidP="00FA6522">
      <w:pPr>
        <w:numPr>
          <w:ilvl w:val="0"/>
          <w:numId w:val="41"/>
        </w:numPr>
        <w:ind w:left="0" w:firstLine="0"/>
      </w:pPr>
      <w:r>
        <w:t xml:space="preserve">Bod </w:t>
      </w:r>
      <w:r>
        <w:fldChar w:fldCharType="begin"/>
      </w:r>
      <w:r>
        <w:instrText xml:space="preserve"> REF _Ref141629042 \r \h </w:instrText>
      </w:r>
      <w:r>
        <w:fldChar w:fldCharType="separate"/>
      </w:r>
      <w:r w:rsidR="00380F70">
        <w:t>6.3</w:t>
      </w:r>
      <w:r>
        <w:fldChar w:fldCharType="end"/>
      </w:r>
      <w:r>
        <w:t xml:space="preserve"> (včetně všech </w:t>
      </w:r>
      <w:proofErr w:type="spellStart"/>
      <w:r>
        <w:t>podbodů</w:t>
      </w:r>
      <w:proofErr w:type="spellEnd"/>
      <w:r>
        <w:t xml:space="preserve">), </w:t>
      </w:r>
      <w:r>
        <w:fldChar w:fldCharType="begin"/>
      </w:r>
      <w:r>
        <w:instrText xml:space="preserve"> REF _Ref141629141 \r \h </w:instrText>
      </w:r>
      <w:r>
        <w:fldChar w:fldCharType="separate"/>
      </w:r>
      <w:r w:rsidR="00380F70">
        <w:t>6.4</w:t>
      </w:r>
      <w:r>
        <w:fldChar w:fldCharType="end"/>
      </w:r>
      <w:r w:rsidR="003009CF">
        <w:t xml:space="preserve"> a</w:t>
      </w:r>
      <w:r>
        <w:t xml:space="preserve"> </w:t>
      </w:r>
      <w:r>
        <w:fldChar w:fldCharType="begin"/>
      </w:r>
      <w:r>
        <w:instrText xml:space="preserve"> REF _Ref141629143 \r \h </w:instrText>
      </w:r>
      <w:r>
        <w:fldChar w:fldCharType="separate"/>
      </w:r>
      <w:r w:rsidR="00380F70">
        <w:t>6.5</w:t>
      </w:r>
      <w:r>
        <w:fldChar w:fldCharType="end"/>
      </w:r>
    </w:p>
    <w:p w14:paraId="2EF616AA" w14:textId="18C90E64" w:rsidR="00603926" w:rsidRDefault="003009CF" w:rsidP="00FA6522">
      <w:pPr>
        <w:numPr>
          <w:ilvl w:val="0"/>
          <w:numId w:val="41"/>
        </w:numPr>
        <w:ind w:left="0" w:firstLine="0"/>
      </w:pPr>
      <w:r>
        <w:t xml:space="preserve">Bod </w:t>
      </w:r>
      <w:r>
        <w:fldChar w:fldCharType="begin"/>
      </w:r>
      <w:r>
        <w:instrText xml:space="preserve"> REF _Ref141629902 \r \h </w:instrText>
      </w:r>
      <w:r>
        <w:fldChar w:fldCharType="separate"/>
      </w:r>
      <w:r w:rsidR="00380F70">
        <w:t>7.5</w:t>
      </w:r>
      <w:r>
        <w:fldChar w:fldCharType="end"/>
      </w:r>
      <w:r w:rsidR="00AE4584">
        <w:t xml:space="preserve"> (</w:t>
      </w:r>
      <w:r w:rsidR="00FA6522">
        <w:t xml:space="preserve">pouze </w:t>
      </w:r>
      <w:r w:rsidR="00AE4584">
        <w:t xml:space="preserve">seznam hlavních činností Dispečera Dopravce a </w:t>
      </w:r>
      <w:r w:rsidR="00FA6522">
        <w:t xml:space="preserve">seznam </w:t>
      </w:r>
      <w:r w:rsidR="00AE4584">
        <w:t>rozhodujících pravomocí CED)</w:t>
      </w:r>
    </w:p>
    <w:p w14:paraId="3D85A878" w14:textId="66ED86F0" w:rsidR="00AE4584" w:rsidRDefault="00FA6522" w:rsidP="00FA6522">
      <w:pPr>
        <w:numPr>
          <w:ilvl w:val="0"/>
          <w:numId w:val="41"/>
        </w:numPr>
        <w:ind w:left="0" w:firstLine="0"/>
      </w:pPr>
      <w:r>
        <w:t xml:space="preserve">Bod </w:t>
      </w:r>
      <w:r>
        <w:fldChar w:fldCharType="begin"/>
      </w:r>
      <w:r>
        <w:instrText xml:space="preserve"> REF _Ref141630304 \r \h </w:instrText>
      </w:r>
      <w:r>
        <w:fldChar w:fldCharType="separate"/>
      </w:r>
      <w:r w:rsidR="00380F70">
        <w:t>10.2</w:t>
      </w:r>
      <w:r>
        <w:fldChar w:fldCharType="end"/>
      </w:r>
      <w:r>
        <w:t xml:space="preserve"> a </w:t>
      </w:r>
      <w:r>
        <w:rPr>
          <w:lang w:eastAsia="x-none"/>
        </w:rPr>
        <w:t>Závazné pokyny pro Vlakový doprovod</w:t>
      </w:r>
    </w:p>
    <w:p w14:paraId="72D3604C" w14:textId="641BE01B" w:rsidR="00FA6522" w:rsidRDefault="00FA6522" w:rsidP="00FA6522">
      <w:pPr>
        <w:numPr>
          <w:ilvl w:val="0"/>
          <w:numId w:val="41"/>
        </w:numPr>
        <w:ind w:left="0" w:firstLine="0"/>
      </w:pPr>
      <w:r>
        <w:rPr>
          <w:lang w:eastAsia="x-none"/>
        </w:rPr>
        <w:t xml:space="preserve">Bod </w:t>
      </w:r>
      <w:r>
        <w:rPr>
          <w:lang w:eastAsia="x-none"/>
        </w:rPr>
        <w:fldChar w:fldCharType="begin"/>
      </w:r>
      <w:r>
        <w:rPr>
          <w:lang w:eastAsia="x-none"/>
        </w:rPr>
        <w:instrText xml:space="preserve"> REF _Ref141630398 \r \h </w:instrText>
      </w:r>
      <w:r>
        <w:rPr>
          <w:lang w:eastAsia="x-none"/>
        </w:rPr>
      </w:r>
      <w:r>
        <w:rPr>
          <w:lang w:eastAsia="x-none"/>
        </w:rPr>
        <w:fldChar w:fldCharType="separate"/>
      </w:r>
      <w:r w:rsidR="00380F70">
        <w:rPr>
          <w:lang w:eastAsia="x-none"/>
        </w:rPr>
        <w:t>10.3</w:t>
      </w:r>
      <w:r>
        <w:rPr>
          <w:lang w:eastAsia="x-none"/>
        </w:rPr>
        <w:fldChar w:fldCharType="end"/>
      </w:r>
      <w:r>
        <w:rPr>
          <w:lang w:eastAsia="x-none"/>
        </w:rPr>
        <w:t xml:space="preserve"> a Závazné pokyny pro zaměstnance prodejních míst</w:t>
      </w:r>
    </w:p>
    <w:p w14:paraId="49039A71" w14:textId="435862A5" w:rsidR="009C44A6" w:rsidRDefault="00FA6522" w:rsidP="00FA6522">
      <w:pPr>
        <w:numPr>
          <w:ilvl w:val="0"/>
          <w:numId w:val="41"/>
        </w:numPr>
        <w:ind w:left="0" w:firstLine="0"/>
      </w:pPr>
      <w:r>
        <w:t xml:space="preserve">Bod </w:t>
      </w:r>
      <w:r>
        <w:fldChar w:fldCharType="begin"/>
      </w:r>
      <w:r>
        <w:instrText xml:space="preserve"> REF _Ref141630446 \r \h </w:instrText>
      </w:r>
      <w:r>
        <w:fldChar w:fldCharType="separate"/>
      </w:r>
      <w:r w:rsidR="00380F70">
        <w:t>10.4</w:t>
      </w:r>
      <w:r>
        <w:fldChar w:fldCharType="end"/>
      </w:r>
      <w:r>
        <w:t xml:space="preserve"> a </w:t>
      </w:r>
      <w:r>
        <w:rPr>
          <w:lang w:eastAsia="x-none"/>
        </w:rPr>
        <w:t>Závazné pokyny pro strojvedoucí</w:t>
      </w:r>
    </w:p>
    <w:p w14:paraId="2B050BD3" w14:textId="4B259A89" w:rsidR="00FA6522" w:rsidRDefault="00FA6522" w:rsidP="00FA6522">
      <w:pPr>
        <w:numPr>
          <w:ilvl w:val="0"/>
          <w:numId w:val="41"/>
        </w:numPr>
        <w:ind w:left="0" w:firstLine="0"/>
      </w:pPr>
      <w:r>
        <w:t xml:space="preserve">Bod </w:t>
      </w:r>
      <w:r>
        <w:fldChar w:fldCharType="begin"/>
      </w:r>
      <w:r>
        <w:instrText xml:space="preserve"> REF _Ref141630616 \r \h </w:instrText>
      </w:r>
      <w:r>
        <w:fldChar w:fldCharType="separate"/>
      </w:r>
      <w:r w:rsidR="00380F70">
        <w:t>10.5</w:t>
      </w:r>
      <w:r>
        <w:fldChar w:fldCharType="end"/>
      </w:r>
    </w:p>
    <w:p w14:paraId="1EC89913" w14:textId="09F8880F" w:rsidR="00FA6522" w:rsidRDefault="00FA6522" w:rsidP="00FA6522">
      <w:pPr>
        <w:numPr>
          <w:ilvl w:val="0"/>
          <w:numId w:val="41"/>
        </w:numPr>
        <w:ind w:left="0" w:firstLine="0"/>
      </w:pPr>
      <w:r>
        <w:t>Příloha 1 TPSŽ – G</w:t>
      </w:r>
      <w:r w:rsidR="00186533">
        <w:t>a</w:t>
      </w:r>
      <w:r>
        <w:t>rance návazností a její přílohy</w:t>
      </w:r>
    </w:p>
    <w:p w14:paraId="0D79B2FF" w14:textId="4E57FB90" w:rsidR="00FA6522" w:rsidRDefault="00FA6522" w:rsidP="00FA6522">
      <w:pPr>
        <w:numPr>
          <w:ilvl w:val="0"/>
          <w:numId w:val="41"/>
        </w:numPr>
        <w:ind w:left="0" w:firstLine="0"/>
      </w:pPr>
      <w:r>
        <w:t>Příloha 2 TPSŽ – Vybavení zastávek</w:t>
      </w:r>
    </w:p>
    <w:p w14:paraId="66EF304E" w14:textId="77777777" w:rsidR="00930D1E" w:rsidRPr="001008FF" w:rsidRDefault="00930D1E" w:rsidP="00930D1E"/>
    <w:p w14:paraId="011D111B" w14:textId="5BA73EEB" w:rsidR="00930D1E" w:rsidRDefault="00930D1E" w:rsidP="00930D1E">
      <w:pPr>
        <w:pStyle w:val="Nadpis1"/>
      </w:pPr>
      <w:bookmarkStart w:id="444" w:name="_Toc155348381"/>
      <w:r>
        <w:t>Seznam příloh</w:t>
      </w:r>
      <w:bookmarkEnd w:id="444"/>
    </w:p>
    <w:p w14:paraId="5325FA72" w14:textId="77777777" w:rsidR="00930D1E" w:rsidRDefault="00930D1E" w:rsidP="00930D1E">
      <w:r>
        <w:t>Příloha 1: Garance návazností</w:t>
      </w:r>
    </w:p>
    <w:p w14:paraId="6B2B0EC5" w14:textId="06834A8E" w:rsidR="00C71516" w:rsidRPr="0023265A" w:rsidRDefault="00930D1E" w:rsidP="003F2E63">
      <w:r>
        <w:t xml:space="preserve">Příloha 2: </w:t>
      </w:r>
      <w:r w:rsidRPr="005D69DE">
        <w:t xml:space="preserve">Vybavení </w:t>
      </w:r>
      <w:r>
        <w:t>zastávek</w:t>
      </w:r>
    </w:p>
    <w:sectPr w:rsidR="00C71516" w:rsidRPr="0023265A" w:rsidSect="00DC0ED2">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3A1EF" w14:textId="77777777" w:rsidR="0060297E" w:rsidRDefault="0060297E">
      <w:r>
        <w:separator/>
      </w:r>
    </w:p>
  </w:endnote>
  <w:endnote w:type="continuationSeparator" w:id="0">
    <w:p w14:paraId="5319564D" w14:textId="77777777" w:rsidR="0060297E" w:rsidRDefault="00602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DejaVu Sans">
    <w:altName w:val="Verdana"/>
    <w:charset w:val="EE"/>
    <w:family w:val="swiss"/>
    <w:pitch w:val="variable"/>
    <w:sig w:usb0="E7002EFF" w:usb1="D200FDFF" w:usb2="0A24602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EE"/>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23E9" w14:textId="77777777" w:rsidR="00C53CDC" w:rsidRDefault="00C53C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2054" w14:textId="1B43F6A8" w:rsidR="00C53CDC" w:rsidRDefault="00C53CDC" w:rsidP="00EC0659">
    <w:pPr>
      <w:pStyle w:val="Zpat"/>
    </w:pPr>
    <w:r>
      <w:rPr>
        <w:rStyle w:val="slostrnky"/>
      </w:rPr>
      <w:fldChar w:fldCharType="begin"/>
    </w:r>
    <w:r>
      <w:rPr>
        <w:rStyle w:val="slostrnky"/>
      </w:rPr>
      <w:instrText xml:space="preserve"> PAGE </w:instrText>
    </w:r>
    <w:r>
      <w:rPr>
        <w:rStyle w:val="slostrnky"/>
      </w:rPr>
      <w:fldChar w:fldCharType="separate"/>
    </w:r>
    <w:r w:rsidR="00E21577">
      <w:rPr>
        <w:rStyle w:val="slostrnky"/>
        <w:noProof/>
      </w:rPr>
      <w:t>24</w:t>
    </w:r>
    <w:r>
      <w:rPr>
        <w:rStyle w:val="slostrnky"/>
      </w:rPr>
      <w:fldChar w:fldCharType="end"/>
    </w:r>
    <w:r>
      <w:rPr>
        <w:rStyle w:val="slostrnky"/>
      </w:rPr>
      <w:t xml:space="preserve"> / </w:t>
    </w:r>
    <w:r>
      <w:rPr>
        <w:rStyle w:val="slostrnky"/>
      </w:rPr>
      <w:fldChar w:fldCharType="begin"/>
    </w:r>
    <w:r>
      <w:rPr>
        <w:rStyle w:val="slostrnky"/>
      </w:rPr>
      <w:instrText xml:space="preserve"> NUMPAGES </w:instrText>
    </w:r>
    <w:r>
      <w:rPr>
        <w:rStyle w:val="slostrnky"/>
      </w:rPr>
      <w:fldChar w:fldCharType="separate"/>
    </w:r>
    <w:r w:rsidR="00E21577">
      <w:rPr>
        <w:rStyle w:val="slostrnky"/>
        <w:noProof/>
      </w:rPr>
      <w:t>45</w:t>
    </w:r>
    <w:r>
      <w:rPr>
        <w:rStyle w:val="slostrnky"/>
      </w:rPr>
      <w:fldChar w:fldCharType="end"/>
    </w:r>
  </w:p>
  <w:p w14:paraId="260E2509" w14:textId="77777777" w:rsidR="00C53CDC" w:rsidRDefault="00C53CD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B65F" w14:textId="77777777" w:rsidR="00C53CDC" w:rsidRDefault="00C53C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D2E0B" w14:textId="77777777" w:rsidR="0060297E" w:rsidRDefault="0060297E">
      <w:r>
        <w:separator/>
      </w:r>
    </w:p>
  </w:footnote>
  <w:footnote w:type="continuationSeparator" w:id="0">
    <w:p w14:paraId="4E2AFC24" w14:textId="77777777" w:rsidR="0060297E" w:rsidRDefault="0060297E">
      <w:r>
        <w:continuationSeparator/>
      </w:r>
    </w:p>
  </w:footnote>
  <w:footnote w:id="1">
    <w:p w14:paraId="4E8A3A27" w14:textId="5428BDC7" w:rsidR="00584B7B" w:rsidRDefault="00584B7B">
      <w:pPr>
        <w:pStyle w:val="Textpoznpodarou"/>
      </w:pPr>
      <w:r>
        <w:rPr>
          <w:rStyle w:val="Znakapoznpodarou"/>
        </w:rPr>
        <w:footnoteRef/>
      </w:r>
      <w:r>
        <w:t xml:space="preserve"> </w:t>
      </w:r>
      <w:r w:rsidRPr="00584B7B">
        <w:t>Technical Specification for Interoperability relating to Telematics Applications for Passenger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17AD" w14:textId="77777777" w:rsidR="00C53CDC" w:rsidRDefault="00C53C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9621" w14:textId="77777777" w:rsidR="00C53CDC" w:rsidRDefault="00C53CD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3DDAE" w14:textId="77777777" w:rsidR="00C53CDC" w:rsidRDefault="00C53C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AB4B83"/>
    <w:multiLevelType w:val="hybridMultilevel"/>
    <w:tmpl w:val="BCFED9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0B83D92"/>
    <w:multiLevelType w:val="hybridMultilevel"/>
    <w:tmpl w:val="7D743DDC"/>
    <w:name w:val="WW8Num2"/>
    <w:lvl w:ilvl="0" w:tplc="41A6F094">
      <w:start w:val="1"/>
      <w:numFmt w:val="bullet"/>
      <w:lvlText w:val=""/>
      <w:lvlJc w:val="left"/>
      <w:pPr>
        <w:tabs>
          <w:tab w:val="num" w:pos="227"/>
        </w:tabs>
        <w:ind w:left="227" w:hanging="227"/>
      </w:pPr>
      <w:rPr>
        <w:rFonts w:ascii="Symbol" w:hAnsi="Symbol" w:hint="default"/>
      </w:rPr>
    </w:lvl>
    <w:lvl w:ilvl="1" w:tplc="0A4C812A" w:tentative="1">
      <w:start w:val="1"/>
      <w:numFmt w:val="bullet"/>
      <w:lvlText w:val="o"/>
      <w:lvlJc w:val="left"/>
      <w:pPr>
        <w:tabs>
          <w:tab w:val="num" w:pos="1440"/>
        </w:tabs>
        <w:ind w:left="1440" w:hanging="360"/>
      </w:pPr>
      <w:rPr>
        <w:rFonts w:ascii="Courier New" w:hAnsi="Courier New" w:hint="default"/>
      </w:rPr>
    </w:lvl>
    <w:lvl w:ilvl="2" w:tplc="9CBA16F0" w:tentative="1">
      <w:start w:val="1"/>
      <w:numFmt w:val="bullet"/>
      <w:lvlText w:val=""/>
      <w:lvlJc w:val="left"/>
      <w:pPr>
        <w:tabs>
          <w:tab w:val="num" w:pos="2160"/>
        </w:tabs>
        <w:ind w:left="2160" w:hanging="360"/>
      </w:pPr>
      <w:rPr>
        <w:rFonts w:ascii="Wingdings" w:hAnsi="Wingdings" w:hint="default"/>
      </w:rPr>
    </w:lvl>
    <w:lvl w:ilvl="3" w:tplc="60ECA532" w:tentative="1">
      <w:start w:val="1"/>
      <w:numFmt w:val="bullet"/>
      <w:lvlText w:val=""/>
      <w:lvlJc w:val="left"/>
      <w:pPr>
        <w:tabs>
          <w:tab w:val="num" w:pos="2880"/>
        </w:tabs>
        <w:ind w:left="2880" w:hanging="360"/>
      </w:pPr>
      <w:rPr>
        <w:rFonts w:ascii="Symbol" w:hAnsi="Symbol" w:hint="default"/>
      </w:rPr>
    </w:lvl>
    <w:lvl w:ilvl="4" w:tplc="EBCEF564" w:tentative="1">
      <w:start w:val="1"/>
      <w:numFmt w:val="bullet"/>
      <w:lvlText w:val="o"/>
      <w:lvlJc w:val="left"/>
      <w:pPr>
        <w:tabs>
          <w:tab w:val="num" w:pos="3600"/>
        </w:tabs>
        <w:ind w:left="3600" w:hanging="360"/>
      </w:pPr>
      <w:rPr>
        <w:rFonts w:ascii="Courier New" w:hAnsi="Courier New" w:hint="default"/>
      </w:rPr>
    </w:lvl>
    <w:lvl w:ilvl="5" w:tplc="BE960292" w:tentative="1">
      <w:start w:val="1"/>
      <w:numFmt w:val="bullet"/>
      <w:lvlText w:val=""/>
      <w:lvlJc w:val="left"/>
      <w:pPr>
        <w:tabs>
          <w:tab w:val="num" w:pos="4320"/>
        </w:tabs>
        <w:ind w:left="4320" w:hanging="360"/>
      </w:pPr>
      <w:rPr>
        <w:rFonts w:ascii="Wingdings" w:hAnsi="Wingdings" w:hint="default"/>
      </w:rPr>
    </w:lvl>
    <w:lvl w:ilvl="6" w:tplc="E26E25C6" w:tentative="1">
      <w:start w:val="1"/>
      <w:numFmt w:val="bullet"/>
      <w:lvlText w:val=""/>
      <w:lvlJc w:val="left"/>
      <w:pPr>
        <w:tabs>
          <w:tab w:val="num" w:pos="5040"/>
        </w:tabs>
        <w:ind w:left="5040" w:hanging="360"/>
      </w:pPr>
      <w:rPr>
        <w:rFonts w:ascii="Symbol" w:hAnsi="Symbol" w:hint="default"/>
      </w:rPr>
    </w:lvl>
    <w:lvl w:ilvl="7" w:tplc="93A2120A" w:tentative="1">
      <w:start w:val="1"/>
      <w:numFmt w:val="bullet"/>
      <w:lvlText w:val="o"/>
      <w:lvlJc w:val="left"/>
      <w:pPr>
        <w:tabs>
          <w:tab w:val="num" w:pos="5760"/>
        </w:tabs>
        <w:ind w:left="5760" w:hanging="360"/>
      </w:pPr>
      <w:rPr>
        <w:rFonts w:ascii="Courier New" w:hAnsi="Courier New" w:hint="default"/>
      </w:rPr>
    </w:lvl>
    <w:lvl w:ilvl="8" w:tplc="6B866B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327430"/>
    <w:multiLevelType w:val="hybridMultilevel"/>
    <w:tmpl w:val="A50644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05625E"/>
    <w:multiLevelType w:val="hybridMultilevel"/>
    <w:tmpl w:val="599622AA"/>
    <w:lvl w:ilvl="0" w:tplc="F5FA2B9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046ECA"/>
    <w:multiLevelType w:val="hybridMultilevel"/>
    <w:tmpl w:val="277E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6A1BA0"/>
    <w:multiLevelType w:val="hybridMultilevel"/>
    <w:tmpl w:val="1C1E25B0"/>
    <w:lvl w:ilvl="0" w:tplc="0B028C26">
      <w:start w:val="1"/>
      <w:numFmt w:val="decimal"/>
      <w:lvlText w:val="%1."/>
      <w:lvlJc w:val="left"/>
      <w:pPr>
        <w:tabs>
          <w:tab w:val="num" w:pos="907"/>
        </w:tabs>
        <w:ind w:left="907" w:hanging="34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7" w15:restartNumberingAfterBreak="0">
    <w:nsid w:val="0DFA4F80"/>
    <w:multiLevelType w:val="hybridMultilevel"/>
    <w:tmpl w:val="4E488786"/>
    <w:lvl w:ilvl="0" w:tplc="0B028C26">
      <w:start w:val="1"/>
      <w:numFmt w:val="bullet"/>
      <w:lvlText w:val=""/>
      <w:lvlJc w:val="left"/>
      <w:pPr>
        <w:tabs>
          <w:tab w:val="num" w:pos="287"/>
        </w:tabs>
        <w:ind w:left="287" w:hanging="227"/>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0E6F72DF"/>
    <w:multiLevelType w:val="hybridMultilevel"/>
    <w:tmpl w:val="2C843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3D64FF"/>
    <w:multiLevelType w:val="hybridMultilevel"/>
    <w:tmpl w:val="8A3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3345C3E"/>
    <w:multiLevelType w:val="multilevel"/>
    <w:tmpl w:val="2A4AD7E0"/>
    <w:numStyleLink w:val="Styl3"/>
  </w:abstractNum>
  <w:abstractNum w:abstractNumId="11" w15:restartNumberingAfterBreak="0">
    <w:nsid w:val="1337660D"/>
    <w:multiLevelType w:val="hybridMultilevel"/>
    <w:tmpl w:val="8BE677AC"/>
    <w:lvl w:ilvl="0" w:tplc="04050001">
      <w:start w:val="1"/>
      <w:numFmt w:val="bullet"/>
      <w:lvlText w:val=""/>
      <w:lvlJc w:val="left"/>
      <w:pPr>
        <w:tabs>
          <w:tab w:val="num" w:pos="17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814116"/>
    <w:multiLevelType w:val="hybridMultilevel"/>
    <w:tmpl w:val="58BA63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610234A"/>
    <w:multiLevelType w:val="hybridMultilevel"/>
    <w:tmpl w:val="58FAEB34"/>
    <w:lvl w:ilvl="0" w:tplc="EDBAC29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7D87601"/>
    <w:multiLevelType w:val="hybridMultilevel"/>
    <w:tmpl w:val="9904CC48"/>
    <w:lvl w:ilvl="0" w:tplc="532C30F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C8605A"/>
    <w:multiLevelType w:val="multilevel"/>
    <w:tmpl w:val="511AE5BE"/>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243EA0"/>
    <w:multiLevelType w:val="hybridMultilevel"/>
    <w:tmpl w:val="468605F8"/>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7" w15:restartNumberingAfterBreak="0">
    <w:nsid w:val="25AE4F8B"/>
    <w:multiLevelType w:val="hybridMultilevel"/>
    <w:tmpl w:val="B54A5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D37FB6"/>
    <w:multiLevelType w:val="hybridMultilevel"/>
    <w:tmpl w:val="79C26FC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A2100C"/>
    <w:multiLevelType w:val="hybridMultilevel"/>
    <w:tmpl w:val="AF7E0FA8"/>
    <w:lvl w:ilvl="0" w:tplc="FFFFFFFF">
      <w:start w:val="1"/>
      <w:numFmt w:val="bullet"/>
      <w:lvlText w:val=""/>
      <w:lvlJc w:val="left"/>
      <w:pPr>
        <w:tabs>
          <w:tab w:val="num" w:pos="227"/>
        </w:tabs>
        <w:ind w:left="22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91403"/>
    <w:multiLevelType w:val="hybridMultilevel"/>
    <w:tmpl w:val="D130AAC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B064A62"/>
    <w:multiLevelType w:val="hybridMultilevel"/>
    <w:tmpl w:val="B9DE0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3C50AB"/>
    <w:multiLevelType w:val="hybridMultilevel"/>
    <w:tmpl w:val="FEF0F3A6"/>
    <w:lvl w:ilvl="0" w:tplc="EDBAC2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575AFF"/>
    <w:multiLevelType w:val="hybridMultilevel"/>
    <w:tmpl w:val="84C4FA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4323A7"/>
    <w:multiLevelType w:val="hybridMultilevel"/>
    <w:tmpl w:val="9A2E66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1DE344F"/>
    <w:multiLevelType w:val="multilevel"/>
    <w:tmpl w:val="2A4AD7E0"/>
    <w:styleLink w:val="Styl3"/>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lang w:val="cs-CZ"/>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346723"/>
    <w:multiLevelType w:val="multilevel"/>
    <w:tmpl w:val="43B6E78A"/>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0" w:firstLine="0"/>
      </w:pPr>
      <w:rPr>
        <w:rFonts w:ascii="Arial" w:hAnsi="Arial" w:cs="Arial" w:hint="default"/>
        <w:i w:val="0"/>
        <w:iCs/>
      </w:rPr>
    </w:lvl>
    <w:lvl w:ilvl="2">
      <w:start w:val="1"/>
      <w:numFmt w:val="decimal"/>
      <w:pStyle w:val="Nadpis3"/>
      <w:lvlText w:val="%1.%2.%3."/>
      <w:lvlJc w:val="left"/>
      <w:pPr>
        <w:tabs>
          <w:tab w:val="num" w:pos="568"/>
        </w:tabs>
        <w:ind w:left="1" w:firstLine="567"/>
      </w:pPr>
      <w:rPr>
        <w:rFonts w:hint="default"/>
      </w:rPr>
    </w:lvl>
    <w:lvl w:ilvl="3">
      <w:start w:val="1"/>
      <w:numFmt w:val="decimal"/>
      <w:pStyle w:val="Nadpis4"/>
      <w:lvlText w:val="%1.%2.%3.%4."/>
      <w:lvlJc w:val="left"/>
      <w:pPr>
        <w:ind w:left="0" w:firstLine="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8C0E12"/>
    <w:multiLevelType w:val="hybridMultilevel"/>
    <w:tmpl w:val="23E6A5BE"/>
    <w:lvl w:ilvl="0" w:tplc="46DE0110">
      <w:start w:val="1"/>
      <w:numFmt w:val="decimal"/>
      <w:lvlText w:val="%1)"/>
      <w:lvlJc w:val="left"/>
      <w:pPr>
        <w:ind w:left="720" w:hanging="360"/>
      </w:pPr>
      <w:rPr>
        <w:rFonts w:ascii="Arial" w:hAnsi="Arial"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BF7CFD"/>
    <w:multiLevelType w:val="hybridMultilevel"/>
    <w:tmpl w:val="3A30CCF4"/>
    <w:lvl w:ilvl="0" w:tplc="0B028C26">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52DC0E66"/>
    <w:multiLevelType w:val="hybridMultilevel"/>
    <w:tmpl w:val="003C43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7E52CE0"/>
    <w:multiLevelType w:val="multilevel"/>
    <w:tmpl w:val="D1FA0E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102AF3"/>
    <w:multiLevelType w:val="hybridMultilevel"/>
    <w:tmpl w:val="D68AFCAE"/>
    <w:lvl w:ilvl="0" w:tplc="0B028C26">
      <w:start w:val="1"/>
      <w:numFmt w:val="bullet"/>
      <w:lvlText w:val=""/>
      <w:lvlJc w:val="left"/>
      <w:pPr>
        <w:tabs>
          <w:tab w:val="num" w:pos="227"/>
        </w:tabs>
        <w:ind w:left="227" w:hanging="22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550F65"/>
    <w:multiLevelType w:val="multilevel"/>
    <w:tmpl w:val="149E3C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3E32E6"/>
    <w:multiLevelType w:val="hybridMultilevel"/>
    <w:tmpl w:val="A65A4C88"/>
    <w:lvl w:ilvl="0" w:tplc="04050017">
      <w:start w:val="1"/>
      <w:numFmt w:val="lowerLetter"/>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DC62DC"/>
    <w:multiLevelType w:val="hybridMultilevel"/>
    <w:tmpl w:val="664843E6"/>
    <w:lvl w:ilvl="0" w:tplc="0B028C26">
      <w:start w:val="1"/>
      <w:numFmt w:val="bullet"/>
      <w:lvlText w:val=""/>
      <w:lvlJc w:val="left"/>
      <w:pPr>
        <w:tabs>
          <w:tab w:val="num" w:pos="227"/>
        </w:tabs>
        <w:ind w:left="227"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CD4BCD"/>
    <w:multiLevelType w:val="hybridMultilevel"/>
    <w:tmpl w:val="23E6A5BE"/>
    <w:lvl w:ilvl="0" w:tplc="FFFFFFFF">
      <w:start w:val="1"/>
      <w:numFmt w:val="decimal"/>
      <w:lvlText w:val="%1)"/>
      <w:lvlJc w:val="left"/>
      <w:pPr>
        <w:ind w:left="720" w:hanging="360"/>
      </w:pPr>
      <w:rPr>
        <w:rFonts w:ascii="Arial" w:hAnsi="Arial" w:hint="default"/>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8A22B4"/>
    <w:multiLevelType w:val="hybridMultilevel"/>
    <w:tmpl w:val="0B481578"/>
    <w:lvl w:ilvl="0" w:tplc="F1FCF456">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F1C59A9"/>
    <w:multiLevelType w:val="hybridMultilevel"/>
    <w:tmpl w:val="C3FE6684"/>
    <w:lvl w:ilvl="0" w:tplc="0B028C26">
      <w:start w:val="1"/>
      <w:numFmt w:val="ordin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4B5D6A"/>
    <w:multiLevelType w:val="multilevel"/>
    <w:tmpl w:val="88FA8054"/>
    <w:lvl w:ilvl="0">
      <w:start w:val="1"/>
      <w:numFmt w:val="decimal"/>
      <w:lvlText w:val="%1."/>
      <w:lvlJc w:val="left"/>
      <w:pPr>
        <w:tabs>
          <w:tab w:val="num" w:pos="851"/>
        </w:tabs>
        <w:ind w:left="851" w:hanging="567"/>
      </w:pPr>
      <w:rPr>
        <w:rFonts w:ascii="Times New Roman" w:hAnsi="Times New Roman" w:hint="default"/>
        <w:b/>
        <w:i w:val="0"/>
        <w:sz w:val="22"/>
      </w:rPr>
    </w:lvl>
    <w:lvl w:ilvl="1">
      <w:start w:val="1"/>
      <w:numFmt w:val="decimal"/>
      <w:lvlText w:val="%1.%2"/>
      <w:lvlJc w:val="left"/>
      <w:pPr>
        <w:tabs>
          <w:tab w:val="num" w:pos="1276"/>
        </w:tabs>
        <w:ind w:left="1276" w:hanging="567"/>
      </w:pPr>
      <w:rPr>
        <w:rFonts w:ascii="Times New Roman" w:hAnsi="Times New Roman" w:hint="default"/>
        <w:b w:val="0"/>
        <w:i w:val="0"/>
        <w:strike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0E00349"/>
    <w:multiLevelType w:val="hybridMultilevel"/>
    <w:tmpl w:val="36E08B48"/>
    <w:lvl w:ilvl="0" w:tplc="532C30FC">
      <w:start w:val="1"/>
      <w:numFmt w:val="lowerLetter"/>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35C5CCD"/>
    <w:multiLevelType w:val="hybridMultilevel"/>
    <w:tmpl w:val="5EA439C6"/>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5187A19"/>
    <w:multiLevelType w:val="multilevel"/>
    <w:tmpl w:val="131A43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1F005F"/>
    <w:multiLevelType w:val="hybridMultilevel"/>
    <w:tmpl w:val="CC46169A"/>
    <w:lvl w:ilvl="0" w:tplc="735870EA">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CB3D71"/>
    <w:multiLevelType w:val="multilevel"/>
    <w:tmpl w:val="A9687D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6A01D51"/>
    <w:multiLevelType w:val="hybridMultilevel"/>
    <w:tmpl w:val="ABF68C76"/>
    <w:lvl w:ilvl="0" w:tplc="EAAC62F4">
      <w:start w:val="1"/>
      <w:numFmt w:val="bullet"/>
      <w:lvlText w:val=""/>
      <w:lvlJc w:val="left"/>
      <w:pPr>
        <w:tabs>
          <w:tab w:val="num" w:pos="227"/>
        </w:tabs>
        <w:ind w:left="227" w:hanging="227"/>
      </w:pPr>
      <w:rPr>
        <w:rFonts w:ascii="Symbol" w:hAnsi="Symbol" w:hint="default"/>
      </w:rPr>
    </w:lvl>
    <w:lvl w:ilvl="1" w:tplc="80386A78" w:tentative="1">
      <w:start w:val="1"/>
      <w:numFmt w:val="bullet"/>
      <w:lvlText w:val="o"/>
      <w:lvlJc w:val="left"/>
      <w:pPr>
        <w:tabs>
          <w:tab w:val="num" w:pos="1440"/>
        </w:tabs>
        <w:ind w:left="1440" w:hanging="360"/>
      </w:pPr>
      <w:rPr>
        <w:rFonts w:ascii="Courier New" w:hAnsi="Courier New" w:hint="default"/>
      </w:rPr>
    </w:lvl>
    <w:lvl w:ilvl="2" w:tplc="15B4DD00" w:tentative="1">
      <w:start w:val="1"/>
      <w:numFmt w:val="bullet"/>
      <w:lvlText w:val=""/>
      <w:lvlJc w:val="left"/>
      <w:pPr>
        <w:tabs>
          <w:tab w:val="num" w:pos="2160"/>
        </w:tabs>
        <w:ind w:left="2160" w:hanging="360"/>
      </w:pPr>
      <w:rPr>
        <w:rFonts w:ascii="Wingdings" w:hAnsi="Wingdings" w:hint="default"/>
      </w:rPr>
    </w:lvl>
    <w:lvl w:ilvl="3" w:tplc="C986C27A" w:tentative="1">
      <w:start w:val="1"/>
      <w:numFmt w:val="bullet"/>
      <w:lvlText w:val=""/>
      <w:lvlJc w:val="left"/>
      <w:pPr>
        <w:tabs>
          <w:tab w:val="num" w:pos="2880"/>
        </w:tabs>
        <w:ind w:left="2880" w:hanging="360"/>
      </w:pPr>
      <w:rPr>
        <w:rFonts w:ascii="Symbol" w:hAnsi="Symbol" w:hint="default"/>
      </w:rPr>
    </w:lvl>
    <w:lvl w:ilvl="4" w:tplc="549A03E6" w:tentative="1">
      <w:start w:val="1"/>
      <w:numFmt w:val="bullet"/>
      <w:lvlText w:val="o"/>
      <w:lvlJc w:val="left"/>
      <w:pPr>
        <w:tabs>
          <w:tab w:val="num" w:pos="3600"/>
        </w:tabs>
        <w:ind w:left="3600" w:hanging="360"/>
      </w:pPr>
      <w:rPr>
        <w:rFonts w:ascii="Courier New" w:hAnsi="Courier New" w:hint="default"/>
      </w:rPr>
    </w:lvl>
    <w:lvl w:ilvl="5" w:tplc="EB98DED2" w:tentative="1">
      <w:start w:val="1"/>
      <w:numFmt w:val="bullet"/>
      <w:lvlText w:val=""/>
      <w:lvlJc w:val="left"/>
      <w:pPr>
        <w:tabs>
          <w:tab w:val="num" w:pos="4320"/>
        </w:tabs>
        <w:ind w:left="4320" w:hanging="360"/>
      </w:pPr>
      <w:rPr>
        <w:rFonts w:ascii="Wingdings" w:hAnsi="Wingdings" w:hint="default"/>
      </w:rPr>
    </w:lvl>
    <w:lvl w:ilvl="6" w:tplc="AFCA8AD4" w:tentative="1">
      <w:start w:val="1"/>
      <w:numFmt w:val="bullet"/>
      <w:lvlText w:val=""/>
      <w:lvlJc w:val="left"/>
      <w:pPr>
        <w:tabs>
          <w:tab w:val="num" w:pos="5040"/>
        </w:tabs>
        <w:ind w:left="5040" w:hanging="360"/>
      </w:pPr>
      <w:rPr>
        <w:rFonts w:ascii="Symbol" w:hAnsi="Symbol" w:hint="default"/>
      </w:rPr>
    </w:lvl>
    <w:lvl w:ilvl="7" w:tplc="4EBACFCE" w:tentative="1">
      <w:start w:val="1"/>
      <w:numFmt w:val="bullet"/>
      <w:lvlText w:val="o"/>
      <w:lvlJc w:val="left"/>
      <w:pPr>
        <w:tabs>
          <w:tab w:val="num" w:pos="5760"/>
        </w:tabs>
        <w:ind w:left="5760" w:hanging="360"/>
      </w:pPr>
      <w:rPr>
        <w:rFonts w:ascii="Courier New" w:hAnsi="Courier New" w:hint="default"/>
      </w:rPr>
    </w:lvl>
    <w:lvl w:ilvl="8" w:tplc="C7AA53A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EA0DC5"/>
    <w:multiLevelType w:val="multilevel"/>
    <w:tmpl w:val="2A4AD7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lang w:val="cs-CZ"/>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A8E772F"/>
    <w:multiLevelType w:val="hybridMultilevel"/>
    <w:tmpl w:val="33F82A34"/>
    <w:lvl w:ilvl="0" w:tplc="E7EE4B7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38913341">
    <w:abstractNumId w:val="6"/>
  </w:num>
  <w:num w:numId="2" w16cid:durableId="1363943788">
    <w:abstractNumId w:val="39"/>
  </w:num>
  <w:num w:numId="3" w16cid:durableId="1719739935">
    <w:abstractNumId w:val="45"/>
  </w:num>
  <w:num w:numId="4" w16cid:durableId="182331391">
    <w:abstractNumId w:val="37"/>
  </w:num>
  <w:num w:numId="5" w16cid:durableId="993753898">
    <w:abstractNumId w:val="44"/>
  </w:num>
  <w:num w:numId="6" w16cid:durableId="1203129850">
    <w:abstractNumId w:val="28"/>
  </w:num>
  <w:num w:numId="7" w16cid:durableId="1243181614">
    <w:abstractNumId w:val="19"/>
  </w:num>
  <w:num w:numId="8" w16cid:durableId="1757358366">
    <w:abstractNumId w:val="34"/>
  </w:num>
  <w:num w:numId="9" w16cid:durableId="1575042844">
    <w:abstractNumId w:val="40"/>
  </w:num>
  <w:num w:numId="10" w16cid:durableId="1797528908">
    <w:abstractNumId w:val="8"/>
  </w:num>
  <w:num w:numId="11" w16cid:durableId="939488489">
    <w:abstractNumId w:val="17"/>
  </w:num>
  <w:num w:numId="12" w16cid:durableId="1833063931">
    <w:abstractNumId w:val="9"/>
  </w:num>
  <w:num w:numId="13" w16cid:durableId="674891290">
    <w:abstractNumId w:val="29"/>
  </w:num>
  <w:num w:numId="14" w16cid:durableId="757557739">
    <w:abstractNumId w:val="21"/>
  </w:num>
  <w:num w:numId="15" w16cid:durableId="808400054">
    <w:abstractNumId w:val="24"/>
  </w:num>
  <w:num w:numId="16" w16cid:durableId="1086263002">
    <w:abstractNumId w:val="23"/>
  </w:num>
  <w:num w:numId="17" w16cid:durableId="1902515342">
    <w:abstractNumId w:val="14"/>
  </w:num>
  <w:num w:numId="18" w16cid:durableId="309486290">
    <w:abstractNumId w:val="33"/>
  </w:num>
  <w:num w:numId="19" w16cid:durableId="1709332602">
    <w:abstractNumId w:val="5"/>
  </w:num>
  <w:num w:numId="20" w16cid:durableId="2114127726">
    <w:abstractNumId w:val="12"/>
  </w:num>
  <w:num w:numId="21" w16cid:durableId="814952028">
    <w:abstractNumId w:val="27"/>
  </w:num>
  <w:num w:numId="22" w16cid:durableId="1907691162">
    <w:abstractNumId w:val="36"/>
  </w:num>
  <w:num w:numId="23" w16cid:durableId="865287398">
    <w:abstractNumId w:val="11"/>
  </w:num>
  <w:num w:numId="24" w16cid:durableId="2071537632">
    <w:abstractNumId w:val="4"/>
  </w:num>
  <w:num w:numId="25" w16cid:durableId="927150938">
    <w:abstractNumId w:val="16"/>
  </w:num>
  <w:num w:numId="26" w16cid:durableId="1489395231">
    <w:abstractNumId w:val="35"/>
  </w:num>
  <w:num w:numId="27" w16cid:durableId="228197645">
    <w:abstractNumId w:val="43"/>
  </w:num>
  <w:num w:numId="28" w16cid:durableId="1705593597">
    <w:abstractNumId w:val="15"/>
  </w:num>
  <w:num w:numId="29" w16cid:durableId="1722942653">
    <w:abstractNumId w:val="42"/>
  </w:num>
  <w:num w:numId="30" w16cid:durableId="898175475">
    <w:abstractNumId w:val="25"/>
  </w:num>
  <w:num w:numId="31" w16cid:durableId="430778531">
    <w:abstractNumId w:val="10"/>
    <w:lvlOverride w:ilvl="0">
      <w:lvl w:ilvl="0">
        <w:start w:val="2"/>
        <w:numFmt w:val="decimal"/>
        <w:lvlText w:val="%1."/>
        <w:lvlJc w:val="left"/>
        <w:pPr>
          <w:ind w:left="360" w:hanging="360"/>
        </w:pPr>
      </w:lvl>
    </w:lvlOverride>
    <w:lvlOverride w:ilvl="1">
      <w:lvl w:ilvl="1">
        <w:start w:val="2"/>
        <w:numFmt w:val="decimal"/>
        <w:lvlText w:val="%1.%2."/>
        <w:lvlJc w:val="left"/>
        <w:pPr>
          <w:ind w:left="792" w:hanging="432"/>
        </w:pPr>
        <w:rPr>
          <w:rFonts w:hint="default"/>
          <w:lang w:val="cs-CZ"/>
        </w:rPr>
      </w:lvl>
    </w:lvlOverride>
    <w:lvlOverride w:ilvl="2">
      <w:lvl w:ilvl="2">
        <w:start w:val="2"/>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80239940">
    <w:abstractNumId w:val="32"/>
  </w:num>
  <w:num w:numId="33" w16cid:durableId="1578520100">
    <w:abstractNumId w:val="30"/>
  </w:num>
  <w:num w:numId="34" w16cid:durableId="949317403">
    <w:abstractNumId w:val="41"/>
  </w:num>
  <w:num w:numId="35" w16cid:durableId="1154952689">
    <w:abstractNumId w:val="26"/>
  </w:num>
  <w:num w:numId="36" w16cid:durableId="784347267">
    <w:abstractNumId w:val="3"/>
  </w:num>
  <w:num w:numId="37" w16cid:durableId="1219392927">
    <w:abstractNumId w:val="20"/>
  </w:num>
  <w:num w:numId="38" w16cid:durableId="442923514">
    <w:abstractNumId w:val="1"/>
  </w:num>
  <w:num w:numId="39" w16cid:durableId="1142890620">
    <w:abstractNumId w:val="18"/>
  </w:num>
  <w:num w:numId="40" w16cid:durableId="2003921521">
    <w:abstractNumId w:val="13"/>
  </w:num>
  <w:num w:numId="41" w16cid:durableId="424349800">
    <w:abstractNumId w:val="7"/>
  </w:num>
  <w:num w:numId="42" w16cid:durableId="818574160">
    <w:abstractNumId w:val="46"/>
  </w:num>
  <w:num w:numId="43" w16cid:durableId="1262103858">
    <w:abstractNumId w:val="22"/>
  </w:num>
  <w:num w:numId="44" w16cid:durableId="122845824">
    <w:abstractNumId w:val="26"/>
  </w:num>
  <w:num w:numId="45" w16cid:durableId="1644777119">
    <w:abstractNumId w:val="26"/>
  </w:num>
  <w:num w:numId="46" w16cid:durableId="553200222">
    <w:abstractNumId w:val="31"/>
  </w:num>
  <w:num w:numId="47" w16cid:durableId="2143837999">
    <w:abstractNumId w:val="26"/>
  </w:num>
  <w:num w:numId="48" w16cid:durableId="1996495973">
    <w:abstractNumId w:val="38"/>
  </w:num>
  <w:num w:numId="49" w16cid:durableId="444469054">
    <w:abstractNumId w:val="26"/>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nislav Krčma">
    <w15:presenceInfo w15:providerId="AD" w15:userId="S-1-5-21-1253999224-3007949674-1900850202-8372"/>
  </w15:person>
  <w15:person w15:author="Jarolím Zdeněk">
    <w15:presenceInfo w15:providerId="AD" w15:userId="S::JAROLIM.ZDENEK@kr-jihomoravsky.cz::c24b2408-8bef-4761-a39a-7fddff61d9e4"/>
  </w15:person>
  <w15:person w15:author="Daniel Jadrníček">
    <w15:presenceInfo w15:providerId="AD" w15:userId="S::jadrnicek@akfiala.cz::e6da0bf1-84dd-4482-acab-d464d3bc30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ECC"/>
    <w:rsid w:val="00002DCF"/>
    <w:rsid w:val="00003518"/>
    <w:rsid w:val="00004A53"/>
    <w:rsid w:val="00006087"/>
    <w:rsid w:val="000067A1"/>
    <w:rsid w:val="00006BEB"/>
    <w:rsid w:val="00006CE6"/>
    <w:rsid w:val="0000784C"/>
    <w:rsid w:val="00007D4F"/>
    <w:rsid w:val="00007E7B"/>
    <w:rsid w:val="00010B56"/>
    <w:rsid w:val="000115E8"/>
    <w:rsid w:val="00011B39"/>
    <w:rsid w:val="0001215A"/>
    <w:rsid w:val="000122D1"/>
    <w:rsid w:val="00012BF5"/>
    <w:rsid w:val="00012CAA"/>
    <w:rsid w:val="00013916"/>
    <w:rsid w:val="000139BC"/>
    <w:rsid w:val="00014BB1"/>
    <w:rsid w:val="00015FCB"/>
    <w:rsid w:val="000163AD"/>
    <w:rsid w:val="000167A1"/>
    <w:rsid w:val="00020AB8"/>
    <w:rsid w:val="00020D2B"/>
    <w:rsid w:val="000210F1"/>
    <w:rsid w:val="00022588"/>
    <w:rsid w:val="00022683"/>
    <w:rsid w:val="0002333C"/>
    <w:rsid w:val="00023CD1"/>
    <w:rsid w:val="00023D1A"/>
    <w:rsid w:val="00023E30"/>
    <w:rsid w:val="000240E4"/>
    <w:rsid w:val="000243F4"/>
    <w:rsid w:val="00024CE1"/>
    <w:rsid w:val="000256A5"/>
    <w:rsid w:val="000259F2"/>
    <w:rsid w:val="00025D07"/>
    <w:rsid w:val="00027E54"/>
    <w:rsid w:val="000304D5"/>
    <w:rsid w:val="00031E18"/>
    <w:rsid w:val="00031E76"/>
    <w:rsid w:val="000327DD"/>
    <w:rsid w:val="00032E49"/>
    <w:rsid w:val="00033871"/>
    <w:rsid w:val="00033F97"/>
    <w:rsid w:val="00034191"/>
    <w:rsid w:val="00035DEB"/>
    <w:rsid w:val="000364EE"/>
    <w:rsid w:val="00040F25"/>
    <w:rsid w:val="0004153D"/>
    <w:rsid w:val="00041999"/>
    <w:rsid w:val="00042494"/>
    <w:rsid w:val="0004429F"/>
    <w:rsid w:val="0004455C"/>
    <w:rsid w:val="00044780"/>
    <w:rsid w:val="00044F54"/>
    <w:rsid w:val="000450E0"/>
    <w:rsid w:val="000455FD"/>
    <w:rsid w:val="0004683F"/>
    <w:rsid w:val="00046BC7"/>
    <w:rsid w:val="0004727E"/>
    <w:rsid w:val="00047B3E"/>
    <w:rsid w:val="00047BC3"/>
    <w:rsid w:val="00052095"/>
    <w:rsid w:val="00053E6C"/>
    <w:rsid w:val="000545EA"/>
    <w:rsid w:val="0005504F"/>
    <w:rsid w:val="000553A6"/>
    <w:rsid w:val="000601B6"/>
    <w:rsid w:val="00060792"/>
    <w:rsid w:val="0006080B"/>
    <w:rsid w:val="00060874"/>
    <w:rsid w:val="0006143C"/>
    <w:rsid w:val="00061DE0"/>
    <w:rsid w:val="00062019"/>
    <w:rsid w:val="00062573"/>
    <w:rsid w:val="000628C4"/>
    <w:rsid w:val="00062EE5"/>
    <w:rsid w:val="00062F17"/>
    <w:rsid w:val="000640AD"/>
    <w:rsid w:val="00064DCF"/>
    <w:rsid w:val="00065C5F"/>
    <w:rsid w:val="00065F1D"/>
    <w:rsid w:val="000664DD"/>
    <w:rsid w:val="00066AE2"/>
    <w:rsid w:val="00067D13"/>
    <w:rsid w:val="00070256"/>
    <w:rsid w:val="000704AA"/>
    <w:rsid w:val="00070EAD"/>
    <w:rsid w:val="0007328C"/>
    <w:rsid w:val="000736C9"/>
    <w:rsid w:val="00073962"/>
    <w:rsid w:val="00074350"/>
    <w:rsid w:val="00074417"/>
    <w:rsid w:val="000745C7"/>
    <w:rsid w:val="000759AF"/>
    <w:rsid w:val="00076427"/>
    <w:rsid w:val="00076481"/>
    <w:rsid w:val="00076725"/>
    <w:rsid w:val="0007687D"/>
    <w:rsid w:val="00076AC5"/>
    <w:rsid w:val="000804ED"/>
    <w:rsid w:val="00080B4D"/>
    <w:rsid w:val="00080FA2"/>
    <w:rsid w:val="0008195D"/>
    <w:rsid w:val="00081B96"/>
    <w:rsid w:val="00081F67"/>
    <w:rsid w:val="000825DA"/>
    <w:rsid w:val="00082D50"/>
    <w:rsid w:val="00085367"/>
    <w:rsid w:val="00085664"/>
    <w:rsid w:val="0008624E"/>
    <w:rsid w:val="00086A7B"/>
    <w:rsid w:val="0008705C"/>
    <w:rsid w:val="00087AC4"/>
    <w:rsid w:val="00087FF5"/>
    <w:rsid w:val="000907A4"/>
    <w:rsid w:val="0009118A"/>
    <w:rsid w:val="00091DA5"/>
    <w:rsid w:val="00093FC3"/>
    <w:rsid w:val="0009436B"/>
    <w:rsid w:val="000943C2"/>
    <w:rsid w:val="00094CCB"/>
    <w:rsid w:val="00095139"/>
    <w:rsid w:val="0009533A"/>
    <w:rsid w:val="0009764C"/>
    <w:rsid w:val="000A12E1"/>
    <w:rsid w:val="000A1FA0"/>
    <w:rsid w:val="000A2B5B"/>
    <w:rsid w:val="000A445F"/>
    <w:rsid w:val="000A4DD5"/>
    <w:rsid w:val="000A576E"/>
    <w:rsid w:val="000A5B29"/>
    <w:rsid w:val="000A5EA6"/>
    <w:rsid w:val="000A6F92"/>
    <w:rsid w:val="000A727F"/>
    <w:rsid w:val="000B0FD5"/>
    <w:rsid w:val="000B11E1"/>
    <w:rsid w:val="000B241F"/>
    <w:rsid w:val="000B391B"/>
    <w:rsid w:val="000B3A9A"/>
    <w:rsid w:val="000B3DDD"/>
    <w:rsid w:val="000B3DED"/>
    <w:rsid w:val="000B47C5"/>
    <w:rsid w:val="000B5CB2"/>
    <w:rsid w:val="000B5F80"/>
    <w:rsid w:val="000B6A71"/>
    <w:rsid w:val="000B6D3D"/>
    <w:rsid w:val="000B7052"/>
    <w:rsid w:val="000C0347"/>
    <w:rsid w:val="000C0E58"/>
    <w:rsid w:val="000C1E91"/>
    <w:rsid w:val="000C20E9"/>
    <w:rsid w:val="000C3A9C"/>
    <w:rsid w:val="000C59D9"/>
    <w:rsid w:val="000C5ABD"/>
    <w:rsid w:val="000C5AF1"/>
    <w:rsid w:val="000C641D"/>
    <w:rsid w:val="000C6671"/>
    <w:rsid w:val="000D3FDF"/>
    <w:rsid w:val="000D512E"/>
    <w:rsid w:val="000D604E"/>
    <w:rsid w:val="000D6735"/>
    <w:rsid w:val="000D69AA"/>
    <w:rsid w:val="000D70A2"/>
    <w:rsid w:val="000E043D"/>
    <w:rsid w:val="000E0861"/>
    <w:rsid w:val="000E10C4"/>
    <w:rsid w:val="000E1E9F"/>
    <w:rsid w:val="000E4352"/>
    <w:rsid w:val="000E4898"/>
    <w:rsid w:val="000E6BF7"/>
    <w:rsid w:val="000E70D3"/>
    <w:rsid w:val="000F05F3"/>
    <w:rsid w:val="000F0D84"/>
    <w:rsid w:val="000F2DF6"/>
    <w:rsid w:val="000F3177"/>
    <w:rsid w:val="000F3F49"/>
    <w:rsid w:val="000F48F3"/>
    <w:rsid w:val="000F67FA"/>
    <w:rsid w:val="000F6C5F"/>
    <w:rsid w:val="000F6EEB"/>
    <w:rsid w:val="000F6F6F"/>
    <w:rsid w:val="000F71AE"/>
    <w:rsid w:val="0010044A"/>
    <w:rsid w:val="001006CB"/>
    <w:rsid w:val="001010DA"/>
    <w:rsid w:val="00101349"/>
    <w:rsid w:val="001033AD"/>
    <w:rsid w:val="001039D6"/>
    <w:rsid w:val="0010481F"/>
    <w:rsid w:val="001058D4"/>
    <w:rsid w:val="001059F4"/>
    <w:rsid w:val="001062FF"/>
    <w:rsid w:val="00110FE6"/>
    <w:rsid w:val="0011139D"/>
    <w:rsid w:val="00111881"/>
    <w:rsid w:val="00112151"/>
    <w:rsid w:val="001125FE"/>
    <w:rsid w:val="00112656"/>
    <w:rsid w:val="00112699"/>
    <w:rsid w:val="001129CF"/>
    <w:rsid w:val="00112D41"/>
    <w:rsid w:val="00112DAA"/>
    <w:rsid w:val="00112DAF"/>
    <w:rsid w:val="00112E8D"/>
    <w:rsid w:val="001134DD"/>
    <w:rsid w:val="001143E6"/>
    <w:rsid w:val="00114F11"/>
    <w:rsid w:val="00115C41"/>
    <w:rsid w:val="00115F38"/>
    <w:rsid w:val="00116060"/>
    <w:rsid w:val="001160DD"/>
    <w:rsid w:val="00116B3B"/>
    <w:rsid w:val="00116BDF"/>
    <w:rsid w:val="001171C3"/>
    <w:rsid w:val="001201ED"/>
    <w:rsid w:val="00120AA0"/>
    <w:rsid w:val="00120FCF"/>
    <w:rsid w:val="001221EC"/>
    <w:rsid w:val="001234ED"/>
    <w:rsid w:val="00123AE7"/>
    <w:rsid w:val="0012595A"/>
    <w:rsid w:val="00126900"/>
    <w:rsid w:val="00127ED5"/>
    <w:rsid w:val="00131E66"/>
    <w:rsid w:val="0013243D"/>
    <w:rsid w:val="00134AA0"/>
    <w:rsid w:val="001362D7"/>
    <w:rsid w:val="00137364"/>
    <w:rsid w:val="001402A0"/>
    <w:rsid w:val="00140892"/>
    <w:rsid w:val="00141861"/>
    <w:rsid w:val="00141FE0"/>
    <w:rsid w:val="001424E5"/>
    <w:rsid w:val="0014274D"/>
    <w:rsid w:val="00144481"/>
    <w:rsid w:val="00144609"/>
    <w:rsid w:val="00146176"/>
    <w:rsid w:val="00146C50"/>
    <w:rsid w:val="00151147"/>
    <w:rsid w:val="00152065"/>
    <w:rsid w:val="0015256A"/>
    <w:rsid w:val="00153296"/>
    <w:rsid w:val="00153DF5"/>
    <w:rsid w:val="00153ED6"/>
    <w:rsid w:val="00154330"/>
    <w:rsid w:val="001553FA"/>
    <w:rsid w:val="00155B6B"/>
    <w:rsid w:val="00156032"/>
    <w:rsid w:val="00157D72"/>
    <w:rsid w:val="001605AA"/>
    <w:rsid w:val="00162130"/>
    <w:rsid w:val="00164124"/>
    <w:rsid w:val="00165D2C"/>
    <w:rsid w:val="00166C0E"/>
    <w:rsid w:val="001701C1"/>
    <w:rsid w:val="00171096"/>
    <w:rsid w:val="001720F3"/>
    <w:rsid w:val="001723C3"/>
    <w:rsid w:val="00172B70"/>
    <w:rsid w:val="00172D2F"/>
    <w:rsid w:val="0017331A"/>
    <w:rsid w:val="001733E2"/>
    <w:rsid w:val="001742CA"/>
    <w:rsid w:val="00174424"/>
    <w:rsid w:val="00175BD9"/>
    <w:rsid w:val="00176346"/>
    <w:rsid w:val="00176462"/>
    <w:rsid w:val="001765F0"/>
    <w:rsid w:val="0017681D"/>
    <w:rsid w:val="001773D9"/>
    <w:rsid w:val="00180949"/>
    <w:rsid w:val="0018196C"/>
    <w:rsid w:val="00181FF4"/>
    <w:rsid w:val="00182754"/>
    <w:rsid w:val="00182BEE"/>
    <w:rsid w:val="001833DC"/>
    <w:rsid w:val="00183848"/>
    <w:rsid w:val="0018485F"/>
    <w:rsid w:val="0018562D"/>
    <w:rsid w:val="00186490"/>
    <w:rsid w:val="00186533"/>
    <w:rsid w:val="001865DB"/>
    <w:rsid w:val="00190CFA"/>
    <w:rsid w:val="00190DAF"/>
    <w:rsid w:val="0019118C"/>
    <w:rsid w:val="001941A2"/>
    <w:rsid w:val="0019430E"/>
    <w:rsid w:val="0019492E"/>
    <w:rsid w:val="00194F1C"/>
    <w:rsid w:val="001953AD"/>
    <w:rsid w:val="00196235"/>
    <w:rsid w:val="00197206"/>
    <w:rsid w:val="0019727A"/>
    <w:rsid w:val="0019734F"/>
    <w:rsid w:val="00197A0E"/>
    <w:rsid w:val="001A0149"/>
    <w:rsid w:val="001A12F6"/>
    <w:rsid w:val="001A35A0"/>
    <w:rsid w:val="001A385B"/>
    <w:rsid w:val="001A3ECD"/>
    <w:rsid w:val="001A77C9"/>
    <w:rsid w:val="001B1569"/>
    <w:rsid w:val="001B23B7"/>
    <w:rsid w:val="001B2C07"/>
    <w:rsid w:val="001B322A"/>
    <w:rsid w:val="001B3F20"/>
    <w:rsid w:val="001B54C5"/>
    <w:rsid w:val="001B577A"/>
    <w:rsid w:val="001B5AF9"/>
    <w:rsid w:val="001B67E7"/>
    <w:rsid w:val="001B72CE"/>
    <w:rsid w:val="001C0245"/>
    <w:rsid w:val="001C0B07"/>
    <w:rsid w:val="001C0F2D"/>
    <w:rsid w:val="001C13F5"/>
    <w:rsid w:val="001C283C"/>
    <w:rsid w:val="001C2918"/>
    <w:rsid w:val="001C3459"/>
    <w:rsid w:val="001C3EE2"/>
    <w:rsid w:val="001C445B"/>
    <w:rsid w:val="001C5038"/>
    <w:rsid w:val="001C59D2"/>
    <w:rsid w:val="001C623F"/>
    <w:rsid w:val="001C6E20"/>
    <w:rsid w:val="001C7005"/>
    <w:rsid w:val="001C735E"/>
    <w:rsid w:val="001C7801"/>
    <w:rsid w:val="001D087E"/>
    <w:rsid w:val="001D0F41"/>
    <w:rsid w:val="001D1B15"/>
    <w:rsid w:val="001D1F92"/>
    <w:rsid w:val="001D25FD"/>
    <w:rsid w:val="001D28DF"/>
    <w:rsid w:val="001D2F86"/>
    <w:rsid w:val="001D35F7"/>
    <w:rsid w:val="001D38F4"/>
    <w:rsid w:val="001D3C98"/>
    <w:rsid w:val="001D4B1A"/>
    <w:rsid w:val="001D5F44"/>
    <w:rsid w:val="001D680C"/>
    <w:rsid w:val="001D6C80"/>
    <w:rsid w:val="001D76D5"/>
    <w:rsid w:val="001D7EC1"/>
    <w:rsid w:val="001E13ED"/>
    <w:rsid w:val="001E2054"/>
    <w:rsid w:val="001E2578"/>
    <w:rsid w:val="001E2919"/>
    <w:rsid w:val="001E3E72"/>
    <w:rsid w:val="001E3EB5"/>
    <w:rsid w:val="001E5215"/>
    <w:rsid w:val="001E6910"/>
    <w:rsid w:val="001E6FD4"/>
    <w:rsid w:val="001E7B66"/>
    <w:rsid w:val="001F00E3"/>
    <w:rsid w:val="001F08DB"/>
    <w:rsid w:val="001F0CC4"/>
    <w:rsid w:val="001F1286"/>
    <w:rsid w:val="001F3013"/>
    <w:rsid w:val="001F30A0"/>
    <w:rsid w:val="001F3CBF"/>
    <w:rsid w:val="001F4EA5"/>
    <w:rsid w:val="001F753D"/>
    <w:rsid w:val="001F7A1C"/>
    <w:rsid w:val="001F7B34"/>
    <w:rsid w:val="001F7DEE"/>
    <w:rsid w:val="0020133D"/>
    <w:rsid w:val="00201369"/>
    <w:rsid w:val="00202607"/>
    <w:rsid w:val="00202B92"/>
    <w:rsid w:val="002033AE"/>
    <w:rsid w:val="00203C71"/>
    <w:rsid w:val="0020413E"/>
    <w:rsid w:val="00204448"/>
    <w:rsid w:val="00204A96"/>
    <w:rsid w:val="002050CD"/>
    <w:rsid w:val="002057E3"/>
    <w:rsid w:val="00205957"/>
    <w:rsid w:val="002071C5"/>
    <w:rsid w:val="002072AC"/>
    <w:rsid w:val="00207E69"/>
    <w:rsid w:val="00212969"/>
    <w:rsid w:val="00212BBA"/>
    <w:rsid w:val="00214274"/>
    <w:rsid w:val="00214DA6"/>
    <w:rsid w:val="00216475"/>
    <w:rsid w:val="002164A0"/>
    <w:rsid w:val="00216B0C"/>
    <w:rsid w:val="00216FA6"/>
    <w:rsid w:val="00222BEE"/>
    <w:rsid w:val="0022378C"/>
    <w:rsid w:val="00223B92"/>
    <w:rsid w:val="00223E40"/>
    <w:rsid w:val="002253D7"/>
    <w:rsid w:val="00225D55"/>
    <w:rsid w:val="0022699B"/>
    <w:rsid w:val="0022731D"/>
    <w:rsid w:val="002306BB"/>
    <w:rsid w:val="00230EE6"/>
    <w:rsid w:val="002316A2"/>
    <w:rsid w:val="002318AB"/>
    <w:rsid w:val="0023265A"/>
    <w:rsid w:val="00232DAB"/>
    <w:rsid w:val="00233647"/>
    <w:rsid w:val="0023366E"/>
    <w:rsid w:val="00233D8B"/>
    <w:rsid w:val="0023478D"/>
    <w:rsid w:val="00234917"/>
    <w:rsid w:val="00235315"/>
    <w:rsid w:val="002363F7"/>
    <w:rsid w:val="00237AD1"/>
    <w:rsid w:val="00240B3A"/>
    <w:rsid w:val="00240C41"/>
    <w:rsid w:val="00240E2F"/>
    <w:rsid w:val="00241149"/>
    <w:rsid w:val="00242499"/>
    <w:rsid w:val="00242F38"/>
    <w:rsid w:val="0024481B"/>
    <w:rsid w:val="00245FCB"/>
    <w:rsid w:val="0024690F"/>
    <w:rsid w:val="00247C72"/>
    <w:rsid w:val="00247E52"/>
    <w:rsid w:val="00250668"/>
    <w:rsid w:val="00251DEA"/>
    <w:rsid w:val="0025208C"/>
    <w:rsid w:val="00252209"/>
    <w:rsid w:val="00252F4A"/>
    <w:rsid w:val="00253A02"/>
    <w:rsid w:val="0025527D"/>
    <w:rsid w:val="00255294"/>
    <w:rsid w:val="00255C78"/>
    <w:rsid w:val="00255FB1"/>
    <w:rsid w:val="0025657D"/>
    <w:rsid w:val="002566BF"/>
    <w:rsid w:val="00257E2B"/>
    <w:rsid w:val="00260BDA"/>
    <w:rsid w:val="00260D41"/>
    <w:rsid w:val="0026146C"/>
    <w:rsid w:val="00261C79"/>
    <w:rsid w:val="00262996"/>
    <w:rsid w:val="002638BA"/>
    <w:rsid w:val="00263958"/>
    <w:rsid w:val="0026583F"/>
    <w:rsid w:val="00265A7F"/>
    <w:rsid w:val="00265BBA"/>
    <w:rsid w:val="002665F1"/>
    <w:rsid w:val="002675D8"/>
    <w:rsid w:val="00271151"/>
    <w:rsid w:val="0027165F"/>
    <w:rsid w:val="002718FE"/>
    <w:rsid w:val="00271FBA"/>
    <w:rsid w:val="00272539"/>
    <w:rsid w:val="00272AAE"/>
    <w:rsid w:val="00272B52"/>
    <w:rsid w:val="00273E4E"/>
    <w:rsid w:val="0027406F"/>
    <w:rsid w:val="0027434B"/>
    <w:rsid w:val="0027663B"/>
    <w:rsid w:val="00276963"/>
    <w:rsid w:val="00276A7E"/>
    <w:rsid w:val="00276F40"/>
    <w:rsid w:val="00277117"/>
    <w:rsid w:val="002772C6"/>
    <w:rsid w:val="002772D2"/>
    <w:rsid w:val="002802FF"/>
    <w:rsid w:val="002818F2"/>
    <w:rsid w:val="00281986"/>
    <w:rsid w:val="00281B21"/>
    <w:rsid w:val="00281CC0"/>
    <w:rsid w:val="00281CD5"/>
    <w:rsid w:val="00281D8B"/>
    <w:rsid w:val="00282212"/>
    <w:rsid w:val="00282410"/>
    <w:rsid w:val="0028357C"/>
    <w:rsid w:val="00285644"/>
    <w:rsid w:val="00286463"/>
    <w:rsid w:val="00286621"/>
    <w:rsid w:val="00286905"/>
    <w:rsid w:val="00287199"/>
    <w:rsid w:val="00287318"/>
    <w:rsid w:val="0029077A"/>
    <w:rsid w:val="002927A1"/>
    <w:rsid w:val="00292A38"/>
    <w:rsid w:val="00292D6F"/>
    <w:rsid w:val="00293335"/>
    <w:rsid w:val="00293F78"/>
    <w:rsid w:val="002942B0"/>
    <w:rsid w:val="0029438F"/>
    <w:rsid w:val="00295284"/>
    <w:rsid w:val="002956DE"/>
    <w:rsid w:val="00296036"/>
    <w:rsid w:val="0029682F"/>
    <w:rsid w:val="00297675"/>
    <w:rsid w:val="002A1186"/>
    <w:rsid w:val="002A268A"/>
    <w:rsid w:val="002A2A5C"/>
    <w:rsid w:val="002A2AFB"/>
    <w:rsid w:val="002A2B42"/>
    <w:rsid w:val="002A3A30"/>
    <w:rsid w:val="002A4155"/>
    <w:rsid w:val="002A4690"/>
    <w:rsid w:val="002A50C1"/>
    <w:rsid w:val="002A5A5A"/>
    <w:rsid w:val="002A6087"/>
    <w:rsid w:val="002A643F"/>
    <w:rsid w:val="002A695C"/>
    <w:rsid w:val="002A6AD4"/>
    <w:rsid w:val="002A6D40"/>
    <w:rsid w:val="002A7130"/>
    <w:rsid w:val="002A76DB"/>
    <w:rsid w:val="002B1423"/>
    <w:rsid w:val="002B1C0E"/>
    <w:rsid w:val="002B1F81"/>
    <w:rsid w:val="002B2988"/>
    <w:rsid w:val="002B2DBE"/>
    <w:rsid w:val="002B43FB"/>
    <w:rsid w:val="002B555B"/>
    <w:rsid w:val="002B6153"/>
    <w:rsid w:val="002C05BB"/>
    <w:rsid w:val="002C132F"/>
    <w:rsid w:val="002C170F"/>
    <w:rsid w:val="002C18D4"/>
    <w:rsid w:val="002C207A"/>
    <w:rsid w:val="002C22E8"/>
    <w:rsid w:val="002C249C"/>
    <w:rsid w:val="002C4AA6"/>
    <w:rsid w:val="002C5732"/>
    <w:rsid w:val="002C577F"/>
    <w:rsid w:val="002C6125"/>
    <w:rsid w:val="002C69C9"/>
    <w:rsid w:val="002C7991"/>
    <w:rsid w:val="002D01A1"/>
    <w:rsid w:val="002D474C"/>
    <w:rsid w:val="002D4781"/>
    <w:rsid w:val="002D5BCA"/>
    <w:rsid w:val="002D6E81"/>
    <w:rsid w:val="002D77B6"/>
    <w:rsid w:val="002E146E"/>
    <w:rsid w:val="002E20C5"/>
    <w:rsid w:val="002E2BF7"/>
    <w:rsid w:val="002E34FD"/>
    <w:rsid w:val="002E3ED2"/>
    <w:rsid w:val="002E4A90"/>
    <w:rsid w:val="002E540E"/>
    <w:rsid w:val="002E5A5E"/>
    <w:rsid w:val="002E5ADD"/>
    <w:rsid w:val="002E718C"/>
    <w:rsid w:val="002E74F2"/>
    <w:rsid w:val="002F03FC"/>
    <w:rsid w:val="002F1AE2"/>
    <w:rsid w:val="002F1C93"/>
    <w:rsid w:val="002F322F"/>
    <w:rsid w:val="002F3368"/>
    <w:rsid w:val="002F40B0"/>
    <w:rsid w:val="002F4691"/>
    <w:rsid w:val="002F49C8"/>
    <w:rsid w:val="002F4A13"/>
    <w:rsid w:val="002F65B1"/>
    <w:rsid w:val="002F794E"/>
    <w:rsid w:val="003004DF"/>
    <w:rsid w:val="003009CF"/>
    <w:rsid w:val="00300A34"/>
    <w:rsid w:val="003012A2"/>
    <w:rsid w:val="00303A91"/>
    <w:rsid w:val="00303BD8"/>
    <w:rsid w:val="00303D66"/>
    <w:rsid w:val="00304BA8"/>
    <w:rsid w:val="003053F2"/>
    <w:rsid w:val="00305641"/>
    <w:rsid w:val="00306A75"/>
    <w:rsid w:val="00310327"/>
    <w:rsid w:val="0031080A"/>
    <w:rsid w:val="003114B2"/>
    <w:rsid w:val="00311A3F"/>
    <w:rsid w:val="0031214C"/>
    <w:rsid w:val="00312FD7"/>
    <w:rsid w:val="003133EA"/>
    <w:rsid w:val="0031464D"/>
    <w:rsid w:val="003149AB"/>
    <w:rsid w:val="00314C46"/>
    <w:rsid w:val="0031538A"/>
    <w:rsid w:val="00315551"/>
    <w:rsid w:val="0031574D"/>
    <w:rsid w:val="00315B13"/>
    <w:rsid w:val="0031779F"/>
    <w:rsid w:val="00317902"/>
    <w:rsid w:val="00317D94"/>
    <w:rsid w:val="00320656"/>
    <w:rsid w:val="00320EC0"/>
    <w:rsid w:val="003210CF"/>
    <w:rsid w:val="00321619"/>
    <w:rsid w:val="00321A68"/>
    <w:rsid w:val="00323627"/>
    <w:rsid w:val="0032497A"/>
    <w:rsid w:val="00324CD9"/>
    <w:rsid w:val="003255B6"/>
    <w:rsid w:val="003261B4"/>
    <w:rsid w:val="003266A9"/>
    <w:rsid w:val="003301E0"/>
    <w:rsid w:val="003303DA"/>
    <w:rsid w:val="0033062C"/>
    <w:rsid w:val="00331CEB"/>
    <w:rsid w:val="00332AAE"/>
    <w:rsid w:val="00332B1D"/>
    <w:rsid w:val="00332EE6"/>
    <w:rsid w:val="003346FF"/>
    <w:rsid w:val="00334A6E"/>
    <w:rsid w:val="00334F34"/>
    <w:rsid w:val="003353D6"/>
    <w:rsid w:val="0033553B"/>
    <w:rsid w:val="003368F4"/>
    <w:rsid w:val="003375CD"/>
    <w:rsid w:val="0033775F"/>
    <w:rsid w:val="0034005F"/>
    <w:rsid w:val="00340B8C"/>
    <w:rsid w:val="003418FF"/>
    <w:rsid w:val="0034240F"/>
    <w:rsid w:val="00343578"/>
    <w:rsid w:val="00343B7D"/>
    <w:rsid w:val="00344406"/>
    <w:rsid w:val="00344BAE"/>
    <w:rsid w:val="003451D0"/>
    <w:rsid w:val="00346FF8"/>
    <w:rsid w:val="00347E0B"/>
    <w:rsid w:val="00350F2E"/>
    <w:rsid w:val="003514AC"/>
    <w:rsid w:val="00351534"/>
    <w:rsid w:val="00352FD2"/>
    <w:rsid w:val="0035335E"/>
    <w:rsid w:val="003534E7"/>
    <w:rsid w:val="00353D00"/>
    <w:rsid w:val="0035664A"/>
    <w:rsid w:val="003566BE"/>
    <w:rsid w:val="00356A9E"/>
    <w:rsid w:val="00356F0F"/>
    <w:rsid w:val="003604AE"/>
    <w:rsid w:val="003604F6"/>
    <w:rsid w:val="00360EA4"/>
    <w:rsid w:val="00360FD4"/>
    <w:rsid w:val="003626BE"/>
    <w:rsid w:val="00362A29"/>
    <w:rsid w:val="00364F34"/>
    <w:rsid w:val="00365811"/>
    <w:rsid w:val="00365CCD"/>
    <w:rsid w:val="00366569"/>
    <w:rsid w:val="00366DA4"/>
    <w:rsid w:val="0036739C"/>
    <w:rsid w:val="00367523"/>
    <w:rsid w:val="003675A4"/>
    <w:rsid w:val="00367A6B"/>
    <w:rsid w:val="00370A5B"/>
    <w:rsid w:val="0037151A"/>
    <w:rsid w:val="00372A62"/>
    <w:rsid w:val="00372B04"/>
    <w:rsid w:val="00372C1C"/>
    <w:rsid w:val="00372E57"/>
    <w:rsid w:val="00372FFE"/>
    <w:rsid w:val="003749A6"/>
    <w:rsid w:val="0037510F"/>
    <w:rsid w:val="00376470"/>
    <w:rsid w:val="0037647D"/>
    <w:rsid w:val="003766A5"/>
    <w:rsid w:val="00377337"/>
    <w:rsid w:val="00377D8F"/>
    <w:rsid w:val="003802DE"/>
    <w:rsid w:val="00380806"/>
    <w:rsid w:val="00380B86"/>
    <w:rsid w:val="00380F70"/>
    <w:rsid w:val="003811A6"/>
    <w:rsid w:val="00382C77"/>
    <w:rsid w:val="00383371"/>
    <w:rsid w:val="0038429E"/>
    <w:rsid w:val="0038533D"/>
    <w:rsid w:val="0038685B"/>
    <w:rsid w:val="00386EF4"/>
    <w:rsid w:val="003875AE"/>
    <w:rsid w:val="00387C18"/>
    <w:rsid w:val="00390062"/>
    <w:rsid w:val="0039054F"/>
    <w:rsid w:val="00390808"/>
    <w:rsid w:val="0039236D"/>
    <w:rsid w:val="003925BB"/>
    <w:rsid w:val="003926EB"/>
    <w:rsid w:val="00392B45"/>
    <w:rsid w:val="00392F8B"/>
    <w:rsid w:val="0039411F"/>
    <w:rsid w:val="003941FC"/>
    <w:rsid w:val="00394A79"/>
    <w:rsid w:val="00394D50"/>
    <w:rsid w:val="00395220"/>
    <w:rsid w:val="003956B0"/>
    <w:rsid w:val="0039640D"/>
    <w:rsid w:val="003A01E3"/>
    <w:rsid w:val="003A0668"/>
    <w:rsid w:val="003A090D"/>
    <w:rsid w:val="003A1905"/>
    <w:rsid w:val="003A4B9D"/>
    <w:rsid w:val="003A51DA"/>
    <w:rsid w:val="003A5E4F"/>
    <w:rsid w:val="003A6994"/>
    <w:rsid w:val="003B03AD"/>
    <w:rsid w:val="003B111F"/>
    <w:rsid w:val="003B226D"/>
    <w:rsid w:val="003B2C75"/>
    <w:rsid w:val="003B307C"/>
    <w:rsid w:val="003B3145"/>
    <w:rsid w:val="003B38E2"/>
    <w:rsid w:val="003B4C11"/>
    <w:rsid w:val="003B59F1"/>
    <w:rsid w:val="003B645E"/>
    <w:rsid w:val="003B6A25"/>
    <w:rsid w:val="003B754A"/>
    <w:rsid w:val="003B75A3"/>
    <w:rsid w:val="003C012E"/>
    <w:rsid w:val="003C03BC"/>
    <w:rsid w:val="003C0897"/>
    <w:rsid w:val="003C08E6"/>
    <w:rsid w:val="003C0D56"/>
    <w:rsid w:val="003C15AE"/>
    <w:rsid w:val="003C3455"/>
    <w:rsid w:val="003C3A2F"/>
    <w:rsid w:val="003C4073"/>
    <w:rsid w:val="003C4283"/>
    <w:rsid w:val="003C4567"/>
    <w:rsid w:val="003C4C49"/>
    <w:rsid w:val="003C58B9"/>
    <w:rsid w:val="003C60EB"/>
    <w:rsid w:val="003C71C6"/>
    <w:rsid w:val="003C71E7"/>
    <w:rsid w:val="003C7FD0"/>
    <w:rsid w:val="003D0F13"/>
    <w:rsid w:val="003D1308"/>
    <w:rsid w:val="003D18AF"/>
    <w:rsid w:val="003D1C28"/>
    <w:rsid w:val="003D2305"/>
    <w:rsid w:val="003D35B1"/>
    <w:rsid w:val="003D3AB9"/>
    <w:rsid w:val="003D48B4"/>
    <w:rsid w:val="003D496A"/>
    <w:rsid w:val="003D4A8C"/>
    <w:rsid w:val="003D56CD"/>
    <w:rsid w:val="003D5938"/>
    <w:rsid w:val="003D5EDD"/>
    <w:rsid w:val="003D6D6A"/>
    <w:rsid w:val="003E0446"/>
    <w:rsid w:val="003E06EC"/>
    <w:rsid w:val="003E0E92"/>
    <w:rsid w:val="003E1C4A"/>
    <w:rsid w:val="003E218F"/>
    <w:rsid w:val="003E23CB"/>
    <w:rsid w:val="003E3120"/>
    <w:rsid w:val="003E35FA"/>
    <w:rsid w:val="003E486E"/>
    <w:rsid w:val="003E527B"/>
    <w:rsid w:val="003E550E"/>
    <w:rsid w:val="003E566C"/>
    <w:rsid w:val="003E588C"/>
    <w:rsid w:val="003E5A91"/>
    <w:rsid w:val="003E5B4C"/>
    <w:rsid w:val="003E5E5E"/>
    <w:rsid w:val="003E6019"/>
    <w:rsid w:val="003F1C76"/>
    <w:rsid w:val="003F2995"/>
    <w:rsid w:val="003F2E63"/>
    <w:rsid w:val="003F4429"/>
    <w:rsid w:val="003F6202"/>
    <w:rsid w:val="003F6F99"/>
    <w:rsid w:val="003F7F4F"/>
    <w:rsid w:val="0040003F"/>
    <w:rsid w:val="0040061D"/>
    <w:rsid w:val="00400B01"/>
    <w:rsid w:val="00400DF9"/>
    <w:rsid w:val="00400FFD"/>
    <w:rsid w:val="004066DE"/>
    <w:rsid w:val="00410859"/>
    <w:rsid w:val="00410C23"/>
    <w:rsid w:val="00410CBF"/>
    <w:rsid w:val="00411111"/>
    <w:rsid w:val="00411602"/>
    <w:rsid w:val="004125FD"/>
    <w:rsid w:val="00412CDC"/>
    <w:rsid w:val="00413373"/>
    <w:rsid w:val="00413A7A"/>
    <w:rsid w:val="00413C0B"/>
    <w:rsid w:val="0041406F"/>
    <w:rsid w:val="00415CB3"/>
    <w:rsid w:val="0041698D"/>
    <w:rsid w:val="00417376"/>
    <w:rsid w:val="00417EB8"/>
    <w:rsid w:val="00420199"/>
    <w:rsid w:val="00420862"/>
    <w:rsid w:val="00420F29"/>
    <w:rsid w:val="00422959"/>
    <w:rsid w:val="00424783"/>
    <w:rsid w:val="00425D60"/>
    <w:rsid w:val="00426539"/>
    <w:rsid w:val="00426767"/>
    <w:rsid w:val="0042685F"/>
    <w:rsid w:val="00427258"/>
    <w:rsid w:val="004272DF"/>
    <w:rsid w:val="00427713"/>
    <w:rsid w:val="0043148F"/>
    <w:rsid w:val="004339D7"/>
    <w:rsid w:val="00434189"/>
    <w:rsid w:val="0043438B"/>
    <w:rsid w:val="00434AF6"/>
    <w:rsid w:val="004356A6"/>
    <w:rsid w:val="00435F27"/>
    <w:rsid w:val="00436080"/>
    <w:rsid w:val="004360E3"/>
    <w:rsid w:val="00437649"/>
    <w:rsid w:val="004378FF"/>
    <w:rsid w:val="00437E33"/>
    <w:rsid w:val="004415B7"/>
    <w:rsid w:val="004419E7"/>
    <w:rsid w:val="00442510"/>
    <w:rsid w:val="004427C8"/>
    <w:rsid w:val="00442F6E"/>
    <w:rsid w:val="0044308F"/>
    <w:rsid w:val="00443230"/>
    <w:rsid w:val="00443A8B"/>
    <w:rsid w:val="00444A4A"/>
    <w:rsid w:val="00444AF2"/>
    <w:rsid w:val="00445324"/>
    <w:rsid w:val="0044615B"/>
    <w:rsid w:val="0044630B"/>
    <w:rsid w:val="004463A5"/>
    <w:rsid w:val="00446DAB"/>
    <w:rsid w:val="00446F1E"/>
    <w:rsid w:val="00447ACA"/>
    <w:rsid w:val="004501EB"/>
    <w:rsid w:val="004505FA"/>
    <w:rsid w:val="00451BF6"/>
    <w:rsid w:val="00451CA5"/>
    <w:rsid w:val="00452298"/>
    <w:rsid w:val="00453565"/>
    <w:rsid w:val="00454451"/>
    <w:rsid w:val="00455052"/>
    <w:rsid w:val="00455158"/>
    <w:rsid w:val="0045520F"/>
    <w:rsid w:val="00456D22"/>
    <w:rsid w:val="00457E1B"/>
    <w:rsid w:val="004602DE"/>
    <w:rsid w:val="00460DF0"/>
    <w:rsid w:val="004613AA"/>
    <w:rsid w:val="00463A36"/>
    <w:rsid w:val="00464656"/>
    <w:rsid w:val="004655F1"/>
    <w:rsid w:val="0046569E"/>
    <w:rsid w:val="00465960"/>
    <w:rsid w:val="00466CA6"/>
    <w:rsid w:val="00466CD6"/>
    <w:rsid w:val="00467573"/>
    <w:rsid w:val="0046785B"/>
    <w:rsid w:val="0046786A"/>
    <w:rsid w:val="004679A5"/>
    <w:rsid w:val="004705FC"/>
    <w:rsid w:val="00471805"/>
    <w:rsid w:val="00471808"/>
    <w:rsid w:val="0047200A"/>
    <w:rsid w:val="00474195"/>
    <w:rsid w:val="004753FA"/>
    <w:rsid w:val="004754C7"/>
    <w:rsid w:val="00475AFF"/>
    <w:rsid w:val="004762D8"/>
    <w:rsid w:val="004762EF"/>
    <w:rsid w:val="004772C3"/>
    <w:rsid w:val="004776BC"/>
    <w:rsid w:val="004778DC"/>
    <w:rsid w:val="004820D9"/>
    <w:rsid w:val="004823A3"/>
    <w:rsid w:val="00483392"/>
    <w:rsid w:val="004845B2"/>
    <w:rsid w:val="00484F67"/>
    <w:rsid w:val="00484FB4"/>
    <w:rsid w:val="0048753C"/>
    <w:rsid w:val="00490B11"/>
    <w:rsid w:val="00490F97"/>
    <w:rsid w:val="004911B9"/>
    <w:rsid w:val="00491FD6"/>
    <w:rsid w:val="00492B09"/>
    <w:rsid w:val="00493A45"/>
    <w:rsid w:val="004944B5"/>
    <w:rsid w:val="00495283"/>
    <w:rsid w:val="004952B9"/>
    <w:rsid w:val="004955B5"/>
    <w:rsid w:val="00495BC6"/>
    <w:rsid w:val="00495DA8"/>
    <w:rsid w:val="00496451"/>
    <w:rsid w:val="004964AA"/>
    <w:rsid w:val="0049717A"/>
    <w:rsid w:val="00497413"/>
    <w:rsid w:val="004976CF"/>
    <w:rsid w:val="004A0279"/>
    <w:rsid w:val="004A12FE"/>
    <w:rsid w:val="004A1D91"/>
    <w:rsid w:val="004A20F2"/>
    <w:rsid w:val="004A2A18"/>
    <w:rsid w:val="004A2A5A"/>
    <w:rsid w:val="004A4107"/>
    <w:rsid w:val="004A48B7"/>
    <w:rsid w:val="004A4B57"/>
    <w:rsid w:val="004A5EAB"/>
    <w:rsid w:val="004A64A4"/>
    <w:rsid w:val="004A672F"/>
    <w:rsid w:val="004A6A19"/>
    <w:rsid w:val="004A77F4"/>
    <w:rsid w:val="004A79B0"/>
    <w:rsid w:val="004A7C96"/>
    <w:rsid w:val="004B084F"/>
    <w:rsid w:val="004B0B1D"/>
    <w:rsid w:val="004B13BC"/>
    <w:rsid w:val="004B1FC9"/>
    <w:rsid w:val="004B2370"/>
    <w:rsid w:val="004B3066"/>
    <w:rsid w:val="004B3AA2"/>
    <w:rsid w:val="004B3EDE"/>
    <w:rsid w:val="004B4D14"/>
    <w:rsid w:val="004B5285"/>
    <w:rsid w:val="004B63D9"/>
    <w:rsid w:val="004B6A2D"/>
    <w:rsid w:val="004C0AD9"/>
    <w:rsid w:val="004C16C9"/>
    <w:rsid w:val="004C1F62"/>
    <w:rsid w:val="004C22BB"/>
    <w:rsid w:val="004C3963"/>
    <w:rsid w:val="004C4B26"/>
    <w:rsid w:val="004C5E66"/>
    <w:rsid w:val="004C6807"/>
    <w:rsid w:val="004C6AEA"/>
    <w:rsid w:val="004C6C3E"/>
    <w:rsid w:val="004C6DF1"/>
    <w:rsid w:val="004C7954"/>
    <w:rsid w:val="004D0326"/>
    <w:rsid w:val="004D0F34"/>
    <w:rsid w:val="004D14D3"/>
    <w:rsid w:val="004D1E37"/>
    <w:rsid w:val="004D2E5A"/>
    <w:rsid w:val="004D3592"/>
    <w:rsid w:val="004D4969"/>
    <w:rsid w:val="004D49C7"/>
    <w:rsid w:val="004D4EA5"/>
    <w:rsid w:val="004D57A0"/>
    <w:rsid w:val="004D5CFF"/>
    <w:rsid w:val="004D5D0B"/>
    <w:rsid w:val="004D6E77"/>
    <w:rsid w:val="004D7082"/>
    <w:rsid w:val="004D7158"/>
    <w:rsid w:val="004D73C4"/>
    <w:rsid w:val="004D7754"/>
    <w:rsid w:val="004D7866"/>
    <w:rsid w:val="004D7BC7"/>
    <w:rsid w:val="004E124A"/>
    <w:rsid w:val="004E1750"/>
    <w:rsid w:val="004E17E8"/>
    <w:rsid w:val="004E36B7"/>
    <w:rsid w:val="004E4792"/>
    <w:rsid w:val="004E4D2C"/>
    <w:rsid w:val="004E5A15"/>
    <w:rsid w:val="004E6538"/>
    <w:rsid w:val="004E7717"/>
    <w:rsid w:val="004F0679"/>
    <w:rsid w:val="004F07AC"/>
    <w:rsid w:val="004F1002"/>
    <w:rsid w:val="004F1380"/>
    <w:rsid w:val="004F191B"/>
    <w:rsid w:val="004F22C2"/>
    <w:rsid w:val="004F2FC2"/>
    <w:rsid w:val="004F5680"/>
    <w:rsid w:val="004F5BAC"/>
    <w:rsid w:val="004F6020"/>
    <w:rsid w:val="004F6421"/>
    <w:rsid w:val="004F6E9F"/>
    <w:rsid w:val="00500A8A"/>
    <w:rsid w:val="00500FA9"/>
    <w:rsid w:val="005010B1"/>
    <w:rsid w:val="005029CF"/>
    <w:rsid w:val="00503B4F"/>
    <w:rsid w:val="00505328"/>
    <w:rsid w:val="00506243"/>
    <w:rsid w:val="005065FF"/>
    <w:rsid w:val="00506799"/>
    <w:rsid w:val="00506BFE"/>
    <w:rsid w:val="005077FE"/>
    <w:rsid w:val="00507DAB"/>
    <w:rsid w:val="0051015F"/>
    <w:rsid w:val="0051119F"/>
    <w:rsid w:val="00512864"/>
    <w:rsid w:val="005135FB"/>
    <w:rsid w:val="00514B9B"/>
    <w:rsid w:val="00516917"/>
    <w:rsid w:val="005173C4"/>
    <w:rsid w:val="00520148"/>
    <w:rsid w:val="005209F6"/>
    <w:rsid w:val="00520A88"/>
    <w:rsid w:val="00521C06"/>
    <w:rsid w:val="00521C72"/>
    <w:rsid w:val="0052284E"/>
    <w:rsid w:val="00523049"/>
    <w:rsid w:val="005230CE"/>
    <w:rsid w:val="00524537"/>
    <w:rsid w:val="00524F74"/>
    <w:rsid w:val="00525B91"/>
    <w:rsid w:val="0052765D"/>
    <w:rsid w:val="00527CD6"/>
    <w:rsid w:val="00527F22"/>
    <w:rsid w:val="005301EF"/>
    <w:rsid w:val="005307F3"/>
    <w:rsid w:val="00531CC0"/>
    <w:rsid w:val="00531DEA"/>
    <w:rsid w:val="00532101"/>
    <w:rsid w:val="005328AA"/>
    <w:rsid w:val="00532E3D"/>
    <w:rsid w:val="0053351B"/>
    <w:rsid w:val="00533B18"/>
    <w:rsid w:val="005341D7"/>
    <w:rsid w:val="005346FC"/>
    <w:rsid w:val="0053540D"/>
    <w:rsid w:val="00535478"/>
    <w:rsid w:val="00536045"/>
    <w:rsid w:val="0053695D"/>
    <w:rsid w:val="005373C7"/>
    <w:rsid w:val="00537A7B"/>
    <w:rsid w:val="00537B2A"/>
    <w:rsid w:val="00540197"/>
    <w:rsid w:val="00540436"/>
    <w:rsid w:val="00541BB8"/>
    <w:rsid w:val="00541C2F"/>
    <w:rsid w:val="00541C7A"/>
    <w:rsid w:val="005423FF"/>
    <w:rsid w:val="00545225"/>
    <w:rsid w:val="0054533F"/>
    <w:rsid w:val="00545426"/>
    <w:rsid w:val="00545A59"/>
    <w:rsid w:val="00545D92"/>
    <w:rsid w:val="005469BA"/>
    <w:rsid w:val="0054701D"/>
    <w:rsid w:val="00547F42"/>
    <w:rsid w:val="00550D23"/>
    <w:rsid w:val="005518F3"/>
    <w:rsid w:val="00551D11"/>
    <w:rsid w:val="005524D0"/>
    <w:rsid w:val="00552DBD"/>
    <w:rsid w:val="00553330"/>
    <w:rsid w:val="005546CF"/>
    <w:rsid w:val="00555AC7"/>
    <w:rsid w:val="00555F5B"/>
    <w:rsid w:val="005567F2"/>
    <w:rsid w:val="005602FA"/>
    <w:rsid w:val="00560A44"/>
    <w:rsid w:val="00560FEF"/>
    <w:rsid w:val="005612E8"/>
    <w:rsid w:val="00561F08"/>
    <w:rsid w:val="00562453"/>
    <w:rsid w:val="0056288B"/>
    <w:rsid w:val="00563F7F"/>
    <w:rsid w:val="0056496E"/>
    <w:rsid w:val="00564E36"/>
    <w:rsid w:val="005651DF"/>
    <w:rsid w:val="0056585C"/>
    <w:rsid w:val="00565EE9"/>
    <w:rsid w:val="00566616"/>
    <w:rsid w:val="00571191"/>
    <w:rsid w:val="00571257"/>
    <w:rsid w:val="00571EC7"/>
    <w:rsid w:val="005728C7"/>
    <w:rsid w:val="005746BF"/>
    <w:rsid w:val="00574B43"/>
    <w:rsid w:val="00574D96"/>
    <w:rsid w:val="00575549"/>
    <w:rsid w:val="00576404"/>
    <w:rsid w:val="0057708E"/>
    <w:rsid w:val="00580B3B"/>
    <w:rsid w:val="0058115C"/>
    <w:rsid w:val="005816F9"/>
    <w:rsid w:val="0058190B"/>
    <w:rsid w:val="00581A0A"/>
    <w:rsid w:val="00582486"/>
    <w:rsid w:val="00582746"/>
    <w:rsid w:val="00582D90"/>
    <w:rsid w:val="0058319F"/>
    <w:rsid w:val="00583C4C"/>
    <w:rsid w:val="00583FA1"/>
    <w:rsid w:val="00584B7B"/>
    <w:rsid w:val="00584C18"/>
    <w:rsid w:val="005852F5"/>
    <w:rsid w:val="0058592E"/>
    <w:rsid w:val="00587DD5"/>
    <w:rsid w:val="00590E4E"/>
    <w:rsid w:val="00591D3F"/>
    <w:rsid w:val="00592380"/>
    <w:rsid w:val="00592FA3"/>
    <w:rsid w:val="005936A4"/>
    <w:rsid w:val="005941F8"/>
    <w:rsid w:val="00594932"/>
    <w:rsid w:val="00596698"/>
    <w:rsid w:val="00596CDD"/>
    <w:rsid w:val="005A07D7"/>
    <w:rsid w:val="005A09A3"/>
    <w:rsid w:val="005A0A2F"/>
    <w:rsid w:val="005A10EB"/>
    <w:rsid w:val="005A1294"/>
    <w:rsid w:val="005A1435"/>
    <w:rsid w:val="005A1CCC"/>
    <w:rsid w:val="005A36E4"/>
    <w:rsid w:val="005A401B"/>
    <w:rsid w:val="005A4615"/>
    <w:rsid w:val="005A53A2"/>
    <w:rsid w:val="005B01E8"/>
    <w:rsid w:val="005B0664"/>
    <w:rsid w:val="005B1BC3"/>
    <w:rsid w:val="005B2A49"/>
    <w:rsid w:val="005B32E3"/>
    <w:rsid w:val="005B341B"/>
    <w:rsid w:val="005B358D"/>
    <w:rsid w:val="005B428B"/>
    <w:rsid w:val="005B4CBF"/>
    <w:rsid w:val="005B5E14"/>
    <w:rsid w:val="005C0190"/>
    <w:rsid w:val="005C0CA1"/>
    <w:rsid w:val="005C137D"/>
    <w:rsid w:val="005C232A"/>
    <w:rsid w:val="005C40B1"/>
    <w:rsid w:val="005C41DF"/>
    <w:rsid w:val="005C457B"/>
    <w:rsid w:val="005C46B6"/>
    <w:rsid w:val="005C47D2"/>
    <w:rsid w:val="005C4E89"/>
    <w:rsid w:val="005C5C42"/>
    <w:rsid w:val="005C67CD"/>
    <w:rsid w:val="005C6D0D"/>
    <w:rsid w:val="005D0159"/>
    <w:rsid w:val="005D1043"/>
    <w:rsid w:val="005D23E4"/>
    <w:rsid w:val="005D2B3D"/>
    <w:rsid w:val="005D3EC7"/>
    <w:rsid w:val="005D41BB"/>
    <w:rsid w:val="005D41CB"/>
    <w:rsid w:val="005D4F0B"/>
    <w:rsid w:val="005D5718"/>
    <w:rsid w:val="005D57A5"/>
    <w:rsid w:val="005D69DE"/>
    <w:rsid w:val="005D71E0"/>
    <w:rsid w:val="005D7CF7"/>
    <w:rsid w:val="005E1761"/>
    <w:rsid w:val="005E1988"/>
    <w:rsid w:val="005E2505"/>
    <w:rsid w:val="005E26A3"/>
    <w:rsid w:val="005E2B33"/>
    <w:rsid w:val="005E413C"/>
    <w:rsid w:val="005E4246"/>
    <w:rsid w:val="005E4514"/>
    <w:rsid w:val="005E520C"/>
    <w:rsid w:val="005E63E0"/>
    <w:rsid w:val="005E68CB"/>
    <w:rsid w:val="005E6AE1"/>
    <w:rsid w:val="005F16F6"/>
    <w:rsid w:val="005F2514"/>
    <w:rsid w:val="005F41C7"/>
    <w:rsid w:val="005F48A5"/>
    <w:rsid w:val="005F4DA3"/>
    <w:rsid w:val="005F4E6E"/>
    <w:rsid w:val="005F4FC8"/>
    <w:rsid w:val="005F60CC"/>
    <w:rsid w:val="005F692B"/>
    <w:rsid w:val="005F78F9"/>
    <w:rsid w:val="00600C98"/>
    <w:rsid w:val="00600FE2"/>
    <w:rsid w:val="00601100"/>
    <w:rsid w:val="00601322"/>
    <w:rsid w:val="0060148B"/>
    <w:rsid w:val="006018DD"/>
    <w:rsid w:val="0060196F"/>
    <w:rsid w:val="0060297E"/>
    <w:rsid w:val="0060298D"/>
    <w:rsid w:val="00603926"/>
    <w:rsid w:val="00603C69"/>
    <w:rsid w:val="006042DA"/>
    <w:rsid w:val="00604940"/>
    <w:rsid w:val="0060709E"/>
    <w:rsid w:val="006073B9"/>
    <w:rsid w:val="00610075"/>
    <w:rsid w:val="00610C25"/>
    <w:rsid w:val="0061171E"/>
    <w:rsid w:val="00611977"/>
    <w:rsid w:val="00611AF2"/>
    <w:rsid w:val="00611D81"/>
    <w:rsid w:val="00612AD6"/>
    <w:rsid w:val="00612C72"/>
    <w:rsid w:val="006133DF"/>
    <w:rsid w:val="00613660"/>
    <w:rsid w:val="00613FED"/>
    <w:rsid w:val="00614925"/>
    <w:rsid w:val="00614C46"/>
    <w:rsid w:val="00615159"/>
    <w:rsid w:val="00615A12"/>
    <w:rsid w:val="00616297"/>
    <w:rsid w:val="00616988"/>
    <w:rsid w:val="00616FC8"/>
    <w:rsid w:val="00617E82"/>
    <w:rsid w:val="00620CD8"/>
    <w:rsid w:val="00621E3A"/>
    <w:rsid w:val="006222C8"/>
    <w:rsid w:val="006224E0"/>
    <w:rsid w:val="00622A41"/>
    <w:rsid w:val="00622B31"/>
    <w:rsid w:val="00625E98"/>
    <w:rsid w:val="00626346"/>
    <w:rsid w:val="00626581"/>
    <w:rsid w:val="0063076B"/>
    <w:rsid w:val="0063093A"/>
    <w:rsid w:val="0063143F"/>
    <w:rsid w:val="00633F98"/>
    <w:rsid w:val="00634467"/>
    <w:rsid w:val="00635846"/>
    <w:rsid w:val="00636011"/>
    <w:rsid w:val="0063665D"/>
    <w:rsid w:val="006370C8"/>
    <w:rsid w:val="00637525"/>
    <w:rsid w:val="006404AF"/>
    <w:rsid w:val="006410F8"/>
    <w:rsid w:val="00642B04"/>
    <w:rsid w:val="00642EE4"/>
    <w:rsid w:val="00643366"/>
    <w:rsid w:val="006435A8"/>
    <w:rsid w:val="00643888"/>
    <w:rsid w:val="00644286"/>
    <w:rsid w:val="00644A84"/>
    <w:rsid w:val="006459E6"/>
    <w:rsid w:val="00645BCE"/>
    <w:rsid w:val="00646142"/>
    <w:rsid w:val="006464F5"/>
    <w:rsid w:val="00646BB8"/>
    <w:rsid w:val="00646D11"/>
    <w:rsid w:val="006500E1"/>
    <w:rsid w:val="00650724"/>
    <w:rsid w:val="00650FE2"/>
    <w:rsid w:val="00652698"/>
    <w:rsid w:val="00655474"/>
    <w:rsid w:val="006558CD"/>
    <w:rsid w:val="00657216"/>
    <w:rsid w:val="00657489"/>
    <w:rsid w:val="00657618"/>
    <w:rsid w:val="00657D11"/>
    <w:rsid w:val="006602EA"/>
    <w:rsid w:val="00660552"/>
    <w:rsid w:val="00661F84"/>
    <w:rsid w:val="00663021"/>
    <w:rsid w:val="00664DAB"/>
    <w:rsid w:val="00664E4C"/>
    <w:rsid w:val="00664EE2"/>
    <w:rsid w:val="00664F42"/>
    <w:rsid w:val="006655F6"/>
    <w:rsid w:val="006662F9"/>
    <w:rsid w:val="00666487"/>
    <w:rsid w:val="0066694B"/>
    <w:rsid w:val="00667D36"/>
    <w:rsid w:val="0067012D"/>
    <w:rsid w:val="00670EE0"/>
    <w:rsid w:val="006717FB"/>
    <w:rsid w:val="00671F5D"/>
    <w:rsid w:val="00672DC2"/>
    <w:rsid w:val="00672EA5"/>
    <w:rsid w:val="0067382A"/>
    <w:rsid w:val="0067460A"/>
    <w:rsid w:val="00674614"/>
    <w:rsid w:val="00674D31"/>
    <w:rsid w:val="00674DAD"/>
    <w:rsid w:val="00676B95"/>
    <w:rsid w:val="00676C5F"/>
    <w:rsid w:val="00676C81"/>
    <w:rsid w:val="00676F6D"/>
    <w:rsid w:val="00680124"/>
    <w:rsid w:val="00680553"/>
    <w:rsid w:val="00680B73"/>
    <w:rsid w:val="00683656"/>
    <w:rsid w:val="006841DF"/>
    <w:rsid w:val="006847B9"/>
    <w:rsid w:val="00684C02"/>
    <w:rsid w:val="00684C3E"/>
    <w:rsid w:val="00685164"/>
    <w:rsid w:val="00685E80"/>
    <w:rsid w:val="00686324"/>
    <w:rsid w:val="006864EF"/>
    <w:rsid w:val="00686838"/>
    <w:rsid w:val="00686901"/>
    <w:rsid w:val="00687E2C"/>
    <w:rsid w:val="00690B2C"/>
    <w:rsid w:val="00690B69"/>
    <w:rsid w:val="00691F7E"/>
    <w:rsid w:val="0069219B"/>
    <w:rsid w:val="00692998"/>
    <w:rsid w:val="00692DAF"/>
    <w:rsid w:val="00693191"/>
    <w:rsid w:val="00693509"/>
    <w:rsid w:val="006936BD"/>
    <w:rsid w:val="00694F2A"/>
    <w:rsid w:val="00697CE1"/>
    <w:rsid w:val="006A0ACE"/>
    <w:rsid w:val="006A0C10"/>
    <w:rsid w:val="006A1064"/>
    <w:rsid w:val="006A34D5"/>
    <w:rsid w:val="006A3598"/>
    <w:rsid w:val="006A4ABB"/>
    <w:rsid w:val="006A4ECD"/>
    <w:rsid w:val="006A532A"/>
    <w:rsid w:val="006A5B5D"/>
    <w:rsid w:val="006A6C3F"/>
    <w:rsid w:val="006A6D33"/>
    <w:rsid w:val="006A7119"/>
    <w:rsid w:val="006A726F"/>
    <w:rsid w:val="006A750E"/>
    <w:rsid w:val="006A774A"/>
    <w:rsid w:val="006A7E0E"/>
    <w:rsid w:val="006A7F50"/>
    <w:rsid w:val="006B01AE"/>
    <w:rsid w:val="006B1A28"/>
    <w:rsid w:val="006B1F79"/>
    <w:rsid w:val="006B1F86"/>
    <w:rsid w:val="006B299F"/>
    <w:rsid w:val="006B30FA"/>
    <w:rsid w:val="006B416A"/>
    <w:rsid w:val="006B44CB"/>
    <w:rsid w:val="006B4507"/>
    <w:rsid w:val="006B4BB4"/>
    <w:rsid w:val="006B4E01"/>
    <w:rsid w:val="006B5D8D"/>
    <w:rsid w:val="006C14BE"/>
    <w:rsid w:val="006C1BBD"/>
    <w:rsid w:val="006C1E2E"/>
    <w:rsid w:val="006C2A18"/>
    <w:rsid w:val="006C2E0C"/>
    <w:rsid w:val="006C4577"/>
    <w:rsid w:val="006C486E"/>
    <w:rsid w:val="006C4E21"/>
    <w:rsid w:val="006C5711"/>
    <w:rsid w:val="006C6526"/>
    <w:rsid w:val="006C6AF2"/>
    <w:rsid w:val="006C7A61"/>
    <w:rsid w:val="006C7D6F"/>
    <w:rsid w:val="006D1CC2"/>
    <w:rsid w:val="006D2479"/>
    <w:rsid w:val="006D291E"/>
    <w:rsid w:val="006D2C6E"/>
    <w:rsid w:val="006D31CC"/>
    <w:rsid w:val="006D321D"/>
    <w:rsid w:val="006D5EDF"/>
    <w:rsid w:val="006D605F"/>
    <w:rsid w:val="006D6F62"/>
    <w:rsid w:val="006D7392"/>
    <w:rsid w:val="006E0C19"/>
    <w:rsid w:val="006E26F8"/>
    <w:rsid w:val="006E3685"/>
    <w:rsid w:val="006E3C29"/>
    <w:rsid w:val="006E3DBC"/>
    <w:rsid w:val="006E53F8"/>
    <w:rsid w:val="006E5481"/>
    <w:rsid w:val="006E573D"/>
    <w:rsid w:val="006E590A"/>
    <w:rsid w:val="006E64A1"/>
    <w:rsid w:val="006E6594"/>
    <w:rsid w:val="006E6E2D"/>
    <w:rsid w:val="006F065A"/>
    <w:rsid w:val="006F0EB0"/>
    <w:rsid w:val="006F14B9"/>
    <w:rsid w:val="006F1905"/>
    <w:rsid w:val="006F1CC4"/>
    <w:rsid w:val="006F1E10"/>
    <w:rsid w:val="006F2194"/>
    <w:rsid w:val="006F2930"/>
    <w:rsid w:val="006F324C"/>
    <w:rsid w:val="006F35CD"/>
    <w:rsid w:val="006F4CBB"/>
    <w:rsid w:val="006F5522"/>
    <w:rsid w:val="006F5D81"/>
    <w:rsid w:val="006F67EC"/>
    <w:rsid w:val="006F6A07"/>
    <w:rsid w:val="006F6F41"/>
    <w:rsid w:val="006F726C"/>
    <w:rsid w:val="007002BA"/>
    <w:rsid w:val="007005F6"/>
    <w:rsid w:val="00700976"/>
    <w:rsid w:val="00701D29"/>
    <w:rsid w:val="007023DA"/>
    <w:rsid w:val="007029E5"/>
    <w:rsid w:val="00703904"/>
    <w:rsid w:val="00704589"/>
    <w:rsid w:val="0070497C"/>
    <w:rsid w:val="00705569"/>
    <w:rsid w:val="007059B1"/>
    <w:rsid w:val="00705C4C"/>
    <w:rsid w:val="007061A9"/>
    <w:rsid w:val="007068DB"/>
    <w:rsid w:val="00707683"/>
    <w:rsid w:val="00707AE0"/>
    <w:rsid w:val="00707CF6"/>
    <w:rsid w:val="00710E3C"/>
    <w:rsid w:val="00711517"/>
    <w:rsid w:val="00711EAE"/>
    <w:rsid w:val="007128A0"/>
    <w:rsid w:val="007128F5"/>
    <w:rsid w:val="0071384E"/>
    <w:rsid w:val="00713D69"/>
    <w:rsid w:val="00714089"/>
    <w:rsid w:val="00714689"/>
    <w:rsid w:val="00714C6D"/>
    <w:rsid w:val="00714DD9"/>
    <w:rsid w:val="00714E32"/>
    <w:rsid w:val="007156F0"/>
    <w:rsid w:val="00715D1D"/>
    <w:rsid w:val="0071732C"/>
    <w:rsid w:val="00720953"/>
    <w:rsid w:val="00720C90"/>
    <w:rsid w:val="0072135C"/>
    <w:rsid w:val="00721528"/>
    <w:rsid w:val="00721B19"/>
    <w:rsid w:val="0072234F"/>
    <w:rsid w:val="00724085"/>
    <w:rsid w:val="0072413E"/>
    <w:rsid w:val="00724572"/>
    <w:rsid w:val="007245EE"/>
    <w:rsid w:val="00724630"/>
    <w:rsid w:val="0072470B"/>
    <w:rsid w:val="00724B91"/>
    <w:rsid w:val="00724C6A"/>
    <w:rsid w:val="0072513B"/>
    <w:rsid w:val="00725344"/>
    <w:rsid w:val="007254A5"/>
    <w:rsid w:val="00725EF2"/>
    <w:rsid w:val="00726DBA"/>
    <w:rsid w:val="007272C5"/>
    <w:rsid w:val="007272E5"/>
    <w:rsid w:val="007274FC"/>
    <w:rsid w:val="00731E9C"/>
    <w:rsid w:val="007334BB"/>
    <w:rsid w:val="0073355E"/>
    <w:rsid w:val="00733588"/>
    <w:rsid w:val="00733A6E"/>
    <w:rsid w:val="00733BE8"/>
    <w:rsid w:val="0073539A"/>
    <w:rsid w:val="00735ECC"/>
    <w:rsid w:val="00736557"/>
    <w:rsid w:val="00736B1A"/>
    <w:rsid w:val="00736C8A"/>
    <w:rsid w:val="007406A3"/>
    <w:rsid w:val="007407C4"/>
    <w:rsid w:val="00740B31"/>
    <w:rsid w:val="00740B3C"/>
    <w:rsid w:val="00741646"/>
    <w:rsid w:val="007420B6"/>
    <w:rsid w:val="0074249E"/>
    <w:rsid w:val="00742B7C"/>
    <w:rsid w:val="00743D59"/>
    <w:rsid w:val="00744694"/>
    <w:rsid w:val="00744CFC"/>
    <w:rsid w:val="0074506C"/>
    <w:rsid w:val="00745F3C"/>
    <w:rsid w:val="0074774B"/>
    <w:rsid w:val="00750689"/>
    <w:rsid w:val="00751FFF"/>
    <w:rsid w:val="0075351E"/>
    <w:rsid w:val="007548DF"/>
    <w:rsid w:val="007553C9"/>
    <w:rsid w:val="00755EAF"/>
    <w:rsid w:val="0075615B"/>
    <w:rsid w:val="00760EE0"/>
    <w:rsid w:val="00762A00"/>
    <w:rsid w:val="00762BFD"/>
    <w:rsid w:val="00762DA9"/>
    <w:rsid w:val="007631E7"/>
    <w:rsid w:val="00763785"/>
    <w:rsid w:val="00763C37"/>
    <w:rsid w:val="00764855"/>
    <w:rsid w:val="007657B6"/>
    <w:rsid w:val="007657E9"/>
    <w:rsid w:val="00765B3F"/>
    <w:rsid w:val="00765E37"/>
    <w:rsid w:val="007660CC"/>
    <w:rsid w:val="007676BB"/>
    <w:rsid w:val="00767895"/>
    <w:rsid w:val="00767F54"/>
    <w:rsid w:val="0077019C"/>
    <w:rsid w:val="00771344"/>
    <w:rsid w:val="007715D6"/>
    <w:rsid w:val="007720D2"/>
    <w:rsid w:val="007722F4"/>
    <w:rsid w:val="00772465"/>
    <w:rsid w:val="00772736"/>
    <w:rsid w:val="007731C1"/>
    <w:rsid w:val="00773A72"/>
    <w:rsid w:val="00774659"/>
    <w:rsid w:val="00774A55"/>
    <w:rsid w:val="0077540F"/>
    <w:rsid w:val="00775851"/>
    <w:rsid w:val="00775BC5"/>
    <w:rsid w:val="00776895"/>
    <w:rsid w:val="00776EF1"/>
    <w:rsid w:val="00780204"/>
    <w:rsid w:val="00780489"/>
    <w:rsid w:val="00780AAC"/>
    <w:rsid w:val="00781248"/>
    <w:rsid w:val="00782817"/>
    <w:rsid w:val="00782E7E"/>
    <w:rsid w:val="00783286"/>
    <w:rsid w:val="00783399"/>
    <w:rsid w:val="00783703"/>
    <w:rsid w:val="0078396D"/>
    <w:rsid w:val="00783982"/>
    <w:rsid w:val="00785200"/>
    <w:rsid w:val="007853D8"/>
    <w:rsid w:val="00785C96"/>
    <w:rsid w:val="00785F0A"/>
    <w:rsid w:val="0078629D"/>
    <w:rsid w:val="00786E5A"/>
    <w:rsid w:val="00787059"/>
    <w:rsid w:val="00787BE8"/>
    <w:rsid w:val="00790F49"/>
    <w:rsid w:val="0079166D"/>
    <w:rsid w:val="00791C43"/>
    <w:rsid w:val="00791FE7"/>
    <w:rsid w:val="00792743"/>
    <w:rsid w:val="00792F86"/>
    <w:rsid w:val="007938A7"/>
    <w:rsid w:val="0079453E"/>
    <w:rsid w:val="007948DC"/>
    <w:rsid w:val="00794A8D"/>
    <w:rsid w:val="007977EB"/>
    <w:rsid w:val="007A0890"/>
    <w:rsid w:val="007A09D6"/>
    <w:rsid w:val="007A177E"/>
    <w:rsid w:val="007A1DF1"/>
    <w:rsid w:val="007A393C"/>
    <w:rsid w:val="007A3ADD"/>
    <w:rsid w:val="007A451C"/>
    <w:rsid w:val="007A478E"/>
    <w:rsid w:val="007A4E93"/>
    <w:rsid w:val="007A6045"/>
    <w:rsid w:val="007A6F0C"/>
    <w:rsid w:val="007A7B7E"/>
    <w:rsid w:val="007A7FA3"/>
    <w:rsid w:val="007B0B37"/>
    <w:rsid w:val="007B0EC4"/>
    <w:rsid w:val="007B0FB9"/>
    <w:rsid w:val="007B2544"/>
    <w:rsid w:val="007B2601"/>
    <w:rsid w:val="007B26B1"/>
    <w:rsid w:val="007B360C"/>
    <w:rsid w:val="007B3E33"/>
    <w:rsid w:val="007B5276"/>
    <w:rsid w:val="007B7618"/>
    <w:rsid w:val="007C07F2"/>
    <w:rsid w:val="007C0B0F"/>
    <w:rsid w:val="007C0B94"/>
    <w:rsid w:val="007C0E8A"/>
    <w:rsid w:val="007C1001"/>
    <w:rsid w:val="007C1134"/>
    <w:rsid w:val="007C1A53"/>
    <w:rsid w:val="007C2356"/>
    <w:rsid w:val="007C29C6"/>
    <w:rsid w:val="007C2DA1"/>
    <w:rsid w:val="007C2FAC"/>
    <w:rsid w:val="007C3895"/>
    <w:rsid w:val="007C3A82"/>
    <w:rsid w:val="007C5F70"/>
    <w:rsid w:val="007C6B15"/>
    <w:rsid w:val="007C73BE"/>
    <w:rsid w:val="007C7C5B"/>
    <w:rsid w:val="007D1164"/>
    <w:rsid w:val="007D12CE"/>
    <w:rsid w:val="007D1D58"/>
    <w:rsid w:val="007D23CE"/>
    <w:rsid w:val="007D2868"/>
    <w:rsid w:val="007D2FC1"/>
    <w:rsid w:val="007D3218"/>
    <w:rsid w:val="007D34D6"/>
    <w:rsid w:val="007D422E"/>
    <w:rsid w:val="007D682A"/>
    <w:rsid w:val="007D7088"/>
    <w:rsid w:val="007D71F0"/>
    <w:rsid w:val="007D79D5"/>
    <w:rsid w:val="007E0031"/>
    <w:rsid w:val="007E0EA6"/>
    <w:rsid w:val="007E12DF"/>
    <w:rsid w:val="007E17AF"/>
    <w:rsid w:val="007E17C0"/>
    <w:rsid w:val="007E1D26"/>
    <w:rsid w:val="007E303A"/>
    <w:rsid w:val="007E318F"/>
    <w:rsid w:val="007E3C9E"/>
    <w:rsid w:val="007E49BA"/>
    <w:rsid w:val="007E5915"/>
    <w:rsid w:val="007E6270"/>
    <w:rsid w:val="007E712A"/>
    <w:rsid w:val="007E757B"/>
    <w:rsid w:val="007F0958"/>
    <w:rsid w:val="007F3244"/>
    <w:rsid w:val="007F3287"/>
    <w:rsid w:val="007F4419"/>
    <w:rsid w:val="007F4A01"/>
    <w:rsid w:val="007F5088"/>
    <w:rsid w:val="007F5BD3"/>
    <w:rsid w:val="007F5DF9"/>
    <w:rsid w:val="007F617A"/>
    <w:rsid w:val="007F6B88"/>
    <w:rsid w:val="007F7DF3"/>
    <w:rsid w:val="00801159"/>
    <w:rsid w:val="00801C44"/>
    <w:rsid w:val="00802065"/>
    <w:rsid w:val="00802CE7"/>
    <w:rsid w:val="00803A9D"/>
    <w:rsid w:val="0080589D"/>
    <w:rsid w:val="00806BFE"/>
    <w:rsid w:val="00807878"/>
    <w:rsid w:val="00807B19"/>
    <w:rsid w:val="0081024E"/>
    <w:rsid w:val="008102C7"/>
    <w:rsid w:val="008111D1"/>
    <w:rsid w:val="008120D7"/>
    <w:rsid w:val="008123BF"/>
    <w:rsid w:val="00812A11"/>
    <w:rsid w:val="00815116"/>
    <w:rsid w:val="00815F35"/>
    <w:rsid w:val="0081638B"/>
    <w:rsid w:val="00816CF1"/>
    <w:rsid w:val="00817C7C"/>
    <w:rsid w:val="00820206"/>
    <w:rsid w:val="00821BDA"/>
    <w:rsid w:val="00822EA6"/>
    <w:rsid w:val="00822EE2"/>
    <w:rsid w:val="00823491"/>
    <w:rsid w:val="00823581"/>
    <w:rsid w:val="00823D6A"/>
    <w:rsid w:val="00825FDD"/>
    <w:rsid w:val="00826652"/>
    <w:rsid w:val="00827A8A"/>
    <w:rsid w:val="00827FD6"/>
    <w:rsid w:val="00830674"/>
    <w:rsid w:val="00831636"/>
    <w:rsid w:val="00831D20"/>
    <w:rsid w:val="00832334"/>
    <w:rsid w:val="00832683"/>
    <w:rsid w:val="00833925"/>
    <w:rsid w:val="00833E6A"/>
    <w:rsid w:val="0083576A"/>
    <w:rsid w:val="008359B0"/>
    <w:rsid w:val="0083651E"/>
    <w:rsid w:val="0083672E"/>
    <w:rsid w:val="00836924"/>
    <w:rsid w:val="008379B6"/>
    <w:rsid w:val="00840152"/>
    <w:rsid w:val="0084097D"/>
    <w:rsid w:val="00840AB3"/>
    <w:rsid w:val="00840BBA"/>
    <w:rsid w:val="00841031"/>
    <w:rsid w:val="00841346"/>
    <w:rsid w:val="008414EC"/>
    <w:rsid w:val="0084153E"/>
    <w:rsid w:val="00842355"/>
    <w:rsid w:val="008434A4"/>
    <w:rsid w:val="00844C57"/>
    <w:rsid w:val="00845106"/>
    <w:rsid w:val="008458FE"/>
    <w:rsid w:val="00847116"/>
    <w:rsid w:val="008500F1"/>
    <w:rsid w:val="0085062D"/>
    <w:rsid w:val="00850863"/>
    <w:rsid w:val="008518DC"/>
    <w:rsid w:val="00851AFA"/>
    <w:rsid w:val="00852585"/>
    <w:rsid w:val="008526F8"/>
    <w:rsid w:val="008528FF"/>
    <w:rsid w:val="00852B10"/>
    <w:rsid w:val="00853CA8"/>
    <w:rsid w:val="008542AC"/>
    <w:rsid w:val="00854B87"/>
    <w:rsid w:val="00855F46"/>
    <w:rsid w:val="00856448"/>
    <w:rsid w:val="00860563"/>
    <w:rsid w:val="00861752"/>
    <w:rsid w:val="008619DD"/>
    <w:rsid w:val="00861CA3"/>
    <w:rsid w:val="00862877"/>
    <w:rsid w:val="00862D88"/>
    <w:rsid w:val="008633F9"/>
    <w:rsid w:val="00865918"/>
    <w:rsid w:val="00866A7D"/>
    <w:rsid w:val="00867D1B"/>
    <w:rsid w:val="00870354"/>
    <w:rsid w:val="00872667"/>
    <w:rsid w:val="008728CA"/>
    <w:rsid w:val="008733CA"/>
    <w:rsid w:val="00873694"/>
    <w:rsid w:val="0087380D"/>
    <w:rsid w:val="008740A7"/>
    <w:rsid w:val="0087439F"/>
    <w:rsid w:val="008744AA"/>
    <w:rsid w:val="00874AEF"/>
    <w:rsid w:val="008755EC"/>
    <w:rsid w:val="00875A39"/>
    <w:rsid w:val="008777FA"/>
    <w:rsid w:val="00880953"/>
    <w:rsid w:val="008822B9"/>
    <w:rsid w:val="00884438"/>
    <w:rsid w:val="00884999"/>
    <w:rsid w:val="00884BC5"/>
    <w:rsid w:val="00884D0D"/>
    <w:rsid w:val="008850E2"/>
    <w:rsid w:val="0088613B"/>
    <w:rsid w:val="00886B10"/>
    <w:rsid w:val="00887247"/>
    <w:rsid w:val="00890372"/>
    <w:rsid w:val="00891576"/>
    <w:rsid w:val="00891D49"/>
    <w:rsid w:val="0089335B"/>
    <w:rsid w:val="00893EB9"/>
    <w:rsid w:val="008941DB"/>
    <w:rsid w:val="00894A35"/>
    <w:rsid w:val="00896720"/>
    <w:rsid w:val="008A1F0B"/>
    <w:rsid w:val="008A20C7"/>
    <w:rsid w:val="008A335B"/>
    <w:rsid w:val="008A49FE"/>
    <w:rsid w:val="008A590C"/>
    <w:rsid w:val="008A6480"/>
    <w:rsid w:val="008A6636"/>
    <w:rsid w:val="008A6CED"/>
    <w:rsid w:val="008A6E63"/>
    <w:rsid w:val="008A737C"/>
    <w:rsid w:val="008A73D1"/>
    <w:rsid w:val="008A7E1F"/>
    <w:rsid w:val="008B00CC"/>
    <w:rsid w:val="008B0D6A"/>
    <w:rsid w:val="008B193A"/>
    <w:rsid w:val="008B21D2"/>
    <w:rsid w:val="008B25CB"/>
    <w:rsid w:val="008B2B11"/>
    <w:rsid w:val="008B3B89"/>
    <w:rsid w:val="008B3BA7"/>
    <w:rsid w:val="008B42BA"/>
    <w:rsid w:val="008B4AEA"/>
    <w:rsid w:val="008B710D"/>
    <w:rsid w:val="008C0A90"/>
    <w:rsid w:val="008C1E4E"/>
    <w:rsid w:val="008C28F2"/>
    <w:rsid w:val="008C3C93"/>
    <w:rsid w:val="008C7354"/>
    <w:rsid w:val="008C7C7F"/>
    <w:rsid w:val="008D05F5"/>
    <w:rsid w:val="008D0756"/>
    <w:rsid w:val="008D14E0"/>
    <w:rsid w:val="008D25C3"/>
    <w:rsid w:val="008D2CC5"/>
    <w:rsid w:val="008D3587"/>
    <w:rsid w:val="008D3AB1"/>
    <w:rsid w:val="008D3F99"/>
    <w:rsid w:val="008D4DB7"/>
    <w:rsid w:val="008D52FC"/>
    <w:rsid w:val="008D7C87"/>
    <w:rsid w:val="008E0769"/>
    <w:rsid w:val="008E1CB6"/>
    <w:rsid w:val="008E2C18"/>
    <w:rsid w:val="008E32F7"/>
    <w:rsid w:val="008E3397"/>
    <w:rsid w:val="008E36EA"/>
    <w:rsid w:val="008E4301"/>
    <w:rsid w:val="008E434B"/>
    <w:rsid w:val="008E5A71"/>
    <w:rsid w:val="008E6355"/>
    <w:rsid w:val="008F016C"/>
    <w:rsid w:val="008F0348"/>
    <w:rsid w:val="008F0DEA"/>
    <w:rsid w:val="008F1193"/>
    <w:rsid w:val="008F12EC"/>
    <w:rsid w:val="008F2A4C"/>
    <w:rsid w:val="008F2B7F"/>
    <w:rsid w:val="008F3953"/>
    <w:rsid w:val="008F3E9F"/>
    <w:rsid w:val="008F3F4C"/>
    <w:rsid w:val="008F4B7E"/>
    <w:rsid w:val="008F541F"/>
    <w:rsid w:val="008F54EE"/>
    <w:rsid w:val="008F567C"/>
    <w:rsid w:val="008F570A"/>
    <w:rsid w:val="008F59A6"/>
    <w:rsid w:val="008F687C"/>
    <w:rsid w:val="008F6EE5"/>
    <w:rsid w:val="008F75D0"/>
    <w:rsid w:val="00900597"/>
    <w:rsid w:val="00902B0A"/>
    <w:rsid w:val="00902D2A"/>
    <w:rsid w:val="009046D9"/>
    <w:rsid w:val="00904FFC"/>
    <w:rsid w:val="00905BE4"/>
    <w:rsid w:val="00905DA0"/>
    <w:rsid w:val="00905F7F"/>
    <w:rsid w:val="00907478"/>
    <w:rsid w:val="00907CB2"/>
    <w:rsid w:val="0091014E"/>
    <w:rsid w:val="0091032B"/>
    <w:rsid w:val="009103F7"/>
    <w:rsid w:val="00910924"/>
    <w:rsid w:val="00910E2D"/>
    <w:rsid w:val="0091177F"/>
    <w:rsid w:val="00912481"/>
    <w:rsid w:val="009126ED"/>
    <w:rsid w:val="00915577"/>
    <w:rsid w:val="00915DD4"/>
    <w:rsid w:val="00916749"/>
    <w:rsid w:val="00916958"/>
    <w:rsid w:val="00920C0A"/>
    <w:rsid w:val="00920E3A"/>
    <w:rsid w:val="00922011"/>
    <w:rsid w:val="0092257F"/>
    <w:rsid w:val="00923959"/>
    <w:rsid w:val="00924339"/>
    <w:rsid w:val="00924864"/>
    <w:rsid w:val="0092735D"/>
    <w:rsid w:val="00930D1E"/>
    <w:rsid w:val="00931240"/>
    <w:rsid w:val="00932FE2"/>
    <w:rsid w:val="009331C2"/>
    <w:rsid w:val="0093419D"/>
    <w:rsid w:val="0093466F"/>
    <w:rsid w:val="00934D1A"/>
    <w:rsid w:val="009355ED"/>
    <w:rsid w:val="00935C66"/>
    <w:rsid w:val="00936BE4"/>
    <w:rsid w:val="00936BFA"/>
    <w:rsid w:val="00936DFD"/>
    <w:rsid w:val="00936F65"/>
    <w:rsid w:val="009409FC"/>
    <w:rsid w:val="00941C75"/>
    <w:rsid w:val="0094227F"/>
    <w:rsid w:val="009434BB"/>
    <w:rsid w:val="00943696"/>
    <w:rsid w:val="0094395E"/>
    <w:rsid w:val="00944BA9"/>
    <w:rsid w:val="0094512D"/>
    <w:rsid w:val="00947034"/>
    <w:rsid w:val="009512A0"/>
    <w:rsid w:val="009518D9"/>
    <w:rsid w:val="00951934"/>
    <w:rsid w:val="0095227F"/>
    <w:rsid w:val="00952EFB"/>
    <w:rsid w:val="0095552F"/>
    <w:rsid w:val="009561B8"/>
    <w:rsid w:val="00956BBD"/>
    <w:rsid w:val="00956F97"/>
    <w:rsid w:val="00957020"/>
    <w:rsid w:val="00960638"/>
    <w:rsid w:val="00960EE6"/>
    <w:rsid w:val="00961741"/>
    <w:rsid w:val="009618DB"/>
    <w:rsid w:val="00963B5C"/>
    <w:rsid w:val="00965020"/>
    <w:rsid w:val="009650E0"/>
    <w:rsid w:val="00965C39"/>
    <w:rsid w:val="00966F48"/>
    <w:rsid w:val="00967059"/>
    <w:rsid w:val="009670B5"/>
    <w:rsid w:val="009672B4"/>
    <w:rsid w:val="009676E9"/>
    <w:rsid w:val="0097055F"/>
    <w:rsid w:val="00970CA3"/>
    <w:rsid w:val="00971087"/>
    <w:rsid w:val="00971646"/>
    <w:rsid w:val="009733FA"/>
    <w:rsid w:val="00973F09"/>
    <w:rsid w:val="009748B4"/>
    <w:rsid w:val="00975A0A"/>
    <w:rsid w:val="00976EA1"/>
    <w:rsid w:val="0098008A"/>
    <w:rsid w:val="009813BF"/>
    <w:rsid w:val="0098162E"/>
    <w:rsid w:val="00981884"/>
    <w:rsid w:val="0098194D"/>
    <w:rsid w:val="009821A5"/>
    <w:rsid w:val="009828F2"/>
    <w:rsid w:val="00983759"/>
    <w:rsid w:val="009844C1"/>
    <w:rsid w:val="00984935"/>
    <w:rsid w:val="00984D4A"/>
    <w:rsid w:val="00984DDE"/>
    <w:rsid w:val="0098563C"/>
    <w:rsid w:val="0098746E"/>
    <w:rsid w:val="00990399"/>
    <w:rsid w:val="00990A1C"/>
    <w:rsid w:val="00991109"/>
    <w:rsid w:val="00991E56"/>
    <w:rsid w:val="00992101"/>
    <w:rsid w:val="0099261E"/>
    <w:rsid w:val="0099263E"/>
    <w:rsid w:val="00993F63"/>
    <w:rsid w:val="0099400A"/>
    <w:rsid w:val="00994A1D"/>
    <w:rsid w:val="00994B2D"/>
    <w:rsid w:val="00995FF9"/>
    <w:rsid w:val="009961CF"/>
    <w:rsid w:val="009961EB"/>
    <w:rsid w:val="009966AF"/>
    <w:rsid w:val="009A01D7"/>
    <w:rsid w:val="009A10D7"/>
    <w:rsid w:val="009A26D2"/>
    <w:rsid w:val="009A3508"/>
    <w:rsid w:val="009A40E7"/>
    <w:rsid w:val="009A4228"/>
    <w:rsid w:val="009A51C2"/>
    <w:rsid w:val="009A527B"/>
    <w:rsid w:val="009A5725"/>
    <w:rsid w:val="009A5DDC"/>
    <w:rsid w:val="009A6AB2"/>
    <w:rsid w:val="009A7E3D"/>
    <w:rsid w:val="009B14A9"/>
    <w:rsid w:val="009B1D5C"/>
    <w:rsid w:val="009B2E51"/>
    <w:rsid w:val="009B45A3"/>
    <w:rsid w:val="009B48B2"/>
    <w:rsid w:val="009B566D"/>
    <w:rsid w:val="009B5A4F"/>
    <w:rsid w:val="009B5BA6"/>
    <w:rsid w:val="009B6B4C"/>
    <w:rsid w:val="009B6B62"/>
    <w:rsid w:val="009C00F5"/>
    <w:rsid w:val="009C061C"/>
    <w:rsid w:val="009C0C1C"/>
    <w:rsid w:val="009C2356"/>
    <w:rsid w:val="009C2386"/>
    <w:rsid w:val="009C30F5"/>
    <w:rsid w:val="009C32E2"/>
    <w:rsid w:val="009C44A6"/>
    <w:rsid w:val="009C5763"/>
    <w:rsid w:val="009C6D9A"/>
    <w:rsid w:val="009C7BF9"/>
    <w:rsid w:val="009D03D1"/>
    <w:rsid w:val="009D0835"/>
    <w:rsid w:val="009D0CE3"/>
    <w:rsid w:val="009D1653"/>
    <w:rsid w:val="009D1ABD"/>
    <w:rsid w:val="009D2090"/>
    <w:rsid w:val="009D27F4"/>
    <w:rsid w:val="009D2815"/>
    <w:rsid w:val="009D4FD4"/>
    <w:rsid w:val="009D5B3E"/>
    <w:rsid w:val="009D63E1"/>
    <w:rsid w:val="009D7150"/>
    <w:rsid w:val="009D753B"/>
    <w:rsid w:val="009D75B0"/>
    <w:rsid w:val="009D75FE"/>
    <w:rsid w:val="009D7CA8"/>
    <w:rsid w:val="009E00A7"/>
    <w:rsid w:val="009E15A4"/>
    <w:rsid w:val="009E4CF5"/>
    <w:rsid w:val="009E55AE"/>
    <w:rsid w:val="009E5B87"/>
    <w:rsid w:val="009E61CF"/>
    <w:rsid w:val="009E71FF"/>
    <w:rsid w:val="009E7E54"/>
    <w:rsid w:val="009F0AA2"/>
    <w:rsid w:val="009F117F"/>
    <w:rsid w:val="009F37CE"/>
    <w:rsid w:val="009F3D2E"/>
    <w:rsid w:val="009F478D"/>
    <w:rsid w:val="009F4CD8"/>
    <w:rsid w:val="009F51D4"/>
    <w:rsid w:val="009F6482"/>
    <w:rsid w:val="009F66E5"/>
    <w:rsid w:val="00A005D1"/>
    <w:rsid w:val="00A01493"/>
    <w:rsid w:val="00A01726"/>
    <w:rsid w:val="00A01AA9"/>
    <w:rsid w:val="00A02860"/>
    <w:rsid w:val="00A033F6"/>
    <w:rsid w:val="00A03B58"/>
    <w:rsid w:val="00A04E27"/>
    <w:rsid w:val="00A04F7F"/>
    <w:rsid w:val="00A057E4"/>
    <w:rsid w:val="00A0588E"/>
    <w:rsid w:val="00A059B5"/>
    <w:rsid w:val="00A05A07"/>
    <w:rsid w:val="00A05C23"/>
    <w:rsid w:val="00A0740A"/>
    <w:rsid w:val="00A077CA"/>
    <w:rsid w:val="00A10125"/>
    <w:rsid w:val="00A10B51"/>
    <w:rsid w:val="00A10B8F"/>
    <w:rsid w:val="00A1103D"/>
    <w:rsid w:val="00A115EE"/>
    <w:rsid w:val="00A11DF8"/>
    <w:rsid w:val="00A12461"/>
    <w:rsid w:val="00A12B7D"/>
    <w:rsid w:val="00A133A7"/>
    <w:rsid w:val="00A13AB7"/>
    <w:rsid w:val="00A141FB"/>
    <w:rsid w:val="00A15A9A"/>
    <w:rsid w:val="00A16182"/>
    <w:rsid w:val="00A163AD"/>
    <w:rsid w:val="00A217BB"/>
    <w:rsid w:val="00A231B6"/>
    <w:rsid w:val="00A23640"/>
    <w:rsid w:val="00A23A35"/>
    <w:rsid w:val="00A23A38"/>
    <w:rsid w:val="00A23AB7"/>
    <w:rsid w:val="00A25DA2"/>
    <w:rsid w:val="00A25E98"/>
    <w:rsid w:val="00A26653"/>
    <w:rsid w:val="00A272F8"/>
    <w:rsid w:val="00A27B36"/>
    <w:rsid w:val="00A27C8C"/>
    <w:rsid w:val="00A27FC8"/>
    <w:rsid w:val="00A302EE"/>
    <w:rsid w:val="00A3155F"/>
    <w:rsid w:val="00A319FD"/>
    <w:rsid w:val="00A331E2"/>
    <w:rsid w:val="00A333B0"/>
    <w:rsid w:val="00A33560"/>
    <w:rsid w:val="00A33F87"/>
    <w:rsid w:val="00A360B1"/>
    <w:rsid w:val="00A366F1"/>
    <w:rsid w:val="00A369BF"/>
    <w:rsid w:val="00A37AFA"/>
    <w:rsid w:val="00A37F75"/>
    <w:rsid w:val="00A405D4"/>
    <w:rsid w:val="00A40913"/>
    <w:rsid w:val="00A410CE"/>
    <w:rsid w:val="00A412A5"/>
    <w:rsid w:val="00A414F9"/>
    <w:rsid w:val="00A43842"/>
    <w:rsid w:val="00A4400E"/>
    <w:rsid w:val="00A45A79"/>
    <w:rsid w:val="00A47DDD"/>
    <w:rsid w:val="00A50D7C"/>
    <w:rsid w:val="00A5169C"/>
    <w:rsid w:val="00A5172B"/>
    <w:rsid w:val="00A52075"/>
    <w:rsid w:val="00A5216A"/>
    <w:rsid w:val="00A544A0"/>
    <w:rsid w:val="00A55FC9"/>
    <w:rsid w:val="00A5611B"/>
    <w:rsid w:val="00A56324"/>
    <w:rsid w:val="00A572E2"/>
    <w:rsid w:val="00A57320"/>
    <w:rsid w:val="00A57479"/>
    <w:rsid w:val="00A60365"/>
    <w:rsid w:val="00A60466"/>
    <w:rsid w:val="00A61811"/>
    <w:rsid w:val="00A6197B"/>
    <w:rsid w:val="00A62119"/>
    <w:rsid w:val="00A6254B"/>
    <w:rsid w:val="00A62760"/>
    <w:rsid w:val="00A62A91"/>
    <w:rsid w:val="00A63281"/>
    <w:rsid w:val="00A63758"/>
    <w:rsid w:val="00A64342"/>
    <w:rsid w:val="00A653CC"/>
    <w:rsid w:val="00A65875"/>
    <w:rsid w:val="00A65CFC"/>
    <w:rsid w:val="00A65EDF"/>
    <w:rsid w:val="00A65F7A"/>
    <w:rsid w:val="00A661A8"/>
    <w:rsid w:val="00A66964"/>
    <w:rsid w:val="00A66B64"/>
    <w:rsid w:val="00A66E2B"/>
    <w:rsid w:val="00A72A9A"/>
    <w:rsid w:val="00A73161"/>
    <w:rsid w:val="00A73F35"/>
    <w:rsid w:val="00A7571D"/>
    <w:rsid w:val="00A75A7F"/>
    <w:rsid w:val="00A77597"/>
    <w:rsid w:val="00A80C9E"/>
    <w:rsid w:val="00A81706"/>
    <w:rsid w:val="00A81BB4"/>
    <w:rsid w:val="00A834B0"/>
    <w:rsid w:val="00A84139"/>
    <w:rsid w:val="00A84B56"/>
    <w:rsid w:val="00A85A28"/>
    <w:rsid w:val="00A8610A"/>
    <w:rsid w:val="00A86BAC"/>
    <w:rsid w:val="00A86D93"/>
    <w:rsid w:val="00A870A1"/>
    <w:rsid w:val="00A87353"/>
    <w:rsid w:val="00A87AC8"/>
    <w:rsid w:val="00A9070F"/>
    <w:rsid w:val="00A90A26"/>
    <w:rsid w:val="00A90C99"/>
    <w:rsid w:val="00A91114"/>
    <w:rsid w:val="00A92380"/>
    <w:rsid w:val="00A92419"/>
    <w:rsid w:val="00A92A32"/>
    <w:rsid w:val="00A93161"/>
    <w:rsid w:val="00A95869"/>
    <w:rsid w:val="00A96AB8"/>
    <w:rsid w:val="00A96B53"/>
    <w:rsid w:val="00A96E7D"/>
    <w:rsid w:val="00A9700B"/>
    <w:rsid w:val="00A97328"/>
    <w:rsid w:val="00A977CC"/>
    <w:rsid w:val="00A97BBD"/>
    <w:rsid w:val="00A97F37"/>
    <w:rsid w:val="00AA11B4"/>
    <w:rsid w:val="00AA1324"/>
    <w:rsid w:val="00AA1861"/>
    <w:rsid w:val="00AA1CF0"/>
    <w:rsid w:val="00AA2668"/>
    <w:rsid w:val="00AA2905"/>
    <w:rsid w:val="00AA5322"/>
    <w:rsid w:val="00AA5D9B"/>
    <w:rsid w:val="00AA725E"/>
    <w:rsid w:val="00AA756A"/>
    <w:rsid w:val="00AA75E8"/>
    <w:rsid w:val="00AA7DFC"/>
    <w:rsid w:val="00AB07DA"/>
    <w:rsid w:val="00AB17D6"/>
    <w:rsid w:val="00AB1FC4"/>
    <w:rsid w:val="00AB2803"/>
    <w:rsid w:val="00AB2B46"/>
    <w:rsid w:val="00AB2C8B"/>
    <w:rsid w:val="00AB310E"/>
    <w:rsid w:val="00AB4C7C"/>
    <w:rsid w:val="00AB5F09"/>
    <w:rsid w:val="00AB624C"/>
    <w:rsid w:val="00AB6857"/>
    <w:rsid w:val="00AB697A"/>
    <w:rsid w:val="00AB69D8"/>
    <w:rsid w:val="00AB6A2F"/>
    <w:rsid w:val="00AC0674"/>
    <w:rsid w:val="00AC1903"/>
    <w:rsid w:val="00AC1CB6"/>
    <w:rsid w:val="00AC3D9C"/>
    <w:rsid w:val="00AC3E0D"/>
    <w:rsid w:val="00AC55A1"/>
    <w:rsid w:val="00AC6268"/>
    <w:rsid w:val="00AC63C2"/>
    <w:rsid w:val="00AC6F61"/>
    <w:rsid w:val="00AC7179"/>
    <w:rsid w:val="00AC79FE"/>
    <w:rsid w:val="00AD00B7"/>
    <w:rsid w:val="00AD2D0F"/>
    <w:rsid w:val="00AD34FA"/>
    <w:rsid w:val="00AD4193"/>
    <w:rsid w:val="00AD4271"/>
    <w:rsid w:val="00AD4342"/>
    <w:rsid w:val="00AD4536"/>
    <w:rsid w:val="00AD53C0"/>
    <w:rsid w:val="00AD5CE1"/>
    <w:rsid w:val="00AD6093"/>
    <w:rsid w:val="00AD66CB"/>
    <w:rsid w:val="00AD743E"/>
    <w:rsid w:val="00AD7550"/>
    <w:rsid w:val="00AD7FAF"/>
    <w:rsid w:val="00AE041D"/>
    <w:rsid w:val="00AE1827"/>
    <w:rsid w:val="00AE1FBA"/>
    <w:rsid w:val="00AE3257"/>
    <w:rsid w:val="00AE4584"/>
    <w:rsid w:val="00AE4D36"/>
    <w:rsid w:val="00AE5926"/>
    <w:rsid w:val="00AE688A"/>
    <w:rsid w:val="00AE6902"/>
    <w:rsid w:val="00AE69EB"/>
    <w:rsid w:val="00AE7B60"/>
    <w:rsid w:val="00AF0C8E"/>
    <w:rsid w:val="00AF108B"/>
    <w:rsid w:val="00AF3A00"/>
    <w:rsid w:val="00AF4CAA"/>
    <w:rsid w:val="00AF4EA6"/>
    <w:rsid w:val="00AF6298"/>
    <w:rsid w:val="00AF67FE"/>
    <w:rsid w:val="00AF6EB8"/>
    <w:rsid w:val="00AF7F48"/>
    <w:rsid w:val="00B00B97"/>
    <w:rsid w:val="00B00CA0"/>
    <w:rsid w:val="00B00DE6"/>
    <w:rsid w:val="00B0191E"/>
    <w:rsid w:val="00B02687"/>
    <w:rsid w:val="00B03024"/>
    <w:rsid w:val="00B03764"/>
    <w:rsid w:val="00B048FC"/>
    <w:rsid w:val="00B0505A"/>
    <w:rsid w:val="00B0627C"/>
    <w:rsid w:val="00B06DEE"/>
    <w:rsid w:val="00B06F99"/>
    <w:rsid w:val="00B1029F"/>
    <w:rsid w:val="00B11109"/>
    <w:rsid w:val="00B12C76"/>
    <w:rsid w:val="00B1401F"/>
    <w:rsid w:val="00B14885"/>
    <w:rsid w:val="00B15099"/>
    <w:rsid w:val="00B158FC"/>
    <w:rsid w:val="00B16B6F"/>
    <w:rsid w:val="00B17ADF"/>
    <w:rsid w:val="00B2074D"/>
    <w:rsid w:val="00B20911"/>
    <w:rsid w:val="00B20B0A"/>
    <w:rsid w:val="00B21317"/>
    <w:rsid w:val="00B21551"/>
    <w:rsid w:val="00B215D0"/>
    <w:rsid w:val="00B22C4C"/>
    <w:rsid w:val="00B2369D"/>
    <w:rsid w:val="00B238E4"/>
    <w:rsid w:val="00B23E94"/>
    <w:rsid w:val="00B244AA"/>
    <w:rsid w:val="00B25910"/>
    <w:rsid w:val="00B25BC6"/>
    <w:rsid w:val="00B268F2"/>
    <w:rsid w:val="00B303C2"/>
    <w:rsid w:val="00B315EB"/>
    <w:rsid w:val="00B31C4D"/>
    <w:rsid w:val="00B323D1"/>
    <w:rsid w:val="00B325E1"/>
    <w:rsid w:val="00B34496"/>
    <w:rsid w:val="00B34CBE"/>
    <w:rsid w:val="00B3519A"/>
    <w:rsid w:val="00B369AC"/>
    <w:rsid w:val="00B36ED3"/>
    <w:rsid w:val="00B37AE5"/>
    <w:rsid w:val="00B37FEF"/>
    <w:rsid w:val="00B40DF8"/>
    <w:rsid w:val="00B43309"/>
    <w:rsid w:val="00B43854"/>
    <w:rsid w:val="00B43BAD"/>
    <w:rsid w:val="00B44025"/>
    <w:rsid w:val="00B44D4A"/>
    <w:rsid w:val="00B44F45"/>
    <w:rsid w:val="00B4623F"/>
    <w:rsid w:val="00B463E7"/>
    <w:rsid w:val="00B46C67"/>
    <w:rsid w:val="00B47184"/>
    <w:rsid w:val="00B4736A"/>
    <w:rsid w:val="00B5094A"/>
    <w:rsid w:val="00B50A08"/>
    <w:rsid w:val="00B50A7B"/>
    <w:rsid w:val="00B50F31"/>
    <w:rsid w:val="00B510AB"/>
    <w:rsid w:val="00B510B2"/>
    <w:rsid w:val="00B5139A"/>
    <w:rsid w:val="00B513CB"/>
    <w:rsid w:val="00B5190D"/>
    <w:rsid w:val="00B5270F"/>
    <w:rsid w:val="00B5287E"/>
    <w:rsid w:val="00B52AA7"/>
    <w:rsid w:val="00B53AE4"/>
    <w:rsid w:val="00B55AE9"/>
    <w:rsid w:val="00B55BE7"/>
    <w:rsid w:val="00B55C1D"/>
    <w:rsid w:val="00B55F59"/>
    <w:rsid w:val="00B5742D"/>
    <w:rsid w:val="00B57795"/>
    <w:rsid w:val="00B579FB"/>
    <w:rsid w:val="00B60895"/>
    <w:rsid w:val="00B60CF8"/>
    <w:rsid w:val="00B60D24"/>
    <w:rsid w:val="00B61CA5"/>
    <w:rsid w:val="00B61DB1"/>
    <w:rsid w:val="00B62AB5"/>
    <w:rsid w:val="00B63343"/>
    <w:rsid w:val="00B63489"/>
    <w:rsid w:val="00B6377F"/>
    <w:rsid w:val="00B63AEB"/>
    <w:rsid w:val="00B63E8D"/>
    <w:rsid w:val="00B65779"/>
    <w:rsid w:val="00B65AE3"/>
    <w:rsid w:val="00B6635D"/>
    <w:rsid w:val="00B67A20"/>
    <w:rsid w:val="00B7113E"/>
    <w:rsid w:val="00B71674"/>
    <w:rsid w:val="00B7190E"/>
    <w:rsid w:val="00B728D3"/>
    <w:rsid w:val="00B72B40"/>
    <w:rsid w:val="00B733C0"/>
    <w:rsid w:val="00B739F3"/>
    <w:rsid w:val="00B7491B"/>
    <w:rsid w:val="00B75164"/>
    <w:rsid w:val="00B755DB"/>
    <w:rsid w:val="00B75A0C"/>
    <w:rsid w:val="00B76068"/>
    <w:rsid w:val="00B76BEC"/>
    <w:rsid w:val="00B772C6"/>
    <w:rsid w:val="00B774D8"/>
    <w:rsid w:val="00B803DF"/>
    <w:rsid w:val="00B810F1"/>
    <w:rsid w:val="00B82681"/>
    <w:rsid w:val="00B82C05"/>
    <w:rsid w:val="00B82E1E"/>
    <w:rsid w:val="00B83EBA"/>
    <w:rsid w:val="00B84827"/>
    <w:rsid w:val="00B84D3F"/>
    <w:rsid w:val="00B8799B"/>
    <w:rsid w:val="00B87ADA"/>
    <w:rsid w:val="00B906D0"/>
    <w:rsid w:val="00B91B88"/>
    <w:rsid w:val="00B92C19"/>
    <w:rsid w:val="00B92E46"/>
    <w:rsid w:val="00B93BC3"/>
    <w:rsid w:val="00B956E7"/>
    <w:rsid w:val="00B957B1"/>
    <w:rsid w:val="00B9591C"/>
    <w:rsid w:val="00B95E5F"/>
    <w:rsid w:val="00B95F31"/>
    <w:rsid w:val="00B9683B"/>
    <w:rsid w:val="00B9735E"/>
    <w:rsid w:val="00BA07E7"/>
    <w:rsid w:val="00BA16E2"/>
    <w:rsid w:val="00BA2D28"/>
    <w:rsid w:val="00BA2EAF"/>
    <w:rsid w:val="00BA3FE8"/>
    <w:rsid w:val="00BA42DC"/>
    <w:rsid w:val="00BA47A0"/>
    <w:rsid w:val="00BA4A6D"/>
    <w:rsid w:val="00BA4EB9"/>
    <w:rsid w:val="00BA6F53"/>
    <w:rsid w:val="00BA779E"/>
    <w:rsid w:val="00BA799F"/>
    <w:rsid w:val="00BB1B8D"/>
    <w:rsid w:val="00BB305A"/>
    <w:rsid w:val="00BB3900"/>
    <w:rsid w:val="00BB3DDE"/>
    <w:rsid w:val="00BB3F15"/>
    <w:rsid w:val="00BB4995"/>
    <w:rsid w:val="00BB69A7"/>
    <w:rsid w:val="00BB7042"/>
    <w:rsid w:val="00BB774E"/>
    <w:rsid w:val="00BC0160"/>
    <w:rsid w:val="00BC043B"/>
    <w:rsid w:val="00BC054C"/>
    <w:rsid w:val="00BC0D34"/>
    <w:rsid w:val="00BC15C1"/>
    <w:rsid w:val="00BC160D"/>
    <w:rsid w:val="00BC21E6"/>
    <w:rsid w:val="00BC3715"/>
    <w:rsid w:val="00BC40AF"/>
    <w:rsid w:val="00BC425F"/>
    <w:rsid w:val="00BC44DC"/>
    <w:rsid w:val="00BC51D2"/>
    <w:rsid w:val="00BC60D4"/>
    <w:rsid w:val="00BC615C"/>
    <w:rsid w:val="00BC71A4"/>
    <w:rsid w:val="00BD1219"/>
    <w:rsid w:val="00BD23DC"/>
    <w:rsid w:val="00BD3BA0"/>
    <w:rsid w:val="00BD5074"/>
    <w:rsid w:val="00BD526C"/>
    <w:rsid w:val="00BD72CB"/>
    <w:rsid w:val="00BD7D23"/>
    <w:rsid w:val="00BD7DF6"/>
    <w:rsid w:val="00BD7EEF"/>
    <w:rsid w:val="00BE04A4"/>
    <w:rsid w:val="00BE04A5"/>
    <w:rsid w:val="00BE0634"/>
    <w:rsid w:val="00BE1B51"/>
    <w:rsid w:val="00BE2BB6"/>
    <w:rsid w:val="00BE2E3A"/>
    <w:rsid w:val="00BE38A7"/>
    <w:rsid w:val="00BE3E0E"/>
    <w:rsid w:val="00BE4B42"/>
    <w:rsid w:val="00BE4F68"/>
    <w:rsid w:val="00BE5223"/>
    <w:rsid w:val="00BE5B7A"/>
    <w:rsid w:val="00BE5FB6"/>
    <w:rsid w:val="00BE61F3"/>
    <w:rsid w:val="00BE7DD7"/>
    <w:rsid w:val="00BF02AD"/>
    <w:rsid w:val="00BF0975"/>
    <w:rsid w:val="00BF0DA6"/>
    <w:rsid w:val="00BF10C4"/>
    <w:rsid w:val="00BF1644"/>
    <w:rsid w:val="00BF1649"/>
    <w:rsid w:val="00BF3C7E"/>
    <w:rsid w:val="00BF4833"/>
    <w:rsid w:val="00BF4A09"/>
    <w:rsid w:val="00BF5861"/>
    <w:rsid w:val="00BF637C"/>
    <w:rsid w:val="00BF729D"/>
    <w:rsid w:val="00BF7CC0"/>
    <w:rsid w:val="00BF7FF6"/>
    <w:rsid w:val="00C0082B"/>
    <w:rsid w:val="00C01439"/>
    <w:rsid w:val="00C01675"/>
    <w:rsid w:val="00C01D2C"/>
    <w:rsid w:val="00C02EBA"/>
    <w:rsid w:val="00C032B6"/>
    <w:rsid w:val="00C0384A"/>
    <w:rsid w:val="00C04423"/>
    <w:rsid w:val="00C05FED"/>
    <w:rsid w:val="00C07A6D"/>
    <w:rsid w:val="00C10576"/>
    <w:rsid w:val="00C11672"/>
    <w:rsid w:val="00C12BC7"/>
    <w:rsid w:val="00C12ED6"/>
    <w:rsid w:val="00C13613"/>
    <w:rsid w:val="00C140AF"/>
    <w:rsid w:val="00C14815"/>
    <w:rsid w:val="00C1488C"/>
    <w:rsid w:val="00C14B59"/>
    <w:rsid w:val="00C16DB5"/>
    <w:rsid w:val="00C170B0"/>
    <w:rsid w:val="00C17617"/>
    <w:rsid w:val="00C21DCB"/>
    <w:rsid w:val="00C21F6C"/>
    <w:rsid w:val="00C2355B"/>
    <w:rsid w:val="00C2612C"/>
    <w:rsid w:val="00C261B3"/>
    <w:rsid w:val="00C2637B"/>
    <w:rsid w:val="00C27BFA"/>
    <w:rsid w:val="00C27FCD"/>
    <w:rsid w:val="00C30930"/>
    <w:rsid w:val="00C30C2F"/>
    <w:rsid w:val="00C30C6C"/>
    <w:rsid w:val="00C31510"/>
    <w:rsid w:val="00C324A8"/>
    <w:rsid w:val="00C34319"/>
    <w:rsid w:val="00C34ACB"/>
    <w:rsid w:val="00C35131"/>
    <w:rsid w:val="00C35B3C"/>
    <w:rsid w:val="00C35F23"/>
    <w:rsid w:val="00C369B3"/>
    <w:rsid w:val="00C36B25"/>
    <w:rsid w:val="00C36E79"/>
    <w:rsid w:val="00C37462"/>
    <w:rsid w:val="00C375F6"/>
    <w:rsid w:val="00C3791D"/>
    <w:rsid w:val="00C37AAC"/>
    <w:rsid w:val="00C4193F"/>
    <w:rsid w:val="00C422D5"/>
    <w:rsid w:val="00C426B1"/>
    <w:rsid w:val="00C4276F"/>
    <w:rsid w:val="00C43107"/>
    <w:rsid w:val="00C433D3"/>
    <w:rsid w:val="00C43FAA"/>
    <w:rsid w:val="00C4402C"/>
    <w:rsid w:val="00C44DD7"/>
    <w:rsid w:val="00C44E86"/>
    <w:rsid w:val="00C45714"/>
    <w:rsid w:val="00C463A4"/>
    <w:rsid w:val="00C509E0"/>
    <w:rsid w:val="00C50CD8"/>
    <w:rsid w:val="00C514B6"/>
    <w:rsid w:val="00C515C9"/>
    <w:rsid w:val="00C523DB"/>
    <w:rsid w:val="00C52549"/>
    <w:rsid w:val="00C52B4A"/>
    <w:rsid w:val="00C52CD1"/>
    <w:rsid w:val="00C539FE"/>
    <w:rsid w:val="00C53C59"/>
    <w:rsid w:val="00C53CDC"/>
    <w:rsid w:val="00C53D6A"/>
    <w:rsid w:val="00C53DC1"/>
    <w:rsid w:val="00C5469E"/>
    <w:rsid w:val="00C55905"/>
    <w:rsid w:val="00C57C99"/>
    <w:rsid w:val="00C6038F"/>
    <w:rsid w:val="00C604DB"/>
    <w:rsid w:val="00C60E67"/>
    <w:rsid w:val="00C6156E"/>
    <w:rsid w:val="00C61993"/>
    <w:rsid w:val="00C6209A"/>
    <w:rsid w:val="00C6236F"/>
    <w:rsid w:val="00C62755"/>
    <w:rsid w:val="00C63F28"/>
    <w:rsid w:val="00C641FD"/>
    <w:rsid w:val="00C6783C"/>
    <w:rsid w:val="00C71516"/>
    <w:rsid w:val="00C71D06"/>
    <w:rsid w:val="00C728D7"/>
    <w:rsid w:val="00C74335"/>
    <w:rsid w:val="00C744AE"/>
    <w:rsid w:val="00C7483A"/>
    <w:rsid w:val="00C74BBA"/>
    <w:rsid w:val="00C7662B"/>
    <w:rsid w:val="00C76AC1"/>
    <w:rsid w:val="00C76FB7"/>
    <w:rsid w:val="00C77014"/>
    <w:rsid w:val="00C80247"/>
    <w:rsid w:val="00C807B6"/>
    <w:rsid w:val="00C81F6B"/>
    <w:rsid w:val="00C83756"/>
    <w:rsid w:val="00C83CEA"/>
    <w:rsid w:val="00C8422F"/>
    <w:rsid w:val="00C84AA1"/>
    <w:rsid w:val="00C85933"/>
    <w:rsid w:val="00C85944"/>
    <w:rsid w:val="00C85B29"/>
    <w:rsid w:val="00C85DD4"/>
    <w:rsid w:val="00C85E8C"/>
    <w:rsid w:val="00C865E2"/>
    <w:rsid w:val="00C9168D"/>
    <w:rsid w:val="00C91706"/>
    <w:rsid w:val="00C92460"/>
    <w:rsid w:val="00C925A8"/>
    <w:rsid w:val="00C92B3E"/>
    <w:rsid w:val="00C936DE"/>
    <w:rsid w:val="00C94DE4"/>
    <w:rsid w:val="00C96238"/>
    <w:rsid w:val="00C970BC"/>
    <w:rsid w:val="00CA0370"/>
    <w:rsid w:val="00CA0539"/>
    <w:rsid w:val="00CA0B84"/>
    <w:rsid w:val="00CA1CC7"/>
    <w:rsid w:val="00CA3367"/>
    <w:rsid w:val="00CA3569"/>
    <w:rsid w:val="00CA3F36"/>
    <w:rsid w:val="00CA4500"/>
    <w:rsid w:val="00CA6A30"/>
    <w:rsid w:val="00CA795D"/>
    <w:rsid w:val="00CA7A32"/>
    <w:rsid w:val="00CB0333"/>
    <w:rsid w:val="00CB0776"/>
    <w:rsid w:val="00CB2950"/>
    <w:rsid w:val="00CB34EA"/>
    <w:rsid w:val="00CB357B"/>
    <w:rsid w:val="00CB379E"/>
    <w:rsid w:val="00CB3CCB"/>
    <w:rsid w:val="00CB3F01"/>
    <w:rsid w:val="00CB4CBC"/>
    <w:rsid w:val="00CB640B"/>
    <w:rsid w:val="00CB67B3"/>
    <w:rsid w:val="00CB6D14"/>
    <w:rsid w:val="00CB6F66"/>
    <w:rsid w:val="00CB7151"/>
    <w:rsid w:val="00CB7727"/>
    <w:rsid w:val="00CC013E"/>
    <w:rsid w:val="00CC04D9"/>
    <w:rsid w:val="00CC0D29"/>
    <w:rsid w:val="00CC18C2"/>
    <w:rsid w:val="00CC18F6"/>
    <w:rsid w:val="00CC1ACF"/>
    <w:rsid w:val="00CC1BE6"/>
    <w:rsid w:val="00CC2576"/>
    <w:rsid w:val="00CC2D51"/>
    <w:rsid w:val="00CC4353"/>
    <w:rsid w:val="00CC6150"/>
    <w:rsid w:val="00CC6605"/>
    <w:rsid w:val="00CC6D5D"/>
    <w:rsid w:val="00CC6F27"/>
    <w:rsid w:val="00CC710D"/>
    <w:rsid w:val="00CC7665"/>
    <w:rsid w:val="00CC7DB3"/>
    <w:rsid w:val="00CD0601"/>
    <w:rsid w:val="00CD17BD"/>
    <w:rsid w:val="00CD2420"/>
    <w:rsid w:val="00CD29AC"/>
    <w:rsid w:val="00CD3253"/>
    <w:rsid w:val="00CD33BB"/>
    <w:rsid w:val="00CD35CD"/>
    <w:rsid w:val="00CD3934"/>
    <w:rsid w:val="00CD411C"/>
    <w:rsid w:val="00CD4ABC"/>
    <w:rsid w:val="00CD4E29"/>
    <w:rsid w:val="00CD51DC"/>
    <w:rsid w:val="00CD5482"/>
    <w:rsid w:val="00CD5BC7"/>
    <w:rsid w:val="00CD5DBE"/>
    <w:rsid w:val="00CD60CC"/>
    <w:rsid w:val="00CD72AD"/>
    <w:rsid w:val="00CD7455"/>
    <w:rsid w:val="00CE11BF"/>
    <w:rsid w:val="00CE2810"/>
    <w:rsid w:val="00CE2D85"/>
    <w:rsid w:val="00CE2E9A"/>
    <w:rsid w:val="00CE3A72"/>
    <w:rsid w:val="00CE3E2D"/>
    <w:rsid w:val="00CE4398"/>
    <w:rsid w:val="00CE5264"/>
    <w:rsid w:val="00CE5961"/>
    <w:rsid w:val="00CE7B04"/>
    <w:rsid w:val="00CF2FCD"/>
    <w:rsid w:val="00CF44C8"/>
    <w:rsid w:val="00CF4D30"/>
    <w:rsid w:val="00CF5616"/>
    <w:rsid w:val="00CF5F06"/>
    <w:rsid w:val="00CF7863"/>
    <w:rsid w:val="00D0045F"/>
    <w:rsid w:val="00D010B4"/>
    <w:rsid w:val="00D0176D"/>
    <w:rsid w:val="00D01ADA"/>
    <w:rsid w:val="00D0206D"/>
    <w:rsid w:val="00D02FE7"/>
    <w:rsid w:val="00D0451C"/>
    <w:rsid w:val="00D0500C"/>
    <w:rsid w:val="00D065E9"/>
    <w:rsid w:val="00D06A99"/>
    <w:rsid w:val="00D06CCF"/>
    <w:rsid w:val="00D0767E"/>
    <w:rsid w:val="00D077BA"/>
    <w:rsid w:val="00D07E27"/>
    <w:rsid w:val="00D1124B"/>
    <w:rsid w:val="00D12741"/>
    <w:rsid w:val="00D12C9D"/>
    <w:rsid w:val="00D135B7"/>
    <w:rsid w:val="00D13F56"/>
    <w:rsid w:val="00D144F9"/>
    <w:rsid w:val="00D158CE"/>
    <w:rsid w:val="00D16C52"/>
    <w:rsid w:val="00D17F4A"/>
    <w:rsid w:val="00D2037B"/>
    <w:rsid w:val="00D21B44"/>
    <w:rsid w:val="00D21E35"/>
    <w:rsid w:val="00D22CF1"/>
    <w:rsid w:val="00D23941"/>
    <w:rsid w:val="00D2395F"/>
    <w:rsid w:val="00D23BAE"/>
    <w:rsid w:val="00D257C0"/>
    <w:rsid w:val="00D25DE9"/>
    <w:rsid w:val="00D264A6"/>
    <w:rsid w:val="00D26962"/>
    <w:rsid w:val="00D2716E"/>
    <w:rsid w:val="00D2721C"/>
    <w:rsid w:val="00D314D7"/>
    <w:rsid w:val="00D3165A"/>
    <w:rsid w:val="00D31FA8"/>
    <w:rsid w:val="00D330E2"/>
    <w:rsid w:val="00D33304"/>
    <w:rsid w:val="00D33699"/>
    <w:rsid w:val="00D349B8"/>
    <w:rsid w:val="00D34F0C"/>
    <w:rsid w:val="00D36477"/>
    <w:rsid w:val="00D3666A"/>
    <w:rsid w:val="00D3696E"/>
    <w:rsid w:val="00D407E3"/>
    <w:rsid w:val="00D4091A"/>
    <w:rsid w:val="00D4132D"/>
    <w:rsid w:val="00D41E76"/>
    <w:rsid w:val="00D4257B"/>
    <w:rsid w:val="00D4278F"/>
    <w:rsid w:val="00D43297"/>
    <w:rsid w:val="00D43779"/>
    <w:rsid w:val="00D44AF2"/>
    <w:rsid w:val="00D44DB7"/>
    <w:rsid w:val="00D46A65"/>
    <w:rsid w:val="00D46FA9"/>
    <w:rsid w:val="00D47092"/>
    <w:rsid w:val="00D4718C"/>
    <w:rsid w:val="00D472D2"/>
    <w:rsid w:val="00D479C8"/>
    <w:rsid w:val="00D50F43"/>
    <w:rsid w:val="00D514F8"/>
    <w:rsid w:val="00D518C7"/>
    <w:rsid w:val="00D51BE5"/>
    <w:rsid w:val="00D52006"/>
    <w:rsid w:val="00D53513"/>
    <w:rsid w:val="00D53B22"/>
    <w:rsid w:val="00D54415"/>
    <w:rsid w:val="00D544A1"/>
    <w:rsid w:val="00D5451F"/>
    <w:rsid w:val="00D546C7"/>
    <w:rsid w:val="00D562BA"/>
    <w:rsid w:val="00D56367"/>
    <w:rsid w:val="00D5664B"/>
    <w:rsid w:val="00D5697C"/>
    <w:rsid w:val="00D57216"/>
    <w:rsid w:val="00D575B7"/>
    <w:rsid w:val="00D57839"/>
    <w:rsid w:val="00D60058"/>
    <w:rsid w:val="00D6005C"/>
    <w:rsid w:val="00D609D4"/>
    <w:rsid w:val="00D62085"/>
    <w:rsid w:val="00D63233"/>
    <w:rsid w:val="00D64103"/>
    <w:rsid w:val="00D64786"/>
    <w:rsid w:val="00D64D7D"/>
    <w:rsid w:val="00D65ADC"/>
    <w:rsid w:val="00D66BA7"/>
    <w:rsid w:val="00D67509"/>
    <w:rsid w:val="00D70259"/>
    <w:rsid w:val="00D70DC6"/>
    <w:rsid w:val="00D7150C"/>
    <w:rsid w:val="00D71C3E"/>
    <w:rsid w:val="00D735F6"/>
    <w:rsid w:val="00D743D2"/>
    <w:rsid w:val="00D74802"/>
    <w:rsid w:val="00D74EDE"/>
    <w:rsid w:val="00D764A7"/>
    <w:rsid w:val="00D76CE1"/>
    <w:rsid w:val="00D77956"/>
    <w:rsid w:val="00D77F52"/>
    <w:rsid w:val="00D80183"/>
    <w:rsid w:val="00D80440"/>
    <w:rsid w:val="00D80624"/>
    <w:rsid w:val="00D80893"/>
    <w:rsid w:val="00D80ADD"/>
    <w:rsid w:val="00D81241"/>
    <w:rsid w:val="00D81F4E"/>
    <w:rsid w:val="00D827D6"/>
    <w:rsid w:val="00D82B2A"/>
    <w:rsid w:val="00D8495F"/>
    <w:rsid w:val="00D85303"/>
    <w:rsid w:val="00D863AE"/>
    <w:rsid w:val="00D879FA"/>
    <w:rsid w:val="00D90A23"/>
    <w:rsid w:val="00D91157"/>
    <w:rsid w:val="00D91B2E"/>
    <w:rsid w:val="00D932B5"/>
    <w:rsid w:val="00D93B06"/>
    <w:rsid w:val="00D93E9F"/>
    <w:rsid w:val="00D95C74"/>
    <w:rsid w:val="00D965C4"/>
    <w:rsid w:val="00D96CDE"/>
    <w:rsid w:val="00D972DD"/>
    <w:rsid w:val="00D97E91"/>
    <w:rsid w:val="00DA1E3F"/>
    <w:rsid w:val="00DA24AB"/>
    <w:rsid w:val="00DA2900"/>
    <w:rsid w:val="00DA2DC9"/>
    <w:rsid w:val="00DA2EA2"/>
    <w:rsid w:val="00DA2FE9"/>
    <w:rsid w:val="00DA4111"/>
    <w:rsid w:val="00DA46AA"/>
    <w:rsid w:val="00DA4A7F"/>
    <w:rsid w:val="00DA6E23"/>
    <w:rsid w:val="00DA7331"/>
    <w:rsid w:val="00DA7416"/>
    <w:rsid w:val="00DA7920"/>
    <w:rsid w:val="00DB0BA6"/>
    <w:rsid w:val="00DB1083"/>
    <w:rsid w:val="00DB1448"/>
    <w:rsid w:val="00DB18C4"/>
    <w:rsid w:val="00DB2DE8"/>
    <w:rsid w:val="00DB3185"/>
    <w:rsid w:val="00DB336B"/>
    <w:rsid w:val="00DB39EF"/>
    <w:rsid w:val="00DB3C3D"/>
    <w:rsid w:val="00DB4508"/>
    <w:rsid w:val="00DB5548"/>
    <w:rsid w:val="00DB59DE"/>
    <w:rsid w:val="00DB5BB3"/>
    <w:rsid w:val="00DB785D"/>
    <w:rsid w:val="00DB78BB"/>
    <w:rsid w:val="00DC0106"/>
    <w:rsid w:val="00DC04BC"/>
    <w:rsid w:val="00DC0D71"/>
    <w:rsid w:val="00DC0D93"/>
    <w:rsid w:val="00DC0ED2"/>
    <w:rsid w:val="00DC122B"/>
    <w:rsid w:val="00DC170C"/>
    <w:rsid w:val="00DC1CF0"/>
    <w:rsid w:val="00DC2851"/>
    <w:rsid w:val="00DC43F6"/>
    <w:rsid w:val="00DC48B5"/>
    <w:rsid w:val="00DC52DF"/>
    <w:rsid w:val="00DC5487"/>
    <w:rsid w:val="00DC5A20"/>
    <w:rsid w:val="00DC5AC1"/>
    <w:rsid w:val="00DC6865"/>
    <w:rsid w:val="00DC6B0C"/>
    <w:rsid w:val="00DC6BDF"/>
    <w:rsid w:val="00DC7A72"/>
    <w:rsid w:val="00DD0363"/>
    <w:rsid w:val="00DD2548"/>
    <w:rsid w:val="00DD286F"/>
    <w:rsid w:val="00DD3163"/>
    <w:rsid w:val="00DD374D"/>
    <w:rsid w:val="00DD4252"/>
    <w:rsid w:val="00DD4342"/>
    <w:rsid w:val="00DD4A51"/>
    <w:rsid w:val="00DD4BC4"/>
    <w:rsid w:val="00DD4C05"/>
    <w:rsid w:val="00DD506E"/>
    <w:rsid w:val="00DD5649"/>
    <w:rsid w:val="00DD66FF"/>
    <w:rsid w:val="00DE0564"/>
    <w:rsid w:val="00DE0912"/>
    <w:rsid w:val="00DE11DE"/>
    <w:rsid w:val="00DE21C7"/>
    <w:rsid w:val="00DE3117"/>
    <w:rsid w:val="00DE3257"/>
    <w:rsid w:val="00DE3623"/>
    <w:rsid w:val="00DE47BD"/>
    <w:rsid w:val="00DE50F4"/>
    <w:rsid w:val="00DE5A7D"/>
    <w:rsid w:val="00DE62C3"/>
    <w:rsid w:val="00DE686D"/>
    <w:rsid w:val="00DE7541"/>
    <w:rsid w:val="00DE7936"/>
    <w:rsid w:val="00DE7CF1"/>
    <w:rsid w:val="00DF1B44"/>
    <w:rsid w:val="00DF26E4"/>
    <w:rsid w:val="00DF36FD"/>
    <w:rsid w:val="00DF3AF1"/>
    <w:rsid w:val="00DF4183"/>
    <w:rsid w:val="00DF53FB"/>
    <w:rsid w:val="00DF6814"/>
    <w:rsid w:val="00DF78A4"/>
    <w:rsid w:val="00E014D4"/>
    <w:rsid w:val="00E01640"/>
    <w:rsid w:val="00E0169F"/>
    <w:rsid w:val="00E01A44"/>
    <w:rsid w:val="00E02205"/>
    <w:rsid w:val="00E0268C"/>
    <w:rsid w:val="00E028F4"/>
    <w:rsid w:val="00E038FB"/>
    <w:rsid w:val="00E03AA2"/>
    <w:rsid w:val="00E03BAB"/>
    <w:rsid w:val="00E04788"/>
    <w:rsid w:val="00E04A56"/>
    <w:rsid w:val="00E05249"/>
    <w:rsid w:val="00E05890"/>
    <w:rsid w:val="00E0596A"/>
    <w:rsid w:val="00E06820"/>
    <w:rsid w:val="00E10DA3"/>
    <w:rsid w:val="00E118C8"/>
    <w:rsid w:val="00E138B8"/>
    <w:rsid w:val="00E14207"/>
    <w:rsid w:val="00E14F6F"/>
    <w:rsid w:val="00E152B6"/>
    <w:rsid w:val="00E164F3"/>
    <w:rsid w:val="00E1686D"/>
    <w:rsid w:val="00E1686E"/>
    <w:rsid w:val="00E16FC3"/>
    <w:rsid w:val="00E170A1"/>
    <w:rsid w:val="00E17413"/>
    <w:rsid w:val="00E20AB6"/>
    <w:rsid w:val="00E2108F"/>
    <w:rsid w:val="00E21577"/>
    <w:rsid w:val="00E216FA"/>
    <w:rsid w:val="00E21C09"/>
    <w:rsid w:val="00E23E62"/>
    <w:rsid w:val="00E242B1"/>
    <w:rsid w:val="00E26286"/>
    <w:rsid w:val="00E26A6A"/>
    <w:rsid w:val="00E26B6E"/>
    <w:rsid w:val="00E26BBA"/>
    <w:rsid w:val="00E26D8D"/>
    <w:rsid w:val="00E27825"/>
    <w:rsid w:val="00E3024E"/>
    <w:rsid w:val="00E31C49"/>
    <w:rsid w:val="00E33186"/>
    <w:rsid w:val="00E33456"/>
    <w:rsid w:val="00E3356B"/>
    <w:rsid w:val="00E34ABC"/>
    <w:rsid w:val="00E35A93"/>
    <w:rsid w:val="00E35F4B"/>
    <w:rsid w:val="00E35F86"/>
    <w:rsid w:val="00E362F7"/>
    <w:rsid w:val="00E36526"/>
    <w:rsid w:val="00E36FC2"/>
    <w:rsid w:val="00E379AC"/>
    <w:rsid w:val="00E4184B"/>
    <w:rsid w:val="00E41B59"/>
    <w:rsid w:val="00E4425D"/>
    <w:rsid w:val="00E4447A"/>
    <w:rsid w:val="00E44BF0"/>
    <w:rsid w:val="00E44F96"/>
    <w:rsid w:val="00E45BEA"/>
    <w:rsid w:val="00E45F9C"/>
    <w:rsid w:val="00E46AF9"/>
    <w:rsid w:val="00E475AA"/>
    <w:rsid w:val="00E513D9"/>
    <w:rsid w:val="00E515C7"/>
    <w:rsid w:val="00E51965"/>
    <w:rsid w:val="00E5234E"/>
    <w:rsid w:val="00E52A4D"/>
    <w:rsid w:val="00E533C3"/>
    <w:rsid w:val="00E53A1D"/>
    <w:rsid w:val="00E54377"/>
    <w:rsid w:val="00E54CAA"/>
    <w:rsid w:val="00E553E0"/>
    <w:rsid w:val="00E55619"/>
    <w:rsid w:val="00E568AE"/>
    <w:rsid w:val="00E56AD0"/>
    <w:rsid w:val="00E57181"/>
    <w:rsid w:val="00E57DCB"/>
    <w:rsid w:val="00E61C20"/>
    <w:rsid w:val="00E6211F"/>
    <w:rsid w:val="00E62F6E"/>
    <w:rsid w:val="00E64B0A"/>
    <w:rsid w:val="00E64B2A"/>
    <w:rsid w:val="00E64E98"/>
    <w:rsid w:val="00E6574C"/>
    <w:rsid w:val="00E65C7D"/>
    <w:rsid w:val="00E66548"/>
    <w:rsid w:val="00E66A4D"/>
    <w:rsid w:val="00E66C4E"/>
    <w:rsid w:val="00E671AE"/>
    <w:rsid w:val="00E67D46"/>
    <w:rsid w:val="00E702B4"/>
    <w:rsid w:val="00E7098C"/>
    <w:rsid w:val="00E716CE"/>
    <w:rsid w:val="00E71AC3"/>
    <w:rsid w:val="00E72493"/>
    <w:rsid w:val="00E72678"/>
    <w:rsid w:val="00E73B09"/>
    <w:rsid w:val="00E7428C"/>
    <w:rsid w:val="00E7438C"/>
    <w:rsid w:val="00E75D7F"/>
    <w:rsid w:val="00E75E65"/>
    <w:rsid w:val="00E76A70"/>
    <w:rsid w:val="00E775F2"/>
    <w:rsid w:val="00E77762"/>
    <w:rsid w:val="00E779A3"/>
    <w:rsid w:val="00E803DB"/>
    <w:rsid w:val="00E81589"/>
    <w:rsid w:val="00E84E64"/>
    <w:rsid w:val="00E84E6C"/>
    <w:rsid w:val="00E85574"/>
    <w:rsid w:val="00E85641"/>
    <w:rsid w:val="00E8599A"/>
    <w:rsid w:val="00E85D6F"/>
    <w:rsid w:val="00E86470"/>
    <w:rsid w:val="00E876A1"/>
    <w:rsid w:val="00E90356"/>
    <w:rsid w:val="00E92061"/>
    <w:rsid w:val="00E9222E"/>
    <w:rsid w:val="00E92804"/>
    <w:rsid w:val="00E93C4E"/>
    <w:rsid w:val="00E93FF6"/>
    <w:rsid w:val="00E94A53"/>
    <w:rsid w:val="00E95125"/>
    <w:rsid w:val="00E959AD"/>
    <w:rsid w:val="00E963DD"/>
    <w:rsid w:val="00E965BC"/>
    <w:rsid w:val="00E96FD6"/>
    <w:rsid w:val="00E9701E"/>
    <w:rsid w:val="00E9737A"/>
    <w:rsid w:val="00E9794F"/>
    <w:rsid w:val="00EA1681"/>
    <w:rsid w:val="00EA2027"/>
    <w:rsid w:val="00EA2FE7"/>
    <w:rsid w:val="00EA37CA"/>
    <w:rsid w:val="00EA4CB6"/>
    <w:rsid w:val="00EA4EE6"/>
    <w:rsid w:val="00EA620F"/>
    <w:rsid w:val="00EA733B"/>
    <w:rsid w:val="00EA7E64"/>
    <w:rsid w:val="00EB000A"/>
    <w:rsid w:val="00EB0090"/>
    <w:rsid w:val="00EB045B"/>
    <w:rsid w:val="00EB2004"/>
    <w:rsid w:val="00EB2729"/>
    <w:rsid w:val="00EB28EF"/>
    <w:rsid w:val="00EB3B66"/>
    <w:rsid w:val="00EB4BDC"/>
    <w:rsid w:val="00EB523B"/>
    <w:rsid w:val="00EB5321"/>
    <w:rsid w:val="00EB5DAC"/>
    <w:rsid w:val="00EB660C"/>
    <w:rsid w:val="00EB686F"/>
    <w:rsid w:val="00EB68A2"/>
    <w:rsid w:val="00EB68EE"/>
    <w:rsid w:val="00EB6A06"/>
    <w:rsid w:val="00EB777F"/>
    <w:rsid w:val="00EC0659"/>
    <w:rsid w:val="00EC0A1E"/>
    <w:rsid w:val="00EC134F"/>
    <w:rsid w:val="00EC1DEF"/>
    <w:rsid w:val="00EC2455"/>
    <w:rsid w:val="00EC2879"/>
    <w:rsid w:val="00EC2A32"/>
    <w:rsid w:val="00EC356B"/>
    <w:rsid w:val="00EC436F"/>
    <w:rsid w:val="00EC4E02"/>
    <w:rsid w:val="00EC6042"/>
    <w:rsid w:val="00EC79E3"/>
    <w:rsid w:val="00ED0DA9"/>
    <w:rsid w:val="00ED1135"/>
    <w:rsid w:val="00ED18EF"/>
    <w:rsid w:val="00ED1CE7"/>
    <w:rsid w:val="00ED1EC4"/>
    <w:rsid w:val="00ED1FEF"/>
    <w:rsid w:val="00ED219D"/>
    <w:rsid w:val="00ED26CA"/>
    <w:rsid w:val="00ED28B6"/>
    <w:rsid w:val="00ED292D"/>
    <w:rsid w:val="00ED3678"/>
    <w:rsid w:val="00ED37EB"/>
    <w:rsid w:val="00ED403E"/>
    <w:rsid w:val="00ED411B"/>
    <w:rsid w:val="00ED466A"/>
    <w:rsid w:val="00ED4FBE"/>
    <w:rsid w:val="00ED585D"/>
    <w:rsid w:val="00ED61CA"/>
    <w:rsid w:val="00ED6C51"/>
    <w:rsid w:val="00ED70C1"/>
    <w:rsid w:val="00ED7145"/>
    <w:rsid w:val="00EE030C"/>
    <w:rsid w:val="00EE0773"/>
    <w:rsid w:val="00EE0DD9"/>
    <w:rsid w:val="00EE0F16"/>
    <w:rsid w:val="00EE110B"/>
    <w:rsid w:val="00EE1695"/>
    <w:rsid w:val="00EE18BF"/>
    <w:rsid w:val="00EE1941"/>
    <w:rsid w:val="00EE1E3C"/>
    <w:rsid w:val="00EE1EAB"/>
    <w:rsid w:val="00EE328F"/>
    <w:rsid w:val="00EE4124"/>
    <w:rsid w:val="00EE5477"/>
    <w:rsid w:val="00EE5C96"/>
    <w:rsid w:val="00EE6139"/>
    <w:rsid w:val="00EE637D"/>
    <w:rsid w:val="00EE6F2C"/>
    <w:rsid w:val="00EE7302"/>
    <w:rsid w:val="00EE7EC9"/>
    <w:rsid w:val="00EF0ED4"/>
    <w:rsid w:val="00EF0F93"/>
    <w:rsid w:val="00EF1807"/>
    <w:rsid w:val="00EF2132"/>
    <w:rsid w:val="00EF355A"/>
    <w:rsid w:val="00EF35F2"/>
    <w:rsid w:val="00EF5737"/>
    <w:rsid w:val="00EF58CE"/>
    <w:rsid w:val="00EF67F3"/>
    <w:rsid w:val="00EF6ADE"/>
    <w:rsid w:val="00EF6B97"/>
    <w:rsid w:val="00EF7359"/>
    <w:rsid w:val="00EF7AAD"/>
    <w:rsid w:val="00EF7D5B"/>
    <w:rsid w:val="00F01784"/>
    <w:rsid w:val="00F034D7"/>
    <w:rsid w:val="00F037A9"/>
    <w:rsid w:val="00F03EE9"/>
    <w:rsid w:val="00F05693"/>
    <w:rsid w:val="00F066AB"/>
    <w:rsid w:val="00F06D6A"/>
    <w:rsid w:val="00F10038"/>
    <w:rsid w:val="00F10113"/>
    <w:rsid w:val="00F10E31"/>
    <w:rsid w:val="00F11281"/>
    <w:rsid w:val="00F12494"/>
    <w:rsid w:val="00F13560"/>
    <w:rsid w:val="00F13DD1"/>
    <w:rsid w:val="00F13EFF"/>
    <w:rsid w:val="00F1523E"/>
    <w:rsid w:val="00F152DA"/>
    <w:rsid w:val="00F16095"/>
    <w:rsid w:val="00F16173"/>
    <w:rsid w:val="00F16C67"/>
    <w:rsid w:val="00F16C9C"/>
    <w:rsid w:val="00F20782"/>
    <w:rsid w:val="00F21678"/>
    <w:rsid w:val="00F2272B"/>
    <w:rsid w:val="00F2301A"/>
    <w:rsid w:val="00F23505"/>
    <w:rsid w:val="00F23C1E"/>
    <w:rsid w:val="00F24301"/>
    <w:rsid w:val="00F248F9"/>
    <w:rsid w:val="00F24E9E"/>
    <w:rsid w:val="00F24FBF"/>
    <w:rsid w:val="00F259C3"/>
    <w:rsid w:val="00F25C41"/>
    <w:rsid w:val="00F25D32"/>
    <w:rsid w:val="00F25DB4"/>
    <w:rsid w:val="00F25F9A"/>
    <w:rsid w:val="00F26DEC"/>
    <w:rsid w:val="00F302C1"/>
    <w:rsid w:val="00F315D6"/>
    <w:rsid w:val="00F32458"/>
    <w:rsid w:val="00F32E80"/>
    <w:rsid w:val="00F33269"/>
    <w:rsid w:val="00F337AE"/>
    <w:rsid w:val="00F338EF"/>
    <w:rsid w:val="00F33BFB"/>
    <w:rsid w:val="00F34DDE"/>
    <w:rsid w:val="00F3520F"/>
    <w:rsid w:val="00F35B66"/>
    <w:rsid w:val="00F36615"/>
    <w:rsid w:val="00F36B8C"/>
    <w:rsid w:val="00F37BCA"/>
    <w:rsid w:val="00F37E92"/>
    <w:rsid w:val="00F37EED"/>
    <w:rsid w:val="00F40255"/>
    <w:rsid w:val="00F4083C"/>
    <w:rsid w:val="00F408F3"/>
    <w:rsid w:val="00F40EF0"/>
    <w:rsid w:val="00F416B9"/>
    <w:rsid w:val="00F41E9B"/>
    <w:rsid w:val="00F424F5"/>
    <w:rsid w:val="00F427A9"/>
    <w:rsid w:val="00F42F1E"/>
    <w:rsid w:val="00F437E8"/>
    <w:rsid w:val="00F44EFF"/>
    <w:rsid w:val="00F4571E"/>
    <w:rsid w:val="00F4683B"/>
    <w:rsid w:val="00F477B9"/>
    <w:rsid w:val="00F47F0E"/>
    <w:rsid w:val="00F50188"/>
    <w:rsid w:val="00F50FB3"/>
    <w:rsid w:val="00F5135F"/>
    <w:rsid w:val="00F513BA"/>
    <w:rsid w:val="00F51C9D"/>
    <w:rsid w:val="00F52440"/>
    <w:rsid w:val="00F53E52"/>
    <w:rsid w:val="00F55D7D"/>
    <w:rsid w:val="00F56506"/>
    <w:rsid w:val="00F5720F"/>
    <w:rsid w:val="00F57A5C"/>
    <w:rsid w:val="00F60081"/>
    <w:rsid w:val="00F60A93"/>
    <w:rsid w:val="00F60AC6"/>
    <w:rsid w:val="00F60BAB"/>
    <w:rsid w:val="00F60E1C"/>
    <w:rsid w:val="00F61639"/>
    <w:rsid w:val="00F62923"/>
    <w:rsid w:val="00F62FF1"/>
    <w:rsid w:val="00F64016"/>
    <w:rsid w:val="00F643AF"/>
    <w:rsid w:val="00F64937"/>
    <w:rsid w:val="00F64DC5"/>
    <w:rsid w:val="00F65489"/>
    <w:rsid w:val="00F65ECC"/>
    <w:rsid w:val="00F666AB"/>
    <w:rsid w:val="00F6763D"/>
    <w:rsid w:val="00F701B3"/>
    <w:rsid w:val="00F706F9"/>
    <w:rsid w:val="00F70815"/>
    <w:rsid w:val="00F71707"/>
    <w:rsid w:val="00F725AC"/>
    <w:rsid w:val="00F72D6C"/>
    <w:rsid w:val="00F73E15"/>
    <w:rsid w:val="00F740F6"/>
    <w:rsid w:val="00F76640"/>
    <w:rsid w:val="00F76C36"/>
    <w:rsid w:val="00F80217"/>
    <w:rsid w:val="00F80CD2"/>
    <w:rsid w:val="00F80DBA"/>
    <w:rsid w:val="00F80FFD"/>
    <w:rsid w:val="00F8135D"/>
    <w:rsid w:val="00F81FA6"/>
    <w:rsid w:val="00F82BBA"/>
    <w:rsid w:val="00F83D62"/>
    <w:rsid w:val="00F83DCA"/>
    <w:rsid w:val="00F84124"/>
    <w:rsid w:val="00F84A3F"/>
    <w:rsid w:val="00F85513"/>
    <w:rsid w:val="00F85E70"/>
    <w:rsid w:val="00F86DC0"/>
    <w:rsid w:val="00F86EEF"/>
    <w:rsid w:val="00F879A2"/>
    <w:rsid w:val="00F90205"/>
    <w:rsid w:val="00F91F61"/>
    <w:rsid w:val="00F91F94"/>
    <w:rsid w:val="00F92396"/>
    <w:rsid w:val="00F93601"/>
    <w:rsid w:val="00F9474E"/>
    <w:rsid w:val="00F949AA"/>
    <w:rsid w:val="00F94E96"/>
    <w:rsid w:val="00F9532E"/>
    <w:rsid w:val="00F95940"/>
    <w:rsid w:val="00F96BDA"/>
    <w:rsid w:val="00F97181"/>
    <w:rsid w:val="00FA09DD"/>
    <w:rsid w:val="00FA0B03"/>
    <w:rsid w:val="00FA0B98"/>
    <w:rsid w:val="00FA2BB6"/>
    <w:rsid w:val="00FA2D8E"/>
    <w:rsid w:val="00FA2E26"/>
    <w:rsid w:val="00FA36E1"/>
    <w:rsid w:val="00FA37F4"/>
    <w:rsid w:val="00FA430F"/>
    <w:rsid w:val="00FA44F4"/>
    <w:rsid w:val="00FA5633"/>
    <w:rsid w:val="00FA6522"/>
    <w:rsid w:val="00FA75A1"/>
    <w:rsid w:val="00FB137A"/>
    <w:rsid w:val="00FB1BC4"/>
    <w:rsid w:val="00FB269C"/>
    <w:rsid w:val="00FB2806"/>
    <w:rsid w:val="00FB2EA8"/>
    <w:rsid w:val="00FB3029"/>
    <w:rsid w:val="00FB304A"/>
    <w:rsid w:val="00FB349E"/>
    <w:rsid w:val="00FB3507"/>
    <w:rsid w:val="00FB387A"/>
    <w:rsid w:val="00FB3A2E"/>
    <w:rsid w:val="00FB5286"/>
    <w:rsid w:val="00FB5371"/>
    <w:rsid w:val="00FB5E47"/>
    <w:rsid w:val="00FB6077"/>
    <w:rsid w:val="00FC06D0"/>
    <w:rsid w:val="00FC0BF3"/>
    <w:rsid w:val="00FC0D81"/>
    <w:rsid w:val="00FC1AB9"/>
    <w:rsid w:val="00FC3162"/>
    <w:rsid w:val="00FC3934"/>
    <w:rsid w:val="00FC3E27"/>
    <w:rsid w:val="00FC43B9"/>
    <w:rsid w:val="00FC4411"/>
    <w:rsid w:val="00FC5096"/>
    <w:rsid w:val="00FC5DD7"/>
    <w:rsid w:val="00FC73EF"/>
    <w:rsid w:val="00FC7898"/>
    <w:rsid w:val="00FD0251"/>
    <w:rsid w:val="00FD1C7E"/>
    <w:rsid w:val="00FD232D"/>
    <w:rsid w:val="00FD2399"/>
    <w:rsid w:val="00FD297F"/>
    <w:rsid w:val="00FD3E2C"/>
    <w:rsid w:val="00FD4CE6"/>
    <w:rsid w:val="00FD4E9F"/>
    <w:rsid w:val="00FD57DB"/>
    <w:rsid w:val="00FD7ABE"/>
    <w:rsid w:val="00FE0841"/>
    <w:rsid w:val="00FE12D8"/>
    <w:rsid w:val="00FE1CC1"/>
    <w:rsid w:val="00FE208F"/>
    <w:rsid w:val="00FE31DD"/>
    <w:rsid w:val="00FE3A2F"/>
    <w:rsid w:val="00FE3D04"/>
    <w:rsid w:val="00FE459D"/>
    <w:rsid w:val="00FE4AE8"/>
    <w:rsid w:val="00FE508B"/>
    <w:rsid w:val="00FE5EC3"/>
    <w:rsid w:val="00FE6958"/>
    <w:rsid w:val="00FE710F"/>
    <w:rsid w:val="00FF0067"/>
    <w:rsid w:val="00FF01B7"/>
    <w:rsid w:val="00FF0FF3"/>
    <w:rsid w:val="00FF1712"/>
    <w:rsid w:val="00FF2BB7"/>
    <w:rsid w:val="00FF355F"/>
    <w:rsid w:val="00FF4BCA"/>
    <w:rsid w:val="00FF4E01"/>
    <w:rsid w:val="00FF5180"/>
    <w:rsid w:val="00FF577D"/>
    <w:rsid w:val="00FF57D6"/>
    <w:rsid w:val="00FF6532"/>
    <w:rsid w:val="00FF754F"/>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0D3CC67"/>
  <w15:docId w15:val="{66CBBE6D-9736-4283-B7C2-EA6266C66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B7E"/>
    <w:pPr>
      <w:widowControl w:val="0"/>
      <w:spacing w:before="120" w:after="120"/>
      <w:jc w:val="both"/>
    </w:pPr>
    <w:rPr>
      <w:rFonts w:ascii="Arial" w:hAnsi="Arial"/>
      <w:sz w:val="22"/>
    </w:rPr>
  </w:style>
  <w:style w:type="paragraph" w:styleId="Nadpis1">
    <w:name w:val="heading 1"/>
    <w:aliases w:val="Nadpis 1 Char,_Nadpis 1"/>
    <w:basedOn w:val="Normln"/>
    <w:next w:val="Normln"/>
    <w:link w:val="Nadpis1Char2"/>
    <w:qFormat/>
    <w:rsid w:val="00920C0A"/>
    <w:pPr>
      <w:keepNext/>
      <w:numPr>
        <w:numId w:val="35"/>
      </w:numPr>
      <w:tabs>
        <w:tab w:val="left" w:pos="0"/>
        <w:tab w:val="left" w:pos="426"/>
      </w:tabs>
      <w:spacing w:before="240" w:after="60"/>
      <w:jc w:val="left"/>
      <w:outlineLvl w:val="0"/>
    </w:pPr>
    <w:rPr>
      <w:b/>
      <w:caps/>
      <w:kern w:val="28"/>
      <w:sz w:val="36"/>
      <w:szCs w:val="36"/>
      <w:lang w:eastAsia="x-none"/>
    </w:rPr>
  </w:style>
  <w:style w:type="paragraph" w:styleId="Nadpis2">
    <w:name w:val="heading 2"/>
    <w:aliases w:val="Nadpis 2 Char Char Char,Nadpis 21 Char,Nadpis 2 Char"/>
    <w:basedOn w:val="Normln"/>
    <w:next w:val="Normln"/>
    <w:link w:val="Nadpis2Char1"/>
    <w:autoRedefine/>
    <w:uiPriority w:val="99"/>
    <w:qFormat/>
    <w:rsid w:val="006D2C6E"/>
    <w:pPr>
      <w:keepNext/>
      <w:numPr>
        <w:ilvl w:val="1"/>
        <w:numId w:val="35"/>
      </w:numPr>
      <w:spacing w:before="360" w:after="60"/>
      <w:outlineLvl w:val="1"/>
    </w:pPr>
    <w:rPr>
      <w:b/>
      <w:sz w:val="28"/>
      <w:szCs w:val="22"/>
      <w:lang w:eastAsia="x-none"/>
    </w:rPr>
  </w:style>
  <w:style w:type="paragraph" w:styleId="Nadpis3">
    <w:name w:val="heading 3"/>
    <w:aliases w:val="Nadpis 3 Char,Nadpis 3 Char1 Char,Nadpis 3 Char Char Char"/>
    <w:basedOn w:val="Normln"/>
    <w:next w:val="Normln"/>
    <w:link w:val="Nadpis3Char1"/>
    <w:uiPriority w:val="99"/>
    <w:qFormat/>
    <w:rsid w:val="00095139"/>
    <w:pPr>
      <w:keepNext/>
      <w:numPr>
        <w:ilvl w:val="2"/>
        <w:numId w:val="35"/>
      </w:numPr>
      <w:tabs>
        <w:tab w:val="clear" w:pos="568"/>
        <w:tab w:val="num" w:pos="567"/>
      </w:tabs>
      <w:spacing w:before="360"/>
      <w:ind w:left="0"/>
      <w:outlineLvl w:val="2"/>
    </w:pPr>
    <w:rPr>
      <w:sz w:val="24"/>
      <w:lang w:val="x-none" w:eastAsia="x-none"/>
    </w:rPr>
  </w:style>
  <w:style w:type="paragraph" w:styleId="Nadpis4">
    <w:name w:val="heading 4"/>
    <w:basedOn w:val="Normln"/>
    <w:next w:val="Normln"/>
    <w:link w:val="Nadpis4Char"/>
    <w:uiPriority w:val="99"/>
    <w:qFormat/>
    <w:rsid w:val="005936A4"/>
    <w:pPr>
      <w:keepNext/>
      <w:numPr>
        <w:ilvl w:val="3"/>
        <w:numId w:val="35"/>
      </w:numPr>
      <w:shd w:val="clear" w:color="0000FF" w:fill="auto"/>
      <w:spacing w:before="240" w:after="0"/>
      <w:outlineLvl w:val="3"/>
    </w:pPr>
    <w:rPr>
      <w:b/>
      <w:sz w:val="20"/>
      <w:lang w:val="x-none" w:eastAsia="x-none"/>
    </w:rPr>
  </w:style>
  <w:style w:type="paragraph" w:styleId="Nadpis5">
    <w:name w:val="heading 5"/>
    <w:basedOn w:val="Normln"/>
    <w:next w:val="Normln"/>
    <w:link w:val="Nadpis5Char"/>
    <w:uiPriority w:val="99"/>
    <w:qFormat/>
    <w:rsid w:val="005936A4"/>
    <w:pPr>
      <w:keepNext/>
      <w:jc w:val="center"/>
      <w:outlineLvl w:val="4"/>
    </w:pPr>
    <w:rPr>
      <w:b/>
      <w:sz w:val="44"/>
      <w:lang w:val="x-none" w:eastAsia="x-none"/>
    </w:rPr>
  </w:style>
  <w:style w:type="paragraph" w:styleId="Nadpis6">
    <w:name w:val="heading 6"/>
    <w:basedOn w:val="Normln"/>
    <w:next w:val="Normln"/>
    <w:link w:val="Nadpis6Char"/>
    <w:uiPriority w:val="99"/>
    <w:qFormat/>
    <w:rsid w:val="005936A4"/>
    <w:pPr>
      <w:keepNext/>
      <w:outlineLvl w:val="5"/>
    </w:pPr>
    <w:rPr>
      <w:b/>
      <w:sz w:val="36"/>
      <w:lang w:val="x-none" w:eastAsia="x-none"/>
    </w:rPr>
  </w:style>
  <w:style w:type="paragraph" w:styleId="Nadpis7">
    <w:name w:val="heading 7"/>
    <w:basedOn w:val="Normln"/>
    <w:next w:val="Normln"/>
    <w:link w:val="Nadpis7Char"/>
    <w:uiPriority w:val="99"/>
    <w:qFormat/>
    <w:rsid w:val="005936A4"/>
    <w:pPr>
      <w:keepNext/>
      <w:outlineLvl w:val="6"/>
    </w:pPr>
    <w:rPr>
      <w:i/>
      <w:sz w:val="20"/>
      <w:lang w:val="x-none" w:eastAsia="x-none"/>
    </w:rPr>
  </w:style>
  <w:style w:type="paragraph" w:styleId="Nadpis8">
    <w:name w:val="heading 8"/>
    <w:basedOn w:val="Normln"/>
    <w:next w:val="Normln"/>
    <w:link w:val="Nadpis8Char"/>
    <w:uiPriority w:val="99"/>
    <w:qFormat/>
    <w:rsid w:val="005936A4"/>
    <w:pPr>
      <w:keepNext/>
      <w:tabs>
        <w:tab w:val="left" w:pos="3544"/>
      </w:tabs>
      <w:outlineLvl w:val="7"/>
    </w:pPr>
    <w:rPr>
      <w:b/>
      <w:sz w:val="28"/>
      <w:lang w:val="x-none" w:eastAsia="x-none"/>
    </w:rPr>
  </w:style>
  <w:style w:type="paragraph" w:styleId="Nadpis9">
    <w:name w:val="heading 9"/>
    <w:basedOn w:val="Normln"/>
    <w:next w:val="Normln"/>
    <w:link w:val="Nadpis9Char"/>
    <w:uiPriority w:val="99"/>
    <w:qFormat/>
    <w:rsid w:val="005936A4"/>
    <w:pPr>
      <w:keepNext/>
      <w:outlineLvl w:val="8"/>
    </w:pPr>
    <w:rPr>
      <w:b/>
      <w:sz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2">
    <w:name w:val="Nadpis 1 Char2"/>
    <w:aliases w:val="Nadpis 1 Char Char,_Nadpis 1 Char"/>
    <w:link w:val="Nadpis1"/>
    <w:uiPriority w:val="99"/>
    <w:locked/>
    <w:rsid w:val="00920C0A"/>
    <w:rPr>
      <w:rFonts w:ascii="Arial" w:hAnsi="Arial"/>
      <w:b/>
      <w:caps/>
      <w:kern w:val="28"/>
      <w:sz w:val="36"/>
      <w:szCs w:val="36"/>
      <w:lang w:eastAsia="x-none"/>
    </w:rPr>
  </w:style>
  <w:style w:type="character" w:customStyle="1" w:styleId="Nadpis2Char1">
    <w:name w:val="Nadpis 2 Char1"/>
    <w:aliases w:val="Nadpis 2 Char Char Char Char1,Nadpis 21 Char Char1,Nadpis 2 Char Char"/>
    <w:link w:val="Nadpis2"/>
    <w:uiPriority w:val="99"/>
    <w:locked/>
    <w:rsid w:val="006D2C6E"/>
    <w:rPr>
      <w:rFonts w:ascii="Arial" w:hAnsi="Arial"/>
      <w:b/>
      <w:sz w:val="28"/>
      <w:szCs w:val="22"/>
      <w:lang w:eastAsia="x-none"/>
    </w:rPr>
  </w:style>
  <w:style w:type="character" w:customStyle="1" w:styleId="Nadpis3Char1">
    <w:name w:val="Nadpis 3 Char1"/>
    <w:aliases w:val="Nadpis 3 Char Char3,Nadpis 3 Char1 Char Char2,Nadpis 3 Char Char Char Char"/>
    <w:link w:val="Nadpis3"/>
    <w:uiPriority w:val="99"/>
    <w:locked/>
    <w:rsid w:val="00095139"/>
    <w:rPr>
      <w:rFonts w:ascii="Arial" w:hAnsi="Arial"/>
      <w:sz w:val="24"/>
      <w:lang w:val="x-none" w:eastAsia="x-none"/>
    </w:rPr>
  </w:style>
  <w:style w:type="character" w:customStyle="1" w:styleId="Nadpis4Char">
    <w:name w:val="Nadpis 4 Char"/>
    <w:link w:val="Nadpis4"/>
    <w:uiPriority w:val="99"/>
    <w:locked/>
    <w:rsid w:val="005936A4"/>
    <w:rPr>
      <w:rFonts w:ascii="Arial" w:hAnsi="Arial"/>
      <w:b/>
      <w:shd w:val="clear" w:color="0000FF" w:fill="auto"/>
      <w:lang w:val="x-none" w:eastAsia="x-none"/>
    </w:rPr>
  </w:style>
  <w:style w:type="character" w:customStyle="1" w:styleId="Nadpis5Char">
    <w:name w:val="Nadpis 5 Char"/>
    <w:link w:val="Nadpis5"/>
    <w:uiPriority w:val="99"/>
    <w:locked/>
    <w:rsid w:val="005936A4"/>
    <w:rPr>
      <w:rFonts w:ascii="Arial" w:hAnsi="Arial"/>
      <w:b/>
      <w:sz w:val="44"/>
      <w:lang w:val="x-none" w:eastAsia="x-none"/>
    </w:rPr>
  </w:style>
  <w:style w:type="character" w:customStyle="1" w:styleId="Nadpis6Char">
    <w:name w:val="Nadpis 6 Char"/>
    <w:link w:val="Nadpis6"/>
    <w:uiPriority w:val="99"/>
    <w:locked/>
    <w:rsid w:val="005936A4"/>
    <w:rPr>
      <w:rFonts w:ascii="Arial" w:hAnsi="Arial"/>
      <w:b/>
      <w:sz w:val="36"/>
      <w:lang w:val="x-none" w:eastAsia="x-none"/>
    </w:rPr>
  </w:style>
  <w:style w:type="character" w:customStyle="1" w:styleId="Nadpis7Char">
    <w:name w:val="Nadpis 7 Char"/>
    <w:link w:val="Nadpis7"/>
    <w:uiPriority w:val="99"/>
    <w:locked/>
    <w:rsid w:val="005936A4"/>
    <w:rPr>
      <w:rFonts w:ascii="Arial" w:hAnsi="Arial"/>
      <w:i/>
      <w:lang w:val="x-none" w:eastAsia="x-none"/>
    </w:rPr>
  </w:style>
  <w:style w:type="character" w:customStyle="1" w:styleId="Nadpis8Char">
    <w:name w:val="Nadpis 8 Char"/>
    <w:link w:val="Nadpis8"/>
    <w:uiPriority w:val="99"/>
    <w:locked/>
    <w:rsid w:val="005936A4"/>
    <w:rPr>
      <w:rFonts w:ascii="Arial" w:hAnsi="Arial"/>
      <w:b/>
      <w:sz w:val="28"/>
      <w:lang w:val="x-none" w:eastAsia="x-none"/>
    </w:rPr>
  </w:style>
  <w:style w:type="character" w:customStyle="1" w:styleId="Nadpis9Char">
    <w:name w:val="Nadpis 9 Char"/>
    <w:link w:val="Nadpis9"/>
    <w:uiPriority w:val="99"/>
    <w:locked/>
    <w:rsid w:val="005936A4"/>
    <w:rPr>
      <w:rFonts w:ascii="Arial" w:hAnsi="Arial"/>
      <w:b/>
      <w:lang w:val="x-none" w:eastAsia="x-none"/>
    </w:rPr>
  </w:style>
  <w:style w:type="character" w:customStyle="1" w:styleId="Heading1Char">
    <w:name w:val="Heading 1 Char"/>
    <w:aliases w:val="Nadpis 1 Char Char1,Nadpis 1 Char1"/>
    <w:uiPriority w:val="99"/>
    <w:locked/>
    <w:rsid w:val="00FB3507"/>
    <w:rPr>
      <w:rFonts w:ascii="Cambria" w:hAnsi="Cambria"/>
      <w:b/>
      <w:kern w:val="32"/>
      <w:sz w:val="32"/>
    </w:rPr>
  </w:style>
  <w:style w:type="character" w:customStyle="1" w:styleId="Heading2Char">
    <w:name w:val="Heading 2 Char"/>
    <w:aliases w:val="Nadpis 2 Char Char Char Char,Nadpis 21 Char Char,Nadpis 2 Char Char Char1"/>
    <w:uiPriority w:val="99"/>
    <w:semiHidden/>
    <w:rsid w:val="00FB3507"/>
    <w:rPr>
      <w:rFonts w:ascii="Cambria" w:hAnsi="Cambria"/>
      <w:b/>
      <w:i/>
      <w:sz w:val="28"/>
    </w:rPr>
  </w:style>
  <w:style w:type="paragraph" w:styleId="Textbubliny">
    <w:name w:val="Balloon Text"/>
    <w:basedOn w:val="Normln"/>
    <w:link w:val="TextbublinyChar"/>
    <w:uiPriority w:val="99"/>
    <w:semiHidden/>
    <w:rsid w:val="00932FE2"/>
    <w:rPr>
      <w:rFonts w:ascii="Tahoma" w:hAnsi="Tahoma"/>
      <w:sz w:val="16"/>
    </w:rPr>
  </w:style>
  <w:style w:type="character" w:customStyle="1" w:styleId="TextbublinyChar">
    <w:name w:val="Text bubliny Char"/>
    <w:link w:val="Textbubliny"/>
    <w:uiPriority w:val="99"/>
    <w:semiHidden/>
    <w:locked/>
    <w:rsid w:val="00932FE2"/>
    <w:rPr>
      <w:rFonts w:ascii="Tahoma" w:hAnsi="Tahoma"/>
      <w:sz w:val="16"/>
      <w:lang w:val="cs-CZ" w:eastAsia="cs-CZ"/>
    </w:rPr>
  </w:style>
  <w:style w:type="character" w:customStyle="1" w:styleId="Nadpis3CharChar1">
    <w:name w:val="Nadpis 3 Char Char1"/>
    <w:aliases w:val="Nadpis 3 Char1 Char Char1,Nadpis 3 Char Char Char Char1,Nadpis 3 Char Char2,Nadpis 3 Char Char Char Char Char,Nadpis 3 Char1 Char Char,Nadpis 3 Char Char Char Char2,Nadpis 3 Char Char"/>
    <w:uiPriority w:val="99"/>
    <w:rsid w:val="00932FE2"/>
    <w:rPr>
      <w:rFonts w:ascii="Arial" w:hAnsi="Arial"/>
      <w:b/>
      <w:sz w:val="24"/>
      <w:lang w:val="cs-CZ" w:eastAsia="cs-CZ"/>
    </w:rPr>
  </w:style>
  <w:style w:type="paragraph" w:styleId="Adresanaoblku">
    <w:name w:val="envelope address"/>
    <w:basedOn w:val="Normln"/>
    <w:uiPriority w:val="99"/>
    <w:rsid w:val="00932FE2"/>
    <w:pPr>
      <w:framePr w:w="7920" w:h="1980" w:hRule="exact" w:hSpace="141" w:wrap="auto" w:hAnchor="page" w:xAlign="center" w:yAlign="bottom"/>
      <w:ind w:left="2880"/>
    </w:pPr>
    <w:rPr>
      <w:rFonts w:cs="Arial"/>
      <w:szCs w:val="24"/>
    </w:rPr>
  </w:style>
  <w:style w:type="paragraph" w:styleId="Zkladntext2">
    <w:name w:val="Body Text 2"/>
    <w:basedOn w:val="Normln"/>
    <w:link w:val="Zkladntext2Char"/>
    <w:uiPriority w:val="99"/>
    <w:rsid w:val="00932FE2"/>
    <w:pPr>
      <w:pBdr>
        <w:top w:val="single" w:sz="18" w:space="1" w:color="auto"/>
        <w:left w:val="single" w:sz="18" w:space="1" w:color="auto"/>
        <w:bottom w:val="single" w:sz="18" w:space="1" w:color="auto"/>
        <w:right w:val="single" w:sz="18" w:space="1" w:color="auto"/>
      </w:pBdr>
      <w:shd w:val="pct10" w:color="auto" w:fill="auto"/>
      <w:jc w:val="center"/>
    </w:pPr>
    <w:rPr>
      <w:b/>
      <w:caps/>
      <w:color w:val="FF0000"/>
    </w:rPr>
  </w:style>
  <w:style w:type="character" w:customStyle="1" w:styleId="Zkladntext2Char">
    <w:name w:val="Základní text 2 Char"/>
    <w:link w:val="Zkladntext2"/>
    <w:uiPriority w:val="99"/>
    <w:locked/>
    <w:rsid w:val="00932FE2"/>
    <w:rPr>
      <w:rFonts w:ascii="Arial" w:hAnsi="Arial"/>
      <w:b/>
      <w:caps/>
      <w:color w:val="FF0000"/>
      <w:sz w:val="22"/>
      <w:lang w:val="cs-CZ" w:eastAsia="cs-CZ"/>
    </w:rPr>
  </w:style>
  <w:style w:type="character" w:styleId="slostrnky">
    <w:name w:val="page number"/>
    <w:uiPriority w:val="99"/>
    <w:rsid w:val="00932FE2"/>
    <w:rPr>
      <w:rFonts w:cs="Times New Roman"/>
    </w:rPr>
  </w:style>
  <w:style w:type="paragraph" w:styleId="Zhlav">
    <w:name w:val="header"/>
    <w:basedOn w:val="Normln"/>
    <w:link w:val="ZhlavChar"/>
    <w:uiPriority w:val="99"/>
    <w:rsid w:val="00932FE2"/>
    <w:rPr>
      <w:sz w:val="20"/>
      <w:lang w:val="x-none" w:eastAsia="x-none"/>
    </w:rPr>
  </w:style>
  <w:style w:type="character" w:customStyle="1" w:styleId="ZhlavChar">
    <w:name w:val="Záhlaví Char"/>
    <w:link w:val="Zhlav"/>
    <w:uiPriority w:val="99"/>
    <w:locked/>
    <w:rsid w:val="00932FE2"/>
    <w:rPr>
      <w:rFonts w:ascii="Arial" w:hAnsi="Arial"/>
      <w:sz w:val="20"/>
    </w:rPr>
  </w:style>
  <w:style w:type="paragraph" w:customStyle="1" w:styleId="Dotaznknetunvelk8">
    <w:name w:val="Dotazník netučná velká 8"/>
    <w:basedOn w:val="Zhlav"/>
    <w:uiPriority w:val="99"/>
    <w:rsid w:val="00932FE2"/>
    <w:pPr>
      <w:spacing w:before="0" w:after="0"/>
    </w:pPr>
    <w:rPr>
      <w:rFonts w:ascii="Times New Roman" w:hAnsi="Times New Roman"/>
      <w:caps/>
      <w:sz w:val="18"/>
      <w:lang w:val="en-US"/>
    </w:rPr>
  </w:style>
  <w:style w:type="paragraph" w:customStyle="1" w:styleId="Dotaznktun8">
    <w:name w:val="Dotazník tučná 8"/>
    <w:basedOn w:val="Zhlav"/>
    <w:uiPriority w:val="99"/>
    <w:rsid w:val="00932FE2"/>
    <w:pPr>
      <w:spacing w:before="0" w:after="0"/>
    </w:pPr>
    <w:rPr>
      <w:rFonts w:ascii="Times New Roman" w:hAnsi="Times New Roman"/>
      <w:b/>
      <w:sz w:val="18"/>
      <w:lang w:val="en-US"/>
    </w:rPr>
  </w:style>
  <w:style w:type="paragraph" w:customStyle="1" w:styleId="Dotaznkovpokynov">
    <w:name w:val="Dotazníkový pokynový"/>
    <w:basedOn w:val="Normln"/>
    <w:uiPriority w:val="99"/>
    <w:rsid w:val="00932FE2"/>
    <w:pPr>
      <w:spacing w:before="0" w:after="0"/>
    </w:pPr>
    <w:rPr>
      <w:rFonts w:ascii="Times New Roman" w:hAnsi="Times New Roman"/>
      <w:i/>
      <w:caps/>
      <w:sz w:val="18"/>
    </w:rPr>
  </w:style>
  <w:style w:type="paragraph" w:customStyle="1" w:styleId="Dotaznkovtun">
    <w:name w:val="Dotazníkový tučný"/>
    <w:basedOn w:val="Normln"/>
    <w:uiPriority w:val="99"/>
    <w:rsid w:val="00932FE2"/>
    <w:pPr>
      <w:spacing w:before="0" w:after="0"/>
    </w:pPr>
    <w:rPr>
      <w:rFonts w:ascii="Times New Roman" w:hAnsi="Times New Roman"/>
      <w:b/>
      <w:sz w:val="18"/>
    </w:rPr>
  </w:style>
  <w:style w:type="paragraph" w:customStyle="1" w:styleId="Headlines">
    <w:name w:val="Headlines"/>
    <w:basedOn w:val="Normln"/>
    <w:uiPriority w:val="99"/>
    <w:rsid w:val="00932FE2"/>
    <w:pPr>
      <w:spacing w:after="240"/>
    </w:pPr>
    <w:rPr>
      <w:i/>
      <w:sz w:val="40"/>
    </w:rPr>
  </w:style>
  <w:style w:type="character" w:styleId="Hypertextovodkaz">
    <w:name w:val="Hyperlink"/>
    <w:uiPriority w:val="99"/>
    <w:rsid w:val="00932FE2"/>
    <w:rPr>
      <w:rFonts w:cs="Times New Roman"/>
      <w:color w:val="0000FF"/>
      <w:u w:val="single"/>
    </w:rPr>
  </w:style>
  <w:style w:type="paragraph" w:customStyle="1" w:styleId="NadpisZZ">
    <w:name w:val="Nadpis ZZ"/>
    <w:basedOn w:val="Nadpis1"/>
    <w:uiPriority w:val="99"/>
    <w:rsid w:val="00932FE2"/>
    <w:pPr>
      <w:numPr>
        <w:numId w:val="0"/>
      </w:numPr>
      <w:pBdr>
        <w:top w:val="single" w:sz="4" w:space="1" w:color="auto"/>
        <w:left w:val="single" w:sz="4" w:space="4" w:color="auto"/>
        <w:bottom w:val="single" w:sz="4" w:space="1" w:color="auto"/>
        <w:right w:val="single" w:sz="4" w:space="4" w:color="auto"/>
      </w:pBdr>
    </w:pPr>
    <w:rPr>
      <w:rFonts w:ascii="Times New Roman" w:hAnsi="Times New Roman"/>
      <w:sz w:val="72"/>
    </w:rPr>
  </w:style>
  <w:style w:type="paragraph" w:styleId="Nzev">
    <w:name w:val="Title"/>
    <w:basedOn w:val="Normln"/>
    <w:link w:val="NzevChar"/>
    <w:uiPriority w:val="99"/>
    <w:qFormat/>
    <w:rsid w:val="00932FE2"/>
    <w:pPr>
      <w:spacing w:before="240" w:after="60"/>
      <w:jc w:val="center"/>
      <w:outlineLvl w:val="0"/>
    </w:pPr>
    <w:rPr>
      <w:rFonts w:ascii="Cambria" w:hAnsi="Cambria"/>
      <w:b/>
      <w:kern w:val="28"/>
      <w:sz w:val="32"/>
      <w:lang w:val="x-none" w:eastAsia="x-none"/>
    </w:rPr>
  </w:style>
  <w:style w:type="character" w:customStyle="1" w:styleId="NzevChar">
    <w:name w:val="Název Char"/>
    <w:link w:val="Nzev"/>
    <w:uiPriority w:val="99"/>
    <w:locked/>
    <w:rsid w:val="00932FE2"/>
    <w:rPr>
      <w:rFonts w:ascii="Cambria" w:hAnsi="Cambria"/>
      <w:b/>
      <w:kern w:val="28"/>
      <w:sz w:val="32"/>
    </w:rPr>
  </w:style>
  <w:style w:type="paragraph" w:customStyle="1" w:styleId="Nzevdokumentu">
    <w:name w:val="Název dokumentu"/>
    <w:basedOn w:val="Normln"/>
    <w:next w:val="Headlines"/>
    <w:uiPriority w:val="99"/>
    <w:rsid w:val="00932FE2"/>
    <w:pPr>
      <w:spacing w:after="240"/>
    </w:pPr>
    <w:rPr>
      <w:b/>
      <w:smallCaps/>
      <w:sz w:val="48"/>
    </w:rPr>
  </w:style>
  <w:style w:type="paragraph" w:customStyle="1" w:styleId="Normln12-1-00">
    <w:name w:val="Normální 12-ř.1-0+0"/>
    <w:basedOn w:val="Normln"/>
    <w:uiPriority w:val="99"/>
    <w:rsid w:val="00932FE2"/>
    <w:pPr>
      <w:spacing w:before="0" w:after="0"/>
    </w:pPr>
    <w:rPr>
      <w:rFonts w:ascii="Times New Roman" w:hAnsi="Times New Roman"/>
    </w:rPr>
  </w:style>
  <w:style w:type="character" w:customStyle="1" w:styleId="Normln12-1-00Char">
    <w:name w:val="Normální 12-ř.1-0+0 Char"/>
    <w:uiPriority w:val="99"/>
    <w:rsid w:val="00932FE2"/>
    <w:rPr>
      <w:sz w:val="24"/>
      <w:lang w:val="cs-CZ" w:eastAsia="cs-CZ"/>
    </w:rPr>
  </w:style>
  <w:style w:type="paragraph" w:styleId="Normlnodsazen">
    <w:name w:val="Normal Indent"/>
    <w:basedOn w:val="Normln"/>
    <w:uiPriority w:val="99"/>
    <w:rsid w:val="00932FE2"/>
    <w:pPr>
      <w:ind w:left="708"/>
    </w:pPr>
  </w:style>
  <w:style w:type="paragraph" w:customStyle="1" w:styleId="Normln12">
    <w:name w:val="Normální12"/>
    <w:basedOn w:val="Normln"/>
    <w:uiPriority w:val="99"/>
    <w:rsid w:val="00932FE2"/>
    <w:pPr>
      <w:spacing w:before="0" w:after="0"/>
    </w:pPr>
  </w:style>
  <w:style w:type="character" w:customStyle="1" w:styleId="Normln12Char">
    <w:name w:val="Normální12 Char"/>
    <w:uiPriority w:val="99"/>
    <w:rsid w:val="00932FE2"/>
    <w:rPr>
      <w:rFonts w:ascii="Verdana" w:hAnsi="Verdana"/>
      <w:sz w:val="24"/>
      <w:lang w:val="cs-CZ" w:eastAsia="cs-CZ"/>
    </w:rPr>
  </w:style>
  <w:style w:type="paragraph" w:customStyle="1" w:styleId="Normln14">
    <w:name w:val="Normální14"/>
    <w:basedOn w:val="Normln"/>
    <w:uiPriority w:val="99"/>
    <w:rsid w:val="00932FE2"/>
    <w:rPr>
      <w:rFonts w:ascii="Times New Roman" w:hAnsi="Times New Roman"/>
      <w:sz w:val="28"/>
    </w:rPr>
  </w:style>
  <w:style w:type="paragraph" w:styleId="Obsah1">
    <w:name w:val="toc 1"/>
    <w:basedOn w:val="Normln"/>
    <w:next w:val="Normln"/>
    <w:uiPriority w:val="39"/>
    <w:rsid w:val="00A005D1"/>
    <w:pPr>
      <w:widowControl/>
      <w:suppressAutoHyphens/>
      <w:spacing w:before="60" w:after="60"/>
      <w:jc w:val="left"/>
    </w:pPr>
    <w:rPr>
      <w:rFonts w:ascii="Times New Roman" w:hAnsi="Times New Roman"/>
      <w:b/>
      <w:caps/>
      <w:sz w:val="20"/>
      <w:szCs w:val="24"/>
      <w:lang w:eastAsia="ar-SA"/>
    </w:rPr>
  </w:style>
  <w:style w:type="paragraph" w:styleId="Obsah2">
    <w:name w:val="toc 2"/>
    <w:basedOn w:val="Normln"/>
    <w:next w:val="Normln"/>
    <w:uiPriority w:val="39"/>
    <w:rsid w:val="00A005D1"/>
    <w:pPr>
      <w:widowControl/>
      <w:suppressAutoHyphens/>
      <w:spacing w:before="0" w:after="0"/>
      <w:ind w:left="240"/>
      <w:jc w:val="left"/>
    </w:pPr>
    <w:rPr>
      <w:rFonts w:ascii="Times New Roman" w:hAnsi="Times New Roman"/>
      <w:smallCaps/>
      <w:sz w:val="20"/>
      <w:szCs w:val="24"/>
      <w:lang w:eastAsia="ar-SA"/>
    </w:rPr>
  </w:style>
  <w:style w:type="paragraph" w:styleId="Obsah3">
    <w:name w:val="toc 3"/>
    <w:basedOn w:val="Normln"/>
    <w:next w:val="Normln"/>
    <w:uiPriority w:val="39"/>
    <w:rsid w:val="00A005D1"/>
    <w:pPr>
      <w:widowControl/>
      <w:suppressAutoHyphens/>
      <w:spacing w:before="0" w:after="0"/>
      <w:ind w:left="480"/>
      <w:jc w:val="left"/>
    </w:pPr>
    <w:rPr>
      <w:rFonts w:ascii="Times New Roman" w:hAnsi="Times New Roman"/>
      <w:i/>
      <w:sz w:val="20"/>
      <w:szCs w:val="24"/>
      <w:lang w:eastAsia="ar-SA"/>
    </w:rPr>
  </w:style>
  <w:style w:type="paragraph" w:styleId="Obsah4">
    <w:name w:val="toc 4"/>
    <w:basedOn w:val="Normln"/>
    <w:next w:val="Normln"/>
    <w:uiPriority w:val="39"/>
    <w:rsid w:val="00A005D1"/>
    <w:pPr>
      <w:widowControl/>
      <w:suppressAutoHyphens/>
      <w:spacing w:before="0" w:after="0"/>
      <w:ind w:left="720"/>
      <w:jc w:val="left"/>
    </w:pPr>
    <w:rPr>
      <w:rFonts w:ascii="Times New Roman" w:hAnsi="Times New Roman"/>
      <w:sz w:val="18"/>
      <w:szCs w:val="24"/>
      <w:lang w:eastAsia="ar-SA"/>
    </w:rPr>
  </w:style>
  <w:style w:type="paragraph" w:styleId="Obsah5">
    <w:name w:val="toc 5"/>
    <w:basedOn w:val="Normln"/>
    <w:next w:val="Normln"/>
    <w:uiPriority w:val="39"/>
    <w:rsid w:val="00A005D1"/>
    <w:pPr>
      <w:widowControl/>
      <w:suppressAutoHyphens/>
      <w:spacing w:before="0" w:after="0"/>
      <w:ind w:left="960"/>
      <w:jc w:val="left"/>
    </w:pPr>
    <w:rPr>
      <w:rFonts w:ascii="Times New Roman" w:hAnsi="Times New Roman"/>
      <w:sz w:val="18"/>
      <w:szCs w:val="24"/>
      <w:lang w:eastAsia="ar-SA"/>
    </w:rPr>
  </w:style>
  <w:style w:type="paragraph" w:styleId="Obsah6">
    <w:name w:val="toc 6"/>
    <w:basedOn w:val="Normln"/>
    <w:next w:val="Normln"/>
    <w:uiPriority w:val="39"/>
    <w:rsid w:val="00A005D1"/>
    <w:pPr>
      <w:widowControl/>
      <w:suppressAutoHyphens/>
      <w:spacing w:before="0" w:after="0"/>
      <w:ind w:left="1200"/>
      <w:jc w:val="left"/>
    </w:pPr>
    <w:rPr>
      <w:rFonts w:ascii="Times New Roman" w:hAnsi="Times New Roman"/>
      <w:sz w:val="18"/>
      <w:szCs w:val="24"/>
      <w:lang w:eastAsia="ar-SA"/>
    </w:rPr>
  </w:style>
  <w:style w:type="paragraph" w:styleId="Obsah7">
    <w:name w:val="toc 7"/>
    <w:basedOn w:val="Normln"/>
    <w:next w:val="Normln"/>
    <w:uiPriority w:val="39"/>
    <w:rsid w:val="00A005D1"/>
    <w:pPr>
      <w:widowControl/>
      <w:suppressAutoHyphens/>
      <w:spacing w:before="0" w:after="0"/>
      <w:ind w:left="1440"/>
      <w:jc w:val="left"/>
    </w:pPr>
    <w:rPr>
      <w:rFonts w:ascii="Times New Roman" w:hAnsi="Times New Roman"/>
      <w:sz w:val="18"/>
      <w:szCs w:val="24"/>
      <w:lang w:eastAsia="ar-SA"/>
    </w:rPr>
  </w:style>
  <w:style w:type="paragraph" w:styleId="Obsah8">
    <w:name w:val="toc 8"/>
    <w:basedOn w:val="Normln"/>
    <w:next w:val="Normln"/>
    <w:uiPriority w:val="39"/>
    <w:rsid w:val="00A005D1"/>
    <w:pPr>
      <w:widowControl/>
      <w:suppressAutoHyphens/>
      <w:spacing w:before="0" w:after="0"/>
      <w:ind w:left="1680"/>
      <w:jc w:val="left"/>
    </w:pPr>
    <w:rPr>
      <w:rFonts w:ascii="Times New Roman" w:hAnsi="Times New Roman"/>
      <w:sz w:val="18"/>
      <w:szCs w:val="24"/>
      <w:lang w:eastAsia="ar-SA"/>
    </w:rPr>
  </w:style>
  <w:style w:type="paragraph" w:styleId="Obsah9">
    <w:name w:val="toc 9"/>
    <w:basedOn w:val="Normln"/>
    <w:next w:val="Normln"/>
    <w:uiPriority w:val="39"/>
    <w:rsid w:val="00A005D1"/>
    <w:pPr>
      <w:widowControl/>
      <w:suppressAutoHyphens/>
      <w:spacing w:before="0" w:after="0"/>
      <w:ind w:left="1920"/>
      <w:jc w:val="left"/>
    </w:pPr>
    <w:rPr>
      <w:rFonts w:ascii="Times New Roman" w:hAnsi="Times New Roman"/>
      <w:sz w:val="18"/>
      <w:szCs w:val="24"/>
      <w:lang w:eastAsia="ar-SA"/>
    </w:rPr>
  </w:style>
  <w:style w:type="paragraph" w:customStyle="1" w:styleId="1">
    <w:name w:val="1"/>
    <w:basedOn w:val="Normln"/>
    <w:uiPriority w:val="99"/>
    <w:semiHidden/>
    <w:rsid w:val="00932FE2"/>
    <w:rPr>
      <w:sz w:val="20"/>
    </w:rPr>
  </w:style>
  <w:style w:type="character" w:styleId="Odkaznavysvtlivky">
    <w:name w:val="endnote reference"/>
    <w:uiPriority w:val="99"/>
    <w:semiHidden/>
    <w:rsid w:val="00932FE2"/>
    <w:rPr>
      <w:rFonts w:cs="Times New Roman"/>
      <w:vertAlign w:val="superscript"/>
    </w:rPr>
  </w:style>
  <w:style w:type="paragraph" w:styleId="Textkomente">
    <w:name w:val="annotation text"/>
    <w:basedOn w:val="Normln"/>
    <w:link w:val="TextkomenteChar"/>
    <w:uiPriority w:val="99"/>
    <w:semiHidden/>
    <w:rsid w:val="00932FE2"/>
    <w:rPr>
      <w:sz w:val="20"/>
    </w:rPr>
  </w:style>
  <w:style w:type="character" w:customStyle="1" w:styleId="TextkomenteChar">
    <w:name w:val="Text komentáře Char"/>
    <w:link w:val="Textkomente"/>
    <w:uiPriority w:val="99"/>
    <w:semiHidden/>
    <w:locked/>
    <w:rsid w:val="00932FE2"/>
    <w:rPr>
      <w:rFonts w:ascii="Arial" w:hAnsi="Arial"/>
      <w:lang w:val="cs-CZ" w:eastAsia="cs-CZ"/>
    </w:rPr>
  </w:style>
  <w:style w:type="paragraph" w:styleId="Pedmtkomente">
    <w:name w:val="annotation subject"/>
    <w:basedOn w:val="Textkomente"/>
    <w:next w:val="Textkomente"/>
    <w:link w:val="PedmtkomenteChar"/>
    <w:uiPriority w:val="99"/>
    <w:semiHidden/>
    <w:rsid w:val="00932FE2"/>
    <w:rPr>
      <w:b/>
    </w:rPr>
  </w:style>
  <w:style w:type="character" w:customStyle="1" w:styleId="PedmtkomenteChar">
    <w:name w:val="Předmět komentáře Char"/>
    <w:link w:val="Pedmtkomente"/>
    <w:uiPriority w:val="99"/>
    <w:semiHidden/>
    <w:locked/>
    <w:rsid w:val="00932FE2"/>
    <w:rPr>
      <w:rFonts w:ascii="Arial" w:hAnsi="Arial"/>
      <w:b/>
      <w:lang w:val="cs-CZ" w:eastAsia="cs-CZ"/>
    </w:rPr>
  </w:style>
  <w:style w:type="paragraph" w:styleId="Rozloendokumentu">
    <w:name w:val="Document Map"/>
    <w:basedOn w:val="Normln"/>
    <w:link w:val="RozloendokumentuChar"/>
    <w:uiPriority w:val="99"/>
    <w:semiHidden/>
    <w:rsid w:val="00932FE2"/>
    <w:pPr>
      <w:shd w:val="clear" w:color="auto" w:fill="000080"/>
    </w:pPr>
    <w:rPr>
      <w:rFonts w:ascii="Tahoma" w:hAnsi="Tahoma"/>
    </w:rPr>
  </w:style>
  <w:style w:type="character" w:customStyle="1" w:styleId="RozloendokumentuChar">
    <w:name w:val="Rozložení dokumentu Char"/>
    <w:link w:val="Rozloendokumentu"/>
    <w:uiPriority w:val="99"/>
    <w:semiHidden/>
    <w:locked/>
    <w:rsid w:val="00932FE2"/>
    <w:rPr>
      <w:rFonts w:ascii="Tahoma" w:hAnsi="Tahoma"/>
      <w:sz w:val="22"/>
      <w:lang w:val="cs-CZ" w:eastAsia="cs-CZ"/>
    </w:rPr>
  </w:style>
  <w:style w:type="paragraph" w:styleId="Seznam">
    <w:name w:val="List"/>
    <w:basedOn w:val="Normln"/>
    <w:uiPriority w:val="99"/>
    <w:rsid w:val="00932FE2"/>
    <w:pPr>
      <w:ind w:left="283" w:hanging="283"/>
    </w:pPr>
  </w:style>
  <w:style w:type="paragraph" w:styleId="Seznamsodrkami">
    <w:name w:val="List Bullet"/>
    <w:basedOn w:val="Normln"/>
    <w:autoRedefine/>
    <w:uiPriority w:val="99"/>
    <w:rsid w:val="00932FE2"/>
    <w:pPr>
      <w:tabs>
        <w:tab w:val="num" w:pos="432"/>
      </w:tabs>
      <w:ind w:left="432" w:hanging="432"/>
    </w:pPr>
  </w:style>
  <w:style w:type="paragraph" w:styleId="Textpoznpodarou">
    <w:name w:val="footnote text"/>
    <w:basedOn w:val="Normln"/>
    <w:link w:val="TextpoznpodarouChar"/>
    <w:uiPriority w:val="99"/>
    <w:semiHidden/>
    <w:rsid w:val="00932FE2"/>
    <w:pPr>
      <w:spacing w:before="0" w:after="0"/>
    </w:pPr>
    <w:rPr>
      <w:sz w:val="16"/>
    </w:rPr>
  </w:style>
  <w:style w:type="character" w:customStyle="1" w:styleId="TextpoznpodarouChar">
    <w:name w:val="Text pozn. pod čarou Char"/>
    <w:link w:val="Textpoznpodarou"/>
    <w:uiPriority w:val="99"/>
    <w:semiHidden/>
    <w:locked/>
    <w:rsid w:val="00932FE2"/>
    <w:rPr>
      <w:rFonts w:ascii="Arial" w:hAnsi="Arial"/>
      <w:sz w:val="16"/>
      <w:lang w:val="cs-CZ" w:eastAsia="cs-CZ"/>
    </w:rPr>
  </w:style>
  <w:style w:type="paragraph" w:styleId="Textvysvtlivek">
    <w:name w:val="endnote text"/>
    <w:basedOn w:val="Normln"/>
    <w:link w:val="TextvysvtlivekChar"/>
    <w:uiPriority w:val="99"/>
    <w:semiHidden/>
    <w:rsid w:val="00932FE2"/>
    <w:rPr>
      <w:sz w:val="20"/>
    </w:rPr>
  </w:style>
  <w:style w:type="character" w:customStyle="1" w:styleId="TextvysvtlivekChar">
    <w:name w:val="Text vysvětlivek Char"/>
    <w:link w:val="Textvysvtlivek"/>
    <w:uiPriority w:val="99"/>
    <w:semiHidden/>
    <w:locked/>
    <w:rsid w:val="00932FE2"/>
    <w:rPr>
      <w:rFonts w:ascii="Arial" w:hAnsi="Arial"/>
      <w:lang w:val="cs-CZ" w:eastAsia="cs-CZ"/>
    </w:rPr>
  </w:style>
  <w:style w:type="paragraph" w:styleId="Titulek">
    <w:name w:val="caption"/>
    <w:basedOn w:val="Normln"/>
    <w:next w:val="Normln"/>
    <w:uiPriority w:val="99"/>
    <w:qFormat/>
    <w:rsid w:val="00932FE2"/>
    <w:rPr>
      <w:b/>
    </w:rPr>
  </w:style>
  <w:style w:type="paragraph" w:styleId="Zkladntext">
    <w:name w:val="Body Text"/>
    <w:basedOn w:val="Normln"/>
    <w:link w:val="ZkladntextChar"/>
    <w:uiPriority w:val="99"/>
    <w:rsid w:val="00932FE2"/>
    <w:rPr>
      <w:i/>
    </w:rPr>
  </w:style>
  <w:style w:type="character" w:customStyle="1" w:styleId="ZkladntextChar">
    <w:name w:val="Základní text Char"/>
    <w:link w:val="Zkladntext"/>
    <w:uiPriority w:val="99"/>
    <w:locked/>
    <w:rsid w:val="00932FE2"/>
    <w:rPr>
      <w:rFonts w:ascii="Arial" w:hAnsi="Arial"/>
      <w:i/>
      <w:sz w:val="22"/>
      <w:lang w:val="cs-CZ" w:eastAsia="cs-CZ"/>
    </w:rPr>
  </w:style>
  <w:style w:type="paragraph" w:styleId="Zkladntext3">
    <w:name w:val="Body Text 3"/>
    <w:basedOn w:val="Normln"/>
    <w:link w:val="Zkladntext3Char"/>
    <w:uiPriority w:val="99"/>
    <w:rsid w:val="00932FE2"/>
    <w:rPr>
      <w:i/>
    </w:rPr>
  </w:style>
  <w:style w:type="character" w:customStyle="1" w:styleId="Zkladntext3Char">
    <w:name w:val="Základní text 3 Char"/>
    <w:link w:val="Zkladntext3"/>
    <w:uiPriority w:val="99"/>
    <w:locked/>
    <w:rsid w:val="00932FE2"/>
    <w:rPr>
      <w:rFonts w:ascii="Arial" w:hAnsi="Arial"/>
      <w:i/>
      <w:sz w:val="22"/>
      <w:lang w:val="cs-CZ" w:eastAsia="cs-CZ"/>
    </w:rPr>
  </w:style>
  <w:style w:type="paragraph" w:styleId="Zkladntextodsazen">
    <w:name w:val="Body Text Indent"/>
    <w:basedOn w:val="Normln"/>
    <w:link w:val="ZkladntextodsazenChar"/>
    <w:uiPriority w:val="99"/>
    <w:rsid w:val="00932FE2"/>
    <w:pPr>
      <w:ind w:left="709" w:hanging="709"/>
    </w:pPr>
  </w:style>
  <w:style w:type="character" w:customStyle="1" w:styleId="ZkladntextodsazenChar">
    <w:name w:val="Základní text odsazený Char"/>
    <w:link w:val="Zkladntextodsazen"/>
    <w:uiPriority w:val="99"/>
    <w:locked/>
    <w:rsid w:val="00932FE2"/>
    <w:rPr>
      <w:rFonts w:ascii="Arial" w:hAnsi="Arial"/>
      <w:sz w:val="22"/>
      <w:lang w:val="cs-CZ" w:eastAsia="cs-CZ"/>
    </w:rPr>
  </w:style>
  <w:style w:type="paragraph" w:styleId="Zpat">
    <w:name w:val="footer"/>
    <w:basedOn w:val="Normln"/>
    <w:link w:val="ZpatChar"/>
    <w:uiPriority w:val="99"/>
    <w:rsid w:val="00932FE2"/>
    <w:pPr>
      <w:spacing w:before="0" w:after="0"/>
      <w:jc w:val="center"/>
    </w:pPr>
    <w:rPr>
      <w:sz w:val="16"/>
    </w:rPr>
  </w:style>
  <w:style w:type="character" w:customStyle="1" w:styleId="ZpatChar">
    <w:name w:val="Zápatí Char"/>
    <w:link w:val="Zpat"/>
    <w:uiPriority w:val="99"/>
    <w:locked/>
    <w:rsid w:val="00932FE2"/>
    <w:rPr>
      <w:rFonts w:ascii="Arial" w:hAnsi="Arial"/>
      <w:sz w:val="16"/>
      <w:lang w:val="cs-CZ" w:eastAsia="cs-CZ"/>
    </w:rPr>
  </w:style>
  <w:style w:type="character" w:styleId="Znakapoznpodarou">
    <w:name w:val="footnote reference"/>
    <w:uiPriority w:val="99"/>
    <w:semiHidden/>
    <w:rsid w:val="00932FE2"/>
    <w:rPr>
      <w:rFonts w:cs="Times New Roman"/>
      <w:vertAlign w:val="superscript"/>
    </w:rPr>
  </w:style>
  <w:style w:type="character" w:styleId="Odkaznakoment">
    <w:name w:val="annotation reference"/>
    <w:uiPriority w:val="99"/>
    <w:semiHidden/>
    <w:rsid w:val="00932FE2"/>
    <w:rPr>
      <w:rFonts w:cs="Times New Roman"/>
      <w:sz w:val="16"/>
    </w:rPr>
  </w:style>
  <w:style w:type="paragraph" w:customStyle="1" w:styleId="Nadpis1-bezslovn">
    <w:name w:val="Nadpis 1 - bez číslování"/>
    <w:basedOn w:val="Normln"/>
    <w:uiPriority w:val="99"/>
    <w:rsid w:val="00932FE2"/>
    <w:pPr>
      <w:jc w:val="center"/>
    </w:pPr>
    <w:rPr>
      <w:b/>
      <w:sz w:val="52"/>
      <w:szCs w:val="48"/>
    </w:rPr>
  </w:style>
  <w:style w:type="character" w:customStyle="1" w:styleId="Nadpis1-bezslovnChar">
    <w:name w:val="Nadpis 1 - bez číslování Char"/>
    <w:uiPriority w:val="99"/>
    <w:rsid w:val="00932FE2"/>
    <w:rPr>
      <w:rFonts w:ascii="Arial" w:hAnsi="Arial"/>
      <w:b/>
      <w:sz w:val="48"/>
      <w:lang w:val="cs-CZ" w:eastAsia="cs-CZ"/>
    </w:rPr>
  </w:style>
  <w:style w:type="paragraph" w:customStyle="1" w:styleId="HlavikaKordis">
    <w:name w:val="Hlavička Kordis"/>
    <w:basedOn w:val="Zkladntext"/>
    <w:uiPriority w:val="99"/>
    <w:rsid w:val="00932FE2"/>
    <w:rPr>
      <w:i w:val="0"/>
      <w:sz w:val="20"/>
    </w:rPr>
  </w:style>
  <w:style w:type="paragraph" w:styleId="Normlnweb">
    <w:name w:val="Normal (Web)"/>
    <w:basedOn w:val="Normln"/>
    <w:uiPriority w:val="99"/>
    <w:rsid w:val="00932FE2"/>
    <w:pPr>
      <w:widowControl/>
      <w:spacing w:before="100" w:beforeAutospacing="1" w:after="100" w:afterAutospacing="1"/>
      <w:jc w:val="left"/>
    </w:pPr>
    <w:rPr>
      <w:rFonts w:ascii="Tahoma" w:hAnsi="Tahoma" w:cs="Tahoma"/>
      <w:sz w:val="20"/>
    </w:rPr>
  </w:style>
  <w:style w:type="paragraph" w:styleId="slovanseznam3">
    <w:name w:val="List Number 3"/>
    <w:basedOn w:val="Normln"/>
    <w:uiPriority w:val="99"/>
    <w:rsid w:val="00932FE2"/>
  </w:style>
  <w:style w:type="paragraph" w:customStyle="1" w:styleId="Obsah">
    <w:name w:val="Obsah"/>
    <w:basedOn w:val="Normln"/>
    <w:uiPriority w:val="99"/>
    <w:rsid w:val="00A005D1"/>
    <w:pPr>
      <w:widowControl/>
      <w:suppressAutoHyphens/>
      <w:spacing w:before="60" w:after="60"/>
      <w:jc w:val="center"/>
    </w:pPr>
    <w:rPr>
      <w:b/>
      <w:caps/>
      <w:sz w:val="36"/>
      <w:szCs w:val="36"/>
      <w:lang w:eastAsia="ar-SA"/>
    </w:rPr>
  </w:style>
  <w:style w:type="paragraph" w:customStyle="1" w:styleId="A-ZprvaCSP-ods1dek">
    <w:name w:val="A-ZprávaCSP-ods.1.řádek"/>
    <w:basedOn w:val="Normln"/>
    <w:uiPriority w:val="99"/>
    <w:rsid w:val="00932FE2"/>
    <w:pPr>
      <w:widowControl/>
      <w:spacing w:before="0" w:after="0"/>
      <w:ind w:firstLine="709"/>
    </w:pPr>
    <w:rPr>
      <w:rFonts w:ascii="Arial Narrow" w:hAnsi="Arial Narrow"/>
      <w:sz w:val="24"/>
    </w:rPr>
  </w:style>
  <w:style w:type="character" w:customStyle="1" w:styleId="Char">
    <w:name w:val="Char"/>
    <w:uiPriority w:val="99"/>
    <w:rsid w:val="00932FE2"/>
    <w:rPr>
      <w:rFonts w:ascii="Arial" w:hAnsi="Arial"/>
      <w:b/>
      <w:caps/>
      <w:kern w:val="28"/>
      <w:sz w:val="36"/>
      <w:lang w:val="cs-CZ" w:eastAsia="cs-CZ"/>
    </w:rPr>
  </w:style>
  <w:style w:type="paragraph" w:customStyle="1" w:styleId="Styl1">
    <w:name w:val="Styl1"/>
    <w:basedOn w:val="A-ZprvaCSP-ods1dek"/>
    <w:uiPriority w:val="99"/>
    <w:rsid w:val="00932FE2"/>
    <w:pPr>
      <w:ind w:firstLine="0"/>
    </w:pPr>
  </w:style>
  <w:style w:type="character" w:customStyle="1" w:styleId="Char1">
    <w:name w:val="Char1"/>
    <w:uiPriority w:val="99"/>
    <w:rsid w:val="00932FE2"/>
    <w:rPr>
      <w:rFonts w:ascii="Arial" w:hAnsi="Arial"/>
      <w:b/>
      <w:sz w:val="28"/>
      <w:lang w:val="cs-CZ" w:eastAsia="cs-CZ"/>
    </w:rPr>
  </w:style>
  <w:style w:type="paragraph" w:customStyle="1" w:styleId="Tabulka">
    <w:name w:val="Tabulka"/>
    <w:basedOn w:val="Normln"/>
    <w:uiPriority w:val="99"/>
    <w:rsid w:val="00932FE2"/>
    <w:pPr>
      <w:spacing w:before="0" w:after="0"/>
    </w:pPr>
    <w:rPr>
      <w:sz w:val="20"/>
    </w:rPr>
  </w:style>
  <w:style w:type="paragraph" w:customStyle="1" w:styleId="Styl2">
    <w:name w:val="Styl2"/>
    <w:basedOn w:val="A-ZprvaCSP-ods1dek"/>
    <w:uiPriority w:val="99"/>
    <w:rsid w:val="00932FE2"/>
    <w:pPr>
      <w:ind w:firstLine="0"/>
    </w:pPr>
  </w:style>
  <w:style w:type="paragraph" w:customStyle="1" w:styleId="StylNadpis4Tahoma">
    <w:name w:val="Styl Nadpis 4 + Tahoma"/>
    <w:basedOn w:val="Nadpis4"/>
    <w:uiPriority w:val="99"/>
    <w:rsid w:val="00932FE2"/>
    <w:pPr>
      <w:keepNext w:val="0"/>
      <w:widowControl/>
      <w:numPr>
        <w:ilvl w:val="0"/>
        <w:numId w:val="0"/>
      </w:numPr>
      <w:shd w:val="clear" w:color="auto" w:fill="auto"/>
      <w:spacing w:before="100" w:beforeAutospacing="1" w:after="100" w:afterAutospacing="1"/>
      <w:jc w:val="left"/>
    </w:pPr>
    <w:rPr>
      <w:rFonts w:ascii="Tahoma" w:hAnsi="Tahoma"/>
      <w:bCs/>
      <w:sz w:val="24"/>
      <w:szCs w:val="24"/>
    </w:rPr>
  </w:style>
  <w:style w:type="paragraph" w:customStyle="1" w:styleId="StylNadpis2TahomazarovnnnastedPedAutomatickyZa">
    <w:name w:val="Styl Nadpis 2 + Tahoma zarovnání na střed Před:  Automaticky Za..."/>
    <w:basedOn w:val="Nadpis2"/>
    <w:uiPriority w:val="99"/>
    <w:rsid w:val="00932FE2"/>
    <w:pPr>
      <w:keepNext w:val="0"/>
      <w:widowControl/>
      <w:spacing w:before="0" w:beforeAutospacing="1" w:after="0" w:afterAutospacing="1"/>
      <w:jc w:val="center"/>
    </w:pPr>
    <w:rPr>
      <w:rFonts w:ascii="Tahoma" w:hAnsi="Tahoma"/>
      <w:bCs/>
      <w:sz w:val="40"/>
      <w:szCs w:val="40"/>
    </w:rPr>
  </w:style>
  <w:style w:type="paragraph" w:customStyle="1" w:styleId="StylNadpis3Tahoma">
    <w:name w:val="Styl Nadpis 3 + Tahoma"/>
    <w:basedOn w:val="Nadpis3"/>
    <w:uiPriority w:val="99"/>
    <w:rsid w:val="00932FE2"/>
    <w:pPr>
      <w:keepNext w:val="0"/>
      <w:widowControl/>
      <w:numPr>
        <w:ilvl w:val="0"/>
        <w:numId w:val="0"/>
      </w:numPr>
      <w:spacing w:before="100" w:beforeAutospacing="1" w:after="100" w:afterAutospacing="1"/>
      <w:jc w:val="left"/>
    </w:pPr>
    <w:rPr>
      <w:rFonts w:ascii="Tahoma" w:hAnsi="Tahoma"/>
      <w:bCs/>
      <w:sz w:val="28"/>
      <w:szCs w:val="28"/>
    </w:rPr>
  </w:style>
  <w:style w:type="paragraph" w:styleId="Zkladntextodsazen2">
    <w:name w:val="Body Text Indent 2"/>
    <w:basedOn w:val="Normln"/>
    <w:link w:val="Zkladntextodsazen2Char"/>
    <w:uiPriority w:val="99"/>
    <w:rsid w:val="00932FE2"/>
    <w:pPr>
      <w:widowControl/>
      <w:spacing w:before="0"/>
      <w:ind w:left="357"/>
    </w:pPr>
    <w:rPr>
      <w:sz w:val="20"/>
    </w:rPr>
  </w:style>
  <w:style w:type="character" w:customStyle="1" w:styleId="Zkladntextodsazen2Char">
    <w:name w:val="Základní text odsazený 2 Char"/>
    <w:link w:val="Zkladntextodsazen2"/>
    <w:uiPriority w:val="99"/>
    <w:locked/>
    <w:rsid w:val="00932FE2"/>
    <w:rPr>
      <w:rFonts w:ascii="Arial" w:hAnsi="Arial"/>
      <w:lang w:val="cs-CZ" w:eastAsia="cs-CZ"/>
    </w:rPr>
  </w:style>
  <w:style w:type="paragraph" w:styleId="Zkladntextodsazen3">
    <w:name w:val="Body Text Indent 3"/>
    <w:basedOn w:val="Normln"/>
    <w:link w:val="Zkladntextodsazen3Char"/>
    <w:uiPriority w:val="99"/>
    <w:rsid w:val="00932FE2"/>
    <w:pPr>
      <w:widowControl/>
      <w:spacing w:before="0"/>
      <w:ind w:left="1077"/>
    </w:pPr>
    <w:rPr>
      <w:sz w:val="20"/>
    </w:rPr>
  </w:style>
  <w:style w:type="character" w:customStyle="1" w:styleId="Zkladntextodsazen3Char">
    <w:name w:val="Základní text odsazený 3 Char"/>
    <w:link w:val="Zkladntextodsazen3"/>
    <w:uiPriority w:val="99"/>
    <w:locked/>
    <w:rsid w:val="00932FE2"/>
    <w:rPr>
      <w:rFonts w:ascii="Arial" w:hAnsi="Arial"/>
      <w:lang w:val="cs-CZ" w:eastAsia="cs-CZ"/>
    </w:rPr>
  </w:style>
  <w:style w:type="paragraph" w:customStyle="1" w:styleId="xl39">
    <w:name w:val="xl39"/>
    <w:basedOn w:val="Normln"/>
    <w:uiPriority w:val="99"/>
    <w:rsid w:val="00932FE2"/>
    <w:pPr>
      <w:widowControl/>
      <w:spacing w:before="100" w:beforeAutospacing="1" w:after="100" w:afterAutospacing="1"/>
      <w:jc w:val="center"/>
    </w:pPr>
    <w:rPr>
      <w:rFonts w:cs="Arial Unicode MS"/>
      <w:b/>
      <w:bCs/>
      <w:sz w:val="18"/>
      <w:szCs w:val="18"/>
    </w:rPr>
  </w:style>
  <w:style w:type="table" w:styleId="Mkatabulky">
    <w:name w:val="Table Grid"/>
    <w:basedOn w:val="Normlntabulka"/>
    <w:uiPriority w:val="99"/>
    <w:rsid w:val="00932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1"/>
    <w:uiPriority w:val="99"/>
    <w:rsid w:val="00932FE2"/>
    <w:pPr>
      <w:widowControl/>
      <w:spacing w:before="0" w:after="0"/>
      <w:jc w:val="left"/>
    </w:pPr>
    <w:rPr>
      <w:rFonts w:ascii="Courier New" w:hAnsi="Courier New"/>
      <w:sz w:val="20"/>
    </w:rPr>
  </w:style>
  <w:style w:type="character" w:customStyle="1" w:styleId="ProsttextChar1">
    <w:name w:val="Prostý text Char1"/>
    <w:link w:val="Prosttext"/>
    <w:uiPriority w:val="99"/>
    <w:semiHidden/>
    <w:locked/>
    <w:rsid w:val="00932FE2"/>
    <w:rPr>
      <w:rFonts w:ascii="Courier New" w:hAnsi="Courier New"/>
      <w:lang w:val="cs-CZ" w:eastAsia="cs-CZ"/>
    </w:rPr>
  </w:style>
  <w:style w:type="paragraph" w:customStyle="1" w:styleId="slovanseznam31">
    <w:name w:val="Číslovaný seznam 31"/>
    <w:basedOn w:val="Normln"/>
    <w:uiPriority w:val="99"/>
    <w:rsid w:val="00932FE2"/>
  </w:style>
  <w:style w:type="paragraph" w:customStyle="1" w:styleId="slovka">
    <w:name w:val="Číslovka"/>
    <w:basedOn w:val="Normln"/>
    <w:uiPriority w:val="99"/>
    <w:rsid w:val="00932FE2"/>
    <w:pPr>
      <w:tabs>
        <w:tab w:val="left" w:pos="360"/>
      </w:tabs>
    </w:pPr>
  </w:style>
  <w:style w:type="paragraph" w:customStyle="1" w:styleId="Hlasloup">
    <w:name w:val="Hlasloup"/>
    <w:basedOn w:val="Normln"/>
    <w:uiPriority w:val="99"/>
    <w:rsid w:val="00932FE2"/>
    <w:pPr>
      <w:jc w:val="right"/>
    </w:pPr>
    <w:rPr>
      <w:sz w:val="20"/>
    </w:rPr>
  </w:style>
  <w:style w:type="paragraph" w:customStyle="1" w:styleId="Index">
    <w:name w:val="Index"/>
    <w:basedOn w:val="Normln"/>
    <w:uiPriority w:val="99"/>
    <w:rsid w:val="00932FE2"/>
    <w:pPr>
      <w:suppressLineNumbers/>
    </w:pPr>
  </w:style>
  <w:style w:type="paragraph" w:customStyle="1" w:styleId="Nadpis">
    <w:name w:val="Nadpis"/>
    <w:basedOn w:val="Normln"/>
    <w:next w:val="Normln"/>
    <w:uiPriority w:val="99"/>
    <w:rsid w:val="00932FE2"/>
    <w:pPr>
      <w:keepNext/>
      <w:spacing w:before="240"/>
    </w:pPr>
    <w:rPr>
      <w:rFonts w:eastAsia="Microsoft YaHei" w:cs="Mangal"/>
      <w:sz w:val="28"/>
      <w:szCs w:val="28"/>
    </w:rPr>
  </w:style>
  <w:style w:type="paragraph" w:customStyle="1" w:styleId="Podtitul1">
    <w:name w:val="Podtitul1"/>
    <w:aliases w:val=" Char1"/>
    <w:basedOn w:val="Normln"/>
    <w:next w:val="Normln"/>
    <w:link w:val="PodtitulChar"/>
    <w:uiPriority w:val="99"/>
    <w:qFormat/>
    <w:locked/>
    <w:rsid w:val="00932FE2"/>
    <w:pPr>
      <w:keepNext/>
      <w:spacing w:before="240"/>
      <w:jc w:val="center"/>
    </w:pPr>
    <w:rPr>
      <w:rFonts w:ascii="Cambria" w:hAnsi="Cambria"/>
      <w:sz w:val="24"/>
      <w:lang w:val="x-none" w:eastAsia="x-none"/>
    </w:rPr>
  </w:style>
  <w:style w:type="character" w:customStyle="1" w:styleId="PodtitulChar">
    <w:name w:val="Podtitul Char"/>
    <w:aliases w:val=" Char1 Char"/>
    <w:link w:val="Podtitul1"/>
    <w:uiPriority w:val="99"/>
    <w:locked/>
    <w:rsid w:val="0099261E"/>
    <w:rPr>
      <w:rFonts w:ascii="Cambria" w:hAnsi="Cambria"/>
      <w:sz w:val="24"/>
    </w:rPr>
  </w:style>
  <w:style w:type="paragraph" w:customStyle="1" w:styleId="Normlnodsazen1">
    <w:name w:val="Normální odsazený1"/>
    <w:basedOn w:val="Normln"/>
    <w:uiPriority w:val="99"/>
    <w:rsid w:val="00932FE2"/>
    <w:pPr>
      <w:ind w:left="708"/>
    </w:pPr>
  </w:style>
  <w:style w:type="character" w:customStyle="1" w:styleId="Odkaznakoment1">
    <w:name w:val="Odkaz na komentář1"/>
    <w:uiPriority w:val="99"/>
    <w:rsid w:val="00932FE2"/>
    <w:rPr>
      <w:sz w:val="16"/>
    </w:rPr>
  </w:style>
  <w:style w:type="character" w:customStyle="1" w:styleId="Odkaznakoment2">
    <w:name w:val="Odkaz na komentář2"/>
    <w:uiPriority w:val="99"/>
    <w:rsid w:val="00932FE2"/>
    <w:rPr>
      <w:sz w:val="16"/>
    </w:rPr>
  </w:style>
  <w:style w:type="paragraph" w:customStyle="1" w:styleId="Popisek">
    <w:name w:val="Popisek"/>
    <w:basedOn w:val="Normln"/>
    <w:uiPriority w:val="99"/>
    <w:rsid w:val="00932FE2"/>
    <w:pPr>
      <w:suppressLineNumbers/>
    </w:pPr>
    <w:rPr>
      <w:rFonts w:cs="Mangal"/>
      <w:i/>
      <w:iCs/>
      <w:sz w:val="24"/>
    </w:rPr>
  </w:style>
  <w:style w:type="paragraph" w:customStyle="1" w:styleId="Textkomente1">
    <w:name w:val="Text komentáře1"/>
    <w:basedOn w:val="Normln"/>
    <w:uiPriority w:val="99"/>
    <w:rsid w:val="00932FE2"/>
    <w:rPr>
      <w:sz w:val="20"/>
    </w:rPr>
  </w:style>
  <w:style w:type="paragraph" w:customStyle="1" w:styleId="Rejstk">
    <w:name w:val="Rejstřík"/>
    <w:basedOn w:val="Normln"/>
    <w:uiPriority w:val="99"/>
    <w:rsid w:val="00932FE2"/>
    <w:pPr>
      <w:suppressLineNumbers/>
    </w:pPr>
    <w:rPr>
      <w:rFonts w:cs="Mangal"/>
    </w:rPr>
  </w:style>
  <w:style w:type="paragraph" w:customStyle="1" w:styleId="Rozvrendokumentu1">
    <w:name w:val="Rozvržení dokumentu1"/>
    <w:basedOn w:val="Normln"/>
    <w:uiPriority w:val="99"/>
    <w:rsid w:val="00932FE2"/>
    <w:pPr>
      <w:shd w:val="clear" w:color="auto" w:fill="000080"/>
    </w:pPr>
    <w:rPr>
      <w:rFonts w:ascii="Tahoma" w:hAnsi="Tahoma"/>
    </w:rPr>
  </w:style>
  <w:style w:type="paragraph" w:customStyle="1" w:styleId="Rozvrendokumentu2">
    <w:name w:val="Rozvržení dokumentu2"/>
    <w:basedOn w:val="Normln"/>
    <w:uiPriority w:val="99"/>
    <w:rsid w:val="00932FE2"/>
    <w:pPr>
      <w:shd w:val="clear" w:color="auto" w:fill="000080"/>
    </w:pPr>
    <w:rPr>
      <w:rFonts w:ascii="Tahoma" w:hAnsi="Tahoma" w:cs="Tahoma"/>
      <w:sz w:val="20"/>
    </w:rPr>
  </w:style>
  <w:style w:type="paragraph" w:customStyle="1" w:styleId="Seznamsodrkami1">
    <w:name w:val="Seznam s odrážkami1"/>
    <w:basedOn w:val="Normln"/>
    <w:uiPriority w:val="99"/>
    <w:rsid w:val="00932FE2"/>
  </w:style>
  <w:style w:type="character" w:styleId="Siln">
    <w:name w:val="Strong"/>
    <w:uiPriority w:val="99"/>
    <w:qFormat/>
    <w:locked/>
    <w:rsid w:val="00932FE2"/>
    <w:rPr>
      <w:rFonts w:cs="Times New Roman"/>
      <w:b/>
    </w:rPr>
  </w:style>
  <w:style w:type="paragraph" w:customStyle="1" w:styleId="Textkomente2">
    <w:name w:val="Text komentáře2"/>
    <w:basedOn w:val="Normln"/>
    <w:uiPriority w:val="99"/>
    <w:rsid w:val="00932FE2"/>
    <w:rPr>
      <w:sz w:val="20"/>
    </w:rPr>
  </w:style>
  <w:style w:type="paragraph" w:customStyle="1" w:styleId="Titulek1">
    <w:name w:val="Titulek1"/>
    <w:basedOn w:val="Normln"/>
    <w:next w:val="Normln"/>
    <w:uiPriority w:val="99"/>
    <w:rsid w:val="00932FE2"/>
    <w:rPr>
      <w:b/>
    </w:rPr>
  </w:style>
  <w:style w:type="character" w:customStyle="1" w:styleId="Zvraznn1">
    <w:name w:val="Zvýraznění1"/>
    <w:uiPriority w:val="99"/>
    <w:qFormat/>
    <w:locked/>
    <w:rsid w:val="00932FE2"/>
    <w:rPr>
      <w:rFonts w:cs="Times New Roman"/>
      <w:i/>
    </w:rPr>
  </w:style>
  <w:style w:type="paragraph" w:customStyle="1" w:styleId="Obsahtabulky">
    <w:name w:val="Obsah tabulky"/>
    <w:basedOn w:val="Normln"/>
    <w:uiPriority w:val="99"/>
    <w:rsid w:val="004D2E5A"/>
    <w:pPr>
      <w:suppressLineNumbers/>
      <w:suppressAutoHyphens/>
      <w:spacing w:before="0" w:after="0"/>
      <w:jc w:val="left"/>
    </w:pPr>
    <w:rPr>
      <w:rFonts w:ascii="Times New Roman" w:eastAsia="SimSun" w:hAnsi="Times New Roman" w:cs="Mangal"/>
      <w:kern w:val="1"/>
      <w:sz w:val="24"/>
      <w:szCs w:val="24"/>
      <w:lang w:eastAsia="hi-IN" w:bidi="hi-IN"/>
    </w:rPr>
  </w:style>
  <w:style w:type="character" w:customStyle="1" w:styleId="ProsttextChar">
    <w:name w:val="Prostý text Char"/>
    <w:uiPriority w:val="99"/>
    <w:locked/>
    <w:rsid w:val="00C2612C"/>
    <w:rPr>
      <w:rFonts w:ascii="Calibri" w:hAnsi="Calibri"/>
      <w:sz w:val="21"/>
    </w:rPr>
  </w:style>
  <w:style w:type="paragraph" w:styleId="Revize">
    <w:name w:val="Revision"/>
    <w:hidden/>
    <w:uiPriority w:val="99"/>
    <w:semiHidden/>
    <w:rsid w:val="00D518C7"/>
    <w:rPr>
      <w:rFonts w:ascii="Arial" w:hAnsi="Arial"/>
      <w:sz w:val="22"/>
    </w:rPr>
  </w:style>
  <w:style w:type="paragraph" w:styleId="Odstavecseseznamem">
    <w:name w:val="List Paragraph"/>
    <w:basedOn w:val="Normln"/>
    <w:uiPriority w:val="34"/>
    <w:qFormat/>
    <w:rsid w:val="00ED1CE7"/>
    <w:pPr>
      <w:widowControl/>
      <w:numPr>
        <w:numId w:val="22"/>
      </w:numPr>
      <w:spacing w:before="0" w:after="0"/>
    </w:pPr>
    <w:rPr>
      <w:szCs w:val="24"/>
    </w:rPr>
  </w:style>
  <w:style w:type="paragraph" w:customStyle="1" w:styleId="MEZERA6B">
    <w:name w:val="MEZERA 6B"/>
    <w:basedOn w:val="Normln"/>
    <w:rsid w:val="00296036"/>
    <w:pPr>
      <w:widowControl/>
      <w:spacing w:before="60" w:after="60"/>
      <w:jc w:val="center"/>
    </w:pPr>
    <w:rPr>
      <w:rFonts w:ascii="Times New Roman" w:hAnsi="Times New Roman"/>
      <w:sz w:val="12"/>
    </w:rPr>
  </w:style>
  <w:style w:type="character" w:customStyle="1" w:styleId="Nevyeenzmnka1">
    <w:name w:val="Nevyřešená zmínka1"/>
    <w:uiPriority w:val="99"/>
    <w:semiHidden/>
    <w:unhideWhenUsed/>
    <w:rsid w:val="00331CEB"/>
    <w:rPr>
      <w:color w:val="808080"/>
      <w:shd w:val="clear" w:color="auto" w:fill="E6E6E6"/>
    </w:rPr>
  </w:style>
  <w:style w:type="paragraph" w:customStyle="1" w:styleId="2">
    <w:name w:val="2"/>
    <w:uiPriority w:val="99"/>
    <w:qFormat/>
    <w:rsid w:val="00936BE4"/>
    <w:pPr>
      <w:keepNext/>
      <w:widowControl w:val="0"/>
      <w:spacing w:before="240" w:after="120"/>
      <w:jc w:val="center"/>
    </w:pPr>
    <w:rPr>
      <w:rFonts w:ascii="DejaVu Sans" w:hAnsi="DejaVu Sans" w:cs="DejaVu Sans"/>
      <w:i/>
      <w:iCs/>
      <w:sz w:val="28"/>
      <w:szCs w:val="28"/>
    </w:rPr>
  </w:style>
  <w:style w:type="character" w:customStyle="1" w:styleId="Nevyeenzmnka2">
    <w:name w:val="Nevyřešená zmínka2"/>
    <w:uiPriority w:val="99"/>
    <w:semiHidden/>
    <w:unhideWhenUsed/>
    <w:rsid w:val="00936BE4"/>
    <w:rPr>
      <w:color w:val="605E5C"/>
      <w:shd w:val="clear" w:color="auto" w:fill="E1DFDD"/>
    </w:rPr>
  </w:style>
  <w:style w:type="paragraph" w:styleId="Podnadpis">
    <w:name w:val="Subtitle"/>
    <w:basedOn w:val="Normln"/>
    <w:next w:val="Normln"/>
    <w:uiPriority w:val="99"/>
    <w:qFormat/>
    <w:rsid w:val="00936BE4"/>
    <w:pPr>
      <w:numPr>
        <w:ilvl w:val="1"/>
      </w:numPr>
      <w:spacing w:after="160"/>
    </w:pPr>
    <w:rPr>
      <w:rFonts w:ascii="Cambria" w:hAnsi="Cambria"/>
      <w:sz w:val="24"/>
    </w:rPr>
  </w:style>
  <w:style w:type="character" w:customStyle="1" w:styleId="PodnadpisChar">
    <w:name w:val="Podnadpis Char"/>
    <w:basedOn w:val="Standardnpsmoodstavce"/>
    <w:uiPriority w:val="11"/>
    <w:rsid w:val="00936BE4"/>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uiPriority w:val="20"/>
    <w:qFormat/>
    <w:rsid w:val="00936BE4"/>
    <w:rPr>
      <w:i/>
      <w:iCs/>
    </w:rPr>
  </w:style>
  <w:style w:type="character" w:styleId="Sledovanodkaz">
    <w:name w:val="FollowedHyperlink"/>
    <w:basedOn w:val="Standardnpsmoodstavce"/>
    <w:uiPriority w:val="99"/>
    <w:semiHidden/>
    <w:unhideWhenUsed/>
    <w:rsid w:val="00936BE4"/>
    <w:rPr>
      <w:color w:val="954F72" w:themeColor="followedHyperlink"/>
      <w:u w:val="single"/>
    </w:rPr>
  </w:style>
  <w:style w:type="character" w:customStyle="1" w:styleId="Nevyeenzmnka3">
    <w:name w:val="Nevyřešená zmínka3"/>
    <w:basedOn w:val="Standardnpsmoodstavce"/>
    <w:uiPriority w:val="99"/>
    <w:semiHidden/>
    <w:unhideWhenUsed/>
    <w:rsid w:val="005C5C42"/>
    <w:rPr>
      <w:color w:val="605E5C"/>
      <w:shd w:val="clear" w:color="auto" w:fill="E1DFDD"/>
    </w:rPr>
  </w:style>
  <w:style w:type="numbering" w:customStyle="1" w:styleId="Styl3">
    <w:name w:val="Styl3"/>
    <w:uiPriority w:val="99"/>
    <w:rsid w:val="005C67CD"/>
    <w:pPr>
      <w:numPr>
        <w:numId w:val="30"/>
      </w:numPr>
    </w:pPr>
  </w:style>
  <w:style w:type="paragraph" w:customStyle="1" w:styleId="Clanek11">
    <w:name w:val="Clanek 1.1"/>
    <w:basedOn w:val="Nadpis2"/>
    <w:link w:val="Clanek11Char"/>
    <w:qFormat/>
    <w:rsid w:val="00A63281"/>
    <w:pPr>
      <w:keepNext w:val="0"/>
      <w:numPr>
        <w:ilvl w:val="0"/>
        <w:numId w:val="0"/>
      </w:numPr>
      <w:tabs>
        <w:tab w:val="num" w:pos="1276"/>
      </w:tabs>
      <w:spacing w:before="120" w:after="120"/>
      <w:ind w:left="1276" w:hanging="567"/>
    </w:pPr>
    <w:rPr>
      <w:bCs/>
      <w:i/>
      <w:iCs/>
      <w:sz w:val="22"/>
      <w:szCs w:val="28"/>
      <w:lang w:val="x-none" w:eastAsia="en-US"/>
    </w:rPr>
  </w:style>
  <w:style w:type="paragraph" w:customStyle="1" w:styleId="Claneka">
    <w:name w:val="Clanek (a)"/>
    <w:basedOn w:val="Normln"/>
    <w:qFormat/>
    <w:rsid w:val="00A63281"/>
    <w:pPr>
      <w:keepLines/>
      <w:tabs>
        <w:tab w:val="num" w:pos="1547"/>
      </w:tabs>
      <w:ind w:left="1547" w:hanging="425"/>
    </w:pPr>
    <w:rPr>
      <w:rFonts w:ascii="Times New Roman" w:hAnsi="Times New Roman"/>
      <w:szCs w:val="24"/>
      <w:lang w:eastAsia="en-US"/>
    </w:rPr>
  </w:style>
  <w:style w:type="paragraph" w:customStyle="1" w:styleId="Claneki">
    <w:name w:val="Clanek (i)"/>
    <w:basedOn w:val="Normln"/>
    <w:qFormat/>
    <w:rsid w:val="00A63281"/>
    <w:pPr>
      <w:keepNext/>
      <w:widowControl/>
      <w:tabs>
        <w:tab w:val="num" w:pos="1418"/>
      </w:tabs>
      <w:ind w:left="1418" w:hanging="426"/>
    </w:pPr>
    <w:rPr>
      <w:rFonts w:ascii="Times New Roman" w:hAnsi="Times New Roman"/>
      <w:color w:val="000000"/>
      <w:szCs w:val="24"/>
      <w:lang w:eastAsia="en-US"/>
    </w:rPr>
  </w:style>
  <w:style w:type="character" w:customStyle="1" w:styleId="Clanek11Char">
    <w:name w:val="Clanek 1.1 Char"/>
    <w:link w:val="Clanek11"/>
    <w:rsid w:val="00A63281"/>
    <w:rPr>
      <w:rFonts w:ascii="Arial" w:hAnsi="Arial"/>
      <w:b/>
      <w:bCs/>
      <w:i/>
      <w:iCs/>
      <w:sz w:val="22"/>
      <w:szCs w:val="28"/>
      <w:lang w:val="x-none" w:eastAsia="en-US"/>
    </w:rPr>
  </w:style>
  <w:style w:type="character" w:styleId="Nevyeenzmnka">
    <w:name w:val="Unresolved Mention"/>
    <w:basedOn w:val="Standardnpsmoodstavce"/>
    <w:uiPriority w:val="99"/>
    <w:semiHidden/>
    <w:unhideWhenUsed/>
    <w:rsid w:val="004B6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1698">
      <w:bodyDiv w:val="1"/>
      <w:marLeft w:val="0"/>
      <w:marRight w:val="0"/>
      <w:marTop w:val="0"/>
      <w:marBottom w:val="0"/>
      <w:divBdr>
        <w:top w:val="none" w:sz="0" w:space="0" w:color="auto"/>
        <w:left w:val="none" w:sz="0" w:space="0" w:color="auto"/>
        <w:bottom w:val="none" w:sz="0" w:space="0" w:color="auto"/>
        <w:right w:val="none" w:sz="0" w:space="0" w:color="auto"/>
      </w:divBdr>
    </w:div>
    <w:div w:id="252781522">
      <w:bodyDiv w:val="1"/>
      <w:marLeft w:val="0"/>
      <w:marRight w:val="0"/>
      <w:marTop w:val="0"/>
      <w:marBottom w:val="0"/>
      <w:divBdr>
        <w:top w:val="none" w:sz="0" w:space="0" w:color="auto"/>
        <w:left w:val="none" w:sz="0" w:space="0" w:color="auto"/>
        <w:bottom w:val="none" w:sz="0" w:space="0" w:color="auto"/>
        <w:right w:val="none" w:sz="0" w:space="0" w:color="auto"/>
      </w:divBdr>
    </w:div>
    <w:div w:id="593590572">
      <w:bodyDiv w:val="1"/>
      <w:marLeft w:val="0"/>
      <w:marRight w:val="0"/>
      <w:marTop w:val="0"/>
      <w:marBottom w:val="0"/>
      <w:divBdr>
        <w:top w:val="none" w:sz="0" w:space="0" w:color="auto"/>
        <w:left w:val="none" w:sz="0" w:space="0" w:color="auto"/>
        <w:bottom w:val="none" w:sz="0" w:space="0" w:color="auto"/>
        <w:right w:val="none" w:sz="0" w:space="0" w:color="auto"/>
      </w:divBdr>
    </w:div>
    <w:div w:id="820267505">
      <w:bodyDiv w:val="1"/>
      <w:marLeft w:val="0"/>
      <w:marRight w:val="0"/>
      <w:marTop w:val="0"/>
      <w:marBottom w:val="0"/>
      <w:divBdr>
        <w:top w:val="none" w:sz="0" w:space="0" w:color="auto"/>
        <w:left w:val="none" w:sz="0" w:space="0" w:color="auto"/>
        <w:bottom w:val="none" w:sz="0" w:space="0" w:color="auto"/>
        <w:right w:val="none" w:sz="0" w:space="0" w:color="auto"/>
      </w:divBdr>
    </w:div>
    <w:div w:id="986782931">
      <w:bodyDiv w:val="1"/>
      <w:marLeft w:val="0"/>
      <w:marRight w:val="0"/>
      <w:marTop w:val="0"/>
      <w:marBottom w:val="0"/>
      <w:divBdr>
        <w:top w:val="none" w:sz="0" w:space="0" w:color="auto"/>
        <w:left w:val="none" w:sz="0" w:space="0" w:color="auto"/>
        <w:bottom w:val="none" w:sz="0" w:space="0" w:color="auto"/>
        <w:right w:val="none" w:sz="0" w:space="0" w:color="auto"/>
      </w:divBdr>
    </w:div>
    <w:div w:id="1255825044">
      <w:bodyDiv w:val="1"/>
      <w:marLeft w:val="0"/>
      <w:marRight w:val="0"/>
      <w:marTop w:val="0"/>
      <w:marBottom w:val="0"/>
      <w:divBdr>
        <w:top w:val="none" w:sz="0" w:space="0" w:color="auto"/>
        <w:left w:val="none" w:sz="0" w:space="0" w:color="auto"/>
        <w:bottom w:val="none" w:sz="0" w:space="0" w:color="auto"/>
        <w:right w:val="none" w:sz="0" w:space="0" w:color="auto"/>
      </w:divBdr>
    </w:div>
    <w:div w:id="1313872632">
      <w:bodyDiv w:val="1"/>
      <w:marLeft w:val="0"/>
      <w:marRight w:val="0"/>
      <w:marTop w:val="0"/>
      <w:marBottom w:val="0"/>
      <w:divBdr>
        <w:top w:val="none" w:sz="0" w:space="0" w:color="auto"/>
        <w:left w:val="none" w:sz="0" w:space="0" w:color="auto"/>
        <w:bottom w:val="none" w:sz="0" w:space="0" w:color="auto"/>
        <w:right w:val="none" w:sz="0" w:space="0" w:color="auto"/>
      </w:divBdr>
    </w:div>
    <w:div w:id="1607730246">
      <w:marLeft w:val="0"/>
      <w:marRight w:val="0"/>
      <w:marTop w:val="0"/>
      <w:marBottom w:val="0"/>
      <w:divBdr>
        <w:top w:val="none" w:sz="0" w:space="0" w:color="auto"/>
        <w:left w:val="none" w:sz="0" w:space="0" w:color="auto"/>
        <w:bottom w:val="none" w:sz="0" w:space="0" w:color="auto"/>
        <w:right w:val="none" w:sz="0" w:space="0" w:color="auto"/>
      </w:divBdr>
    </w:div>
    <w:div w:id="1607730247">
      <w:marLeft w:val="0"/>
      <w:marRight w:val="0"/>
      <w:marTop w:val="0"/>
      <w:marBottom w:val="0"/>
      <w:divBdr>
        <w:top w:val="none" w:sz="0" w:space="0" w:color="auto"/>
        <w:left w:val="none" w:sz="0" w:space="0" w:color="auto"/>
        <w:bottom w:val="none" w:sz="0" w:space="0" w:color="auto"/>
        <w:right w:val="none" w:sz="0" w:space="0" w:color="auto"/>
      </w:divBdr>
    </w:div>
    <w:div w:id="1607730248">
      <w:marLeft w:val="0"/>
      <w:marRight w:val="0"/>
      <w:marTop w:val="0"/>
      <w:marBottom w:val="0"/>
      <w:divBdr>
        <w:top w:val="none" w:sz="0" w:space="0" w:color="auto"/>
        <w:left w:val="none" w:sz="0" w:space="0" w:color="auto"/>
        <w:bottom w:val="none" w:sz="0" w:space="0" w:color="auto"/>
        <w:right w:val="none" w:sz="0" w:space="0" w:color="auto"/>
      </w:divBdr>
    </w:div>
    <w:div w:id="1607730249">
      <w:marLeft w:val="0"/>
      <w:marRight w:val="0"/>
      <w:marTop w:val="0"/>
      <w:marBottom w:val="0"/>
      <w:divBdr>
        <w:top w:val="none" w:sz="0" w:space="0" w:color="auto"/>
        <w:left w:val="none" w:sz="0" w:space="0" w:color="auto"/>
        <w:bottom w:val="none" w:sz="0" w:space="0" w:color="auto"/>
        <w:right w:val="none" w:sz="0" w:space="0" w:color="auto"/>
      </w:divBdr>
    </w:div>
    <w:div w:id="1607730250">
      <w:marLeft w:val="0"/>
      <w:marRight w:val="0"/>
      <w:marTop w:val="0"/>
      <w:marBottom w:val="0"/>
      <w:divBdr>
        <w:top w:val="none" w:sz="0" w:space="0" w:color="auto"/>
        <w:left w:val="none" w:sz="0" w:space="0" w:color="auto"/>
        <w:bottom w:val="none" w:sz="0" w:space="0" w:color="auto"/>
        <w:right w:val="none" w:sz="0" w:space="0" w:color="auto"/>
      </w:divBdr>
    </w:div>
    <w:div w:id="1607730251">
      <w:marLeft w:val="0"/>
      <w:marRight w:val="0"/>
      <w:marTop w:val="0"/>
      <w:marBottom w:val="0"/>
      <w:divBdr>
        <w:top w:val="none" w:sz="0" w:space="0" w:color="auto"/>
        <w:left w:val="none" w:sz="0" w:space="0" w:color="auto"/>
        <w:bottom w:val="none" w:sz="0" w:space="0" w:color="auto"/>
        <w:right w:val="none" w:sz="0" w:space="0" w:color="auto"/>
      </w:divBdr>
    </w:div>
    <w:div w:id="1607730252">
      <w:marLeft w:val="0"/>
      <w:marRight w:val="0"/>
      <w:marTop w:val="0"/>
      <w:marBottom w:val="0"/>
      <w:divBdr>
        <w:top w:val="none" w:sz="0" w:space="0" w:color="auto"/>
        <w:left w:val="none" w:sz="0" w:space="0" w:color="auto"/>
        <w:bottom w:val="none" w:sz="0" w:space="0" w:color="auto"/>
        <w:right w:val="none" w:sz="0" w:space="0" w:color="auto"/>
      </w:divBdr>
    </w:div>
    <w:div w:id="1607730253">
      <w:marLeft w:val="0"/>
      <w:marRight w:val="0"/>
      <w:marTop w:val="0"/>
      <w:marBottom w:val="0"/>
      <w:divBdr>
        <w:top w:val="none" w:sz="0" w:space="0" w:color="auto"/>
        <w:left w:val="none" w:sz="0" w:space="0" w:color="auto"/>
        <w:bottom w:val="none" w:sz="0" w:space="0" w:color="auto"/>
        <w:right w:val="none" w:sz="0" w:space="0" w:color="auto"/>
      </w:divBdr>
    </w:div>
    <w:div w:id="1645621280">
      <w:bodyDiv w:val="1"/>
      <w:marLeft w:val="0"/>
      <w:marRight w:val="0"/>
      <w:marTop w:val="0"/>
      <w:marBottom w:val="0"/>
      <w:divBdr>
        <w:top w:val="none" w:sz="0" w:space="0" w:color="auto"/>
        <w:left w:val="none" w:sz="0" w:space="0" w:color="auto"/>
        <w:bottom w:val="none" w:sz="0" w:space="0" w:color="auto"/>
        <w:right w:val="none" w:sz="0" w:space="0" w:color="auto"/>
      </w:divBdr>
    </w:div>
    <w:div w:id="190109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dsjm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dsjmk.cz"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95328-A6DD-47A1-AAA4-981BC097D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42</Pages>
  <Words>16581</Words>
  <Characters>97830</Characters>
  <Application>Microsoft Office Word</Application>
  <DocSecurity>0</DocSecurity>
  <Lines>815</Lines>
  <Paragraphs>228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Technické a provozní standardy</vt:lpstr>
      <vt:lpstr>Technické a provozní standardy</vt:lpstr>
    </vt:vector>
  </TitlesOfParts>
  <Company>Kordis JMK</Company>
  <LinksUpToDate>false</LinksUpToDate>
  <CharactersWithSpaces>114183</CharactersWithSpaces>
  <SharedDoc>false</SharedDoc>
  <HLinks>
    <vt:vector size="642" baseType="variant">
      <vt:variant>
        <vt:i4>524374</vt:i4>
      </vt:variant>
      <vt:variant>
        <vt:i4>663</vt:i4>
      </vt:variant>
      <vt:variant>
        <vt:i4>0</vt:i4>
      </vt:variant>
      <vt:variant>
        <vt:i4>5</vt:i4>
      </vt:variant>
      <vt:variant>
        <vt:lpwstr>http://www.idsjmk.cz/</vt:lpwstr>
      </vt:variant>
      <vt:variant>
        <vt:lpwstr/>
      </vt:variant>
      <vt:variant>
        <vt:i4>1507381</vt:i4>
      </vt:variant>
      <vt:variant>
        <vt:i4>632</vt:i4>
      </vt:variant>
      <vt:variant>
        <vt:i4>0</vt:i4>
      </vt:variant>
      <vt:variant>
        <vt:i4>5</vt:i4>
      </vt:variant>
      <vt:variant>
        <vt:lpwstr/>
      </vt:variant>
      <vt:variant>
        <vt:lpwstr>_Toc501041511</vt:lpwstr>
      </vt:variant>
      <vt:variant>
        <vt:i4>1507381</vt:i4>
      </vt:variant>
      <vt:variant>
        <vt:i4>626</vt:i4>
      </vt:variant>
      <vt:variant>
        <vt:i4>0</vt:i4>
      </vt:variant>
      <vt:variant>
        <vt:i4>5</vt:i4>
      </vt:variant>
      <vt:variant>
        <vt:lpwstr/>
      </vt:variant>
      <vt:variant>
        <vt:lpwstr>_Toc501041510</vt:lpwstr>
      </vt:variant>
      <vt:variant>
        <vt:i4>1441845</vt:i4>
      </vt:variant>
      <vt:variant>
        <vt:i4>620</vt:i4>
      </vt:variant>
      <vt:variant>
        <vt:i4>0</vt:i4>
      </vt:variant>
      <vt:variant>
        <vt:i4>5</vt:i4>
      </vt:variant>
      <vt:variant>
        <vt:lpwstr/>
      </vt:variant>
      <vt:variant>
        <vt:lpwstr>_Toc501041509</vt:lpwstr>
      </vt:variant>
      <vt:variant>
        <vt:i4>1441845</vt:i4>
      </vt:variant>
      <vt:variant>
        <vt:i4>614</vt:i4>
      </vt:variant>
      <vt:variant>
        <vt:i4>0</vt:i4>
      </vt:variant>
      <vt:variant>
        <vt:i4>5</vt:i4>
      </vt:variant>
      <vt:variant>
        <vt:lpwstr/>
      </vt:variant>
      <vt:variant>
        <vt:lpwstr>_Toc501041508</vt:lpwstr>
      </vt:variant>
      <vt:variant>
        <vt:i4>1441845</vt:i4>
      </vt:variant>
      <vt:variant>
        <vt:i4>608</vt:i4>
      </vt:variant>
      <vt:variant>
        <vt:i4>0</vt:i4>
      </vt:variant>
      <vt:variant>
        <vt:i4>5</vt:i4>
      </vt:variant>
      <vt:variant>
        <vt:lpwstr/>
      </vt:variant>
      <vt:variant>
        <vt:lpwstr>_Toc501041507</vt:lpwstr>
      </vt:variant>
      <vt:variant>
        <vt:i4>1441845</vt:i4>
      </vt:variant>
      <vt:variant>
        <vt:i4>602</vt:i4>
      </vt:variant>
      <vt:variant>
        <vt:i4>0</vt:i4>
      </vt:variant>
      <vt:variant>
        <vt:i4>5</vt:i4>
      </vt:variant>
      <vt:variant>
        <vt:lpwstr/>
      </vt:variant>
      <vt:variant>
        <vt:lpwstr>_Toc501041506</vt:lpwstr>
      </vt:variant>
      <vt:variant>
        <vt:i4>1441845</vt:i4>
      </vt:variant>
      <vt:variant>
        <vt:i4>596</vt:i4>
      </vt:variant>
      <vt:variant>
        <vt:i4>0</vt:i4>
      </vt:variant>
      <vt:variant>
        <vt:i4>5</vt:i4>
      </vt:variant>
      <vt:variant>
        <vt:lpwstr/>
      </vt:variant>
      <vt:variant>
        <vt:lpwstr>_Toc501041505</vt:lpwstr>
      </vt:variant>
      <vt:variant>
        <vt:i4>1441845</vt:i4>
      </vt:variant>
      <vt:variant>
        <vt:i4>590</vt:i4>
      </vt:variant>
      <vt:variant>
        <vt:i4>0</vt:i4>
      </vt:variant>
      <vt:variant>
        <vt:i4>5</vt:i4>
      </vt:variant>
      <vt:variant>
        <vt:lpwstr/>
      </vt:variant>
      <vt:variant>
        <vt:lpwstr>_Toc501041504</vt:lpwstr>
      </vt:variant>
      <vt:variant>
        <vt:i4>1441845</vt:i4>
      </vt:variant>
      <vt:variant>
        <vt:i4>584</vt:i4>
      </vt:variant>
      <vt:variant>
        <vt:i4>0</vt:i4>
      </vt:variant>
      <vt:variant>
        <vt:i4>5</vt:i4>
      </vt:variant>
      <vt:variant>
        <vt:lpwstr/>
      </vt:variant>
      <vt:variant>
        <vt:lpwstr>_Toc501041503</vt:lpwstr>
      </vt:variant>
      <vt:variant>
        <vt:i4>1441845</vt:i4>
      </vt:variant>
      <vt:variant>
        <vt:i4>578</vt:i4>
      </vt:variant>
      <vt:variant>
        <vt:i4>0</vt:i4>
      </vt:variant>
      <vt:variant>
        <vt:i4>5</vt:i4>
      </vt:variant>
      <vt:variant>
        <vt:lpwstr/>
      </vt:variant>
      <vt:variant>
        <vt:lpwstr>_Toc501041502</vt:lpwstr>
      </vt:variant>
      <vt:variant>
        <vt:i4>1441845</vt:i4>
      </vt:variant>
      <vt:variant>
        <vt:i4>572</vt:i4>
      </vt:variant>
      <vt:variant>
        <vt:i4>0</vt:i4>
      </vt:variant>
      <vt:variant>
        <vt:i4>5</vt:i4>
      </vt:variant>
      <vt:variant>
        <vt:lpwstr/>
      </vt:variant>
      <vt:variant>
        <vt:lpwstr>_Toc501041501</vt:lpwstr>
      </vt:variant>
      <vt:variant>
        <vt:i4>1441845</vt:i4>
      </vt:variant>
      <vt:variant>
        <vt:i4>566</vt:i4>
      </vt:variant>
      <vt:variant>
        <vt:i4>0</vt:i4>
      </vt:variant>
      <vt:variant>
        <vt:i4>5</vt:i4>
      </vt:variant>
      <vt:variant>
        <vt:lpwstr/>
      </vt:variant>
      <vt:variant>
        <vt:lpwstr>_Toc501041500</vt:lpwstr>
      </vt:variant>
      <vt:variant>
        <vt:i4>2031668</vt:i4>
      </vt:variant>
      <vt:variant>
        <vt:i4>560</vt:i4>
      </vt:variant>
      <vt:variant>
        <vt:i4>0</vt:i4>
      </vt:variant>
      <vt:variant>
        <vt:i4>5</vt:i4>
      </vt:variant>
      <vt:variant>
        <vt:lpwstr/>
      </vt:variant>
      <vt:variant>
        <vt:lpwstr>_Toc501041499</vt:lpwstr>
      </vt:variant>
      <vt:variant>
        <vt:i4>2031668</vt:i4>
      </vt:variant>
      <vt:variant>
        <vt:i4>554</vt:i4>
      </vt:variant>
      <vt:variant>
        <vt:i4>0</vt:i4>
      </vt:variant>
      <vt:variant>
        <vt:i4>5</vt:i4>
      </vt:variant>
      <vt:variant>
        <vt:lpwstr/>
      </vt:variant>
      <vt:variant>
        <vt:lpwstr>_Toc501041498</vt:lpwstr>
      </vt:variant>
      <vt:variant>
        <vt:i4>2031668</vt:i4>
      </vt:variant>
      <vt:variant>
        <vt:i4>548</vt:i4>
      </vt:variant>
      <vt:variant>
        <vt:i4>0</vt:i4>
      </vt:variant>
      <vt:variant>
        <vt:i4>5</vt:i4>
      </vt:variant>
      <vt:variant>
        <vt:lpwstr/>
      </vt:variant>
      <vt:variant>
        <vt:lpwstr>_Toc501041497</vt:lpwstr>
      </vt:variant>
      <vt:variant>
        <vt:i4>2031668</vt:i4>
      </vt:variant>
      <vt:variant>
        <vt:i4>542</vt:i4>
      </vt:variant>
      <vt:variant>
        <vt:i4>0</vt:i4>
      </vt:variant>
      <vt:variant>
        <vt:i4>5</vt:i4>
      </vt:variant>
      <vt:variant>
        <vt:lpwstr/>
      </vt:variant>
      <vt:variant>
        <vt:lpwstr>_Toc501041496</vt:lpwstr>
      </vt:variant>
      <vt:variant>
        <vt:i4>2031668</vt:i4>
      </vt:variant>
      <vt:variant>
        <vt:i4>536</vt:i4>
      </vt:variant>
      <vt:variant>
        <vt:i4>0</vt:i4>
      </vt:variant>
      <vt:variant>
        <vt:i4>5</vt:i4>
      </vt:variant>
      <vt:variant>
        <vt:lpwstr/>
      </vt:variant>
      <vt:variant>
        <vt:lpwstr>_Toc501041495</vt:lpwstr>
      </vt:variant>
      <vt:variant>
        <vt:i4>2031668</vt:i4>
      </vt:variant>
      <vt:variant>
        <vt:i4>530</vt:i4>
      </vt:variant>
      <vt:variant>
        <vt:i4>0</vt:i4>
      </vt:variant>
      <vt:variant>
        <vt:i4>5</vt:i4>
      </vt:variant>
      <vt:variant>
        <vt:lpwstr/>
      </vt:variant>
      <vt:variant>
        <vt:lpwstr>_Toc501041494</vt:lpwstr>
      </vt:variant>
      <vt:variant>
        <vt:i4>2031668</vt:i4>
      </vt:variant>
      <vt:variant>
        <vt:i4>524</vt:i4>
      </vt:variant>
      <vt:variant>
        <vt:i4>0</vt:i4>
      </vt:variant>
      <vt:variant>
        <vt:i4>5</vt:i4>
      </vt:variant>
      <vt:variant>
        <vt:lpwstr/>
      </vt:variant>
      <vt:variant>
        <vt:lpwstr>_Toc501041493</vt:lpwstr>
      </vt:variant>
      <vt:variant>
        <vt:i4>2031668</vt:i4>
      </vt:variant>
      <vt:variant>
        <vt:i4>518</vt:i4>
      </vt:variant>
      <vt:variant>
        <vt:i4>0</vt:i4>
      </vt:variant>
      <vt:variant>
        <vt:i4>5</vt:i4>
      </vt:variant>
      <vt:variant>
        <vt:lpwstr/>
      </vt:variant>
      <vt:variant>
        <vt:lpwstr>_Toc501041492</vt:lpwstr>
      </vt:variant>
      <vt:variant>
        <vt:i4>2031668</vt:i4>
      </vt:variant>
      <vt:variant>
        <vt:i4>512</vt:i4>
      </vt:variant>
      <vt:variant>
        <vt:i4>0</vt:i4>
      </vt:variant>
      <vt:variant>
        <vt:i4>5</vt:i4>
      </vt:variant>
      <vt:variant>
        <vt:lpwstr/>
      </vt:variant>
      <vt:variant>
        <vt:lpwstr>_Toc501041491</vt:lpwstr>
      </vt:variant>
      <vt:variant>
        <vt:i4>2031668</vt:i4>
      </vt:variant>
      <vt:variant>
        <vt:i4>506</vt:i4>
      </vt:variant>
      <vt:variant>
        <vt:i4>0</vt:i4>
      </vt:variant>
      <vt:variant>
        <vt:i4>5</vt:i4>
      </vt:variant>
      <vt:variant>
        <vt:lpwstr/>
      </vt:variant>
      <vt:variant>
        <vt:lpwstr>_Toc501041490</vt:lpwstr>
      </vt:variant>
      <vt:variant>
        <vt:i4>1966132</vt:i4>
      </vt:variant>
      <vt:variant>
        <vt:i4>500</vt:i4>
      </vt:variant>
      <vt:variant>
        <vt:i4>0</vt:i4>
      </vt:variant>
      <vt:variant>
        <vt:i4>5</vt:i4>
      </vt:variant>
      <vt:variant>
        <vt:lpwstr/>
      </vt:variant>
      <vt:variant>
        <vt:lpwstr>_Toc501041489</vt:lpwstr>
      </vt:variant>
      <vt:variant>
        <vt:i4>1966132</vt:i4>
      </vt:variant>
      <vt:variant>
        <vt:i4>494</vt:i4>
      </vt:variant>
      <vt:variant>
        <vt:i4>0</vt:i4>
      </vt:variant>
      <vt:variant>
        <vt:i4>5</vt:i4>
      </vt:variant>
      <vt:variant>
        <vt:lpwstr/>
      </vt:variant>
      <vt:variant>
        <vt:lpwstr>_Toc501041488</vt:lpwstr>
      </vt:variant>
      <vt:variant>
        <vt:i4>1966132</vt:i4>
      </vt:variant>
      <vt:variant>
        <vt:i4>488</vt:i4>
      </vt:variant>
      <vt:variant>
        <vt:i4>0</vt:i4>
      </vt:variant>
      <vt:variant>
        <vt:i4>5</vt:i4>
      </vt:variant>
      <vt:variant>
        <vt:lpwstr/>
      </vt:variant>
      <vt:variant>
        <vt:lpwstr>_Toc501041487</vt:lpwstr>
      </vt:variant>
      <vt:variant>
        <vt:i4>1966132</vt:i4>
      </vt:variant>
      <vt:variant>
        <vt:i4>482</vt:i4>
      </vt:variant>
      <vt:variant>
        <vt:i4>0</vt:i4>
      </vt:variant>
      <vt:variant>
        <vt:i4>5</vt:i4>
      </vt:variant>
      <vt:variant>
        <vt:lpwstr/>
      </vt:variant>
      <vt:variant>
        <vt:lpwstr>_Toc501041486</vt:lpwstr>
      </vt:variant>
      <vt:variant>
        <vt:i4>1966132</vt:i4>
      </vt:variant>
      <vt:variant>
        <vt:i4>476</vt:i4>
      </vt:variant>
      <vt:variant>
        <vt:i4>0</vt:i4>
      </vt:variant>
      <vt:variant>
        <vt:i4>5</vt:i4>
      </vt:variant>
      <vt:variant>
        <vt:lpwstr/>
      </vt:variant>
      <vt:variant>
        <vt:lpwstr>_Toc501041485</vt:lpwstr>
      </vt:variant>
      <vt:variant>
        <vt:i4>1966132</vt:i4>
      </vt:variant>
      <vt:variant>
        <vt:i4>470</vt:i4>
      </vt:variant>
      <vt:variant>
        <vt:i4>0</vt:i4>
      </vt:variant>
      <vt:variant>
        <vt:i4>5</vt:i4>
      </vt:variant>
      <vt:variant>
        <vt:lpwstr/>
      </vt:variant>
      <vt:variant>
        <vt:lpwstr>_Toc501041484</vt:lpwstr>
      </vt:variant>
      <vt:variant>
        <vt:i4>1966132</vt:i4>
      </vt:variant>
      <vt:variant>
        <vt:i4>464</vt:i4>
      </vt:variant>
      <vt:variant>
        <vt:i4>0</vt:i4>
      </vt:variant>
      <vt:variant>
        <vt:i4>5</vt:i4>
      </vt:variant>
      <vt:variant>
        <vt:lpwstr/>
      </vt:variant>
      <vt:variant>
        <vt:lpwstr>_Toc501041483</vt:lpwstr>
      </vt:variant>
      <vt:variant>
        <vt:i4>1966132</vt:i4>
      </vt:variant>
      <vt:variant>
        <vt:i4>458</vt:i4>
      </vt:variant>
      <vt:variant>
        <vt:i4>0</vt:i4>
      </vt:variant>
      <vt:variant>
        <vt:i4>5</vt:i4>
      </vt:variant>
      <vt:variant>
        <vt:lpwstr/>
      </vt:variant>
      <vt:variant>
        <vt:lpwstr>_Toc501041482</vt:lpwstr>
      </vt:variant>
      <vt:variant>
        <vt:i4>1966132</vt:i4>
      </vt:variant>
      <vt:variant>
        <vt:i4>452</vt:i4>
      </vt:variant>
      <vt:variant>
        <vt:i4>0</vt:i4>
      </vt:variant>
      <vt:variant>
        <vt:i4>5</vt:i4>
      </vt:variant>
      <vt:variant>
        <vt:lpwstr/>
      </vt:variant>
      <vt:variant>
        <vt:lpwstr>_Toc501041481</vt:lpwstr>
      </vt:variant>
      <vt:variant>
        <vt:i4>1966132</vt:i4>
      </vt:variant>
      <vt:variant>
        <vt:i4>446</vt:i4>
      </vt:variant>
      <vt:variant>
        <vt:i4>0</vt:i4>
      </vt:variant>
      <vt:variant>
        <vt:i4>5</vt:i4>
      </vt:variant>
      <vt:variant>
        <vt:lpwstr/>
      </vt:variant>
      <vt:variant>
        <vt:lpwstr>_Toc501041480</vt:lpwstr>
      </vt:variant>
      <vt:variant>
        <vt:i4>1114164</vt:i4>
      </vt:variant>
      <vt:variant>
        <vt:i4>440</vt:i4>
      </vt:variant>
      <vt:variant>
        <vt:i4>0</vt:i4>
      </vt:variant>
      <vt:variant>
        <vt:i4>5</vt:i4>
      </vt:variant>
      <vt:variant>
        <vt:lpwstr/>
      </vt:variant>
      <vt:variant>
        <vt:lpwstr>_Toc501041479</vt:lpwstr>
      </vt:variant>
      <vt:variant>
        <vt:i4>1114164</vt:i4>
      </vt:variant>
      <vt:variant>
        <vt:i4>434</vt:i4>
      </vt:variant>
      <vt:variant>
        <vt:i4>0</vt:i4>
      </vt:variant>
      <vt:variant>
        <vt:i4>5</vt:i4>
      </vt:variant>
      <vt:variant>
        <vt:lpwstr/>
      </vt:variant>
      <vt:variant>
        <vt:lpwstr>_Toc501041478</vt:lpwstr>
      </vt:variant>
      <vt:variant>
        <vt:i4>1114164</vt:i4>
      </vt:variant>
      <vt:variant>
        <vt:i4>428</vt:i4>
      </vt:variant>
      <vt:variant>
        <vt:i4>0</vt:i4>
      </vt:variant>
      <vt:variant>
        <vt:i4>5</vt:i4>
      </vt:variant>
      <vt:variant>
        <vt:lpwstr/>
      </vt:variant>
      <vt:variant>
        <vt:lpwstr>_Toc501041477</vt:lpwstr>
      </vt:variant>
      <vt:variant>
        <vt:i4>1114164</vt:i4>
      </vt:variant>
      <vt:variant>
        <vt:i4>422</vt:i4>
      </vt:variant>
      <vt:variant>
        <vt:i4>0</vt:i4>
      </vt:variant>
      <vt:variant>
        <vt:i4>5</vt:i4>
      </vt:variant>
      <vt:variant>
        <vt:lpwstr/>
      </vt:variant>
      <vt:variant>
        <vt:lpwstr>_Toc501041476</vt:lpwstr>
      </vt:variant>
      <vt:variant>
        <vt:i4>1114164</vt:i4>
      </vt:variant>
      <vt:variant>
        <vt:i4>416</vt:i4>
      </vt:variant>
      <vt:variant>
        <vt:i4>0</vt:i4>
      </vt:variant>
      <vt:variant>
        <vt:i4>5</vt:i4>
      </vt:variant>
      <vt:variant>
        <vt:lpwstr/>
      </vt:variant>
      <vt:variant>
        <vt:lpwstr>_Toc501041475</vt:lpwstr>
      </vt:variant>
      <vt:variant>
        <vt:i4>1114164</vt:i4>
      </vt:variant>
      <vt:variant>
        <vt:i4>410</vt:i4>
      </vt:variant>
      <vt:variant>
        <vt:i4>0</vt:i4>
      </vt:variant>
      <vt:variant>
        <vt:i4>5</vt:i4>
      </vt:variant>
      <vt:variant>
        <vt:lpwstr/>
      </vt:variant>
      <vt:variant>
        <vt:lpwstr>_Toc501041474</vt:lpwstr>
      </vt:variant>
      <vt:variant>
        <vt:i4>1114164</vt:i4>
      </vt:variant>
      <vt:variant>
        <vt:i4>404</vt:i4>
      </vt:variant>
      <vt:variant>
        <vt:i4>0</vt:i4>
      </vt:variant>
      <vt:variant>
        <vt:i4>5</vt:i4>
      </vt:variant>
      <vt:variant>
        <vt:lpwstr/>
      </vt:variant>
      <vt:variant>
        <vt:lpwstr>_Toc501041473</vt:lpwstr>
      </vt:variant>
      <vt:variant>
        <vt:i4>1114164</vt:i4>
      </vt:variant>
      <vt:variant>
        <vt:i4>398</vt:i4>
      </vt:variant>
      <vt:variant>
        <vt:i4>0</vt:i4>
      </vt:variant>
      <vt:variant>
        <vt:i4>5</vt:i4>
      </vt:variant>
      <vt:variant>
        <vt:lpwstr/>
      </vt:variant>
      <vt:variant>
        <vt:lpwstr>_Toc501041472</vt:lpwstr>
      </vt:variant>
      <vt:variant>
        <vt:i4>1114164</vt:i4>
      </vt:variant>
      <vt:variant>
        <vt:i4>392</vt:i4>
      </vt:variant>
      <vt:variant>
        <vt:i4>0</vt:i4>
      </vt:variant>
      <vt:variant>
        <vt:i4>5</vt:i4>
      </vt:variant>
      <vt:variant>
        <vt:lpwstr/>
      </vt:variant>
      <vt:variant>
        <vt:lpwstr>_Toc501041471</vt:lpwstr>
      </vt:variant>
      <vt:variant>
        <vt:i4>1114164</vt:i4>
      </vt:variant>
      <vt:variant>
        <vt:i4>386</vt:i4>
      </vt:variant>
      <vt:variant>
        <vt:i4>0</vt:i4>
      </vt:variant>
      <vt:variant>
        <vt:i4>5</vt:i4>
      </vt:variant>
      <vt:variant>
        <vt:lpwstr/>
      </vt:variant>
      <vt:variant>
        <vt:lpwstr>_Toc501041470</vt:lpwstr>
      </vt:variant>
      <vt:variant>
        <vt:i4>1048628</vt:i4>
      </vt:variant>
      <vt:variant>
        <vt:i4>380</vt:i4>
      </vt:variant>
      <vt:variant>
        <vt:i4>0</vt:i4>
      </vt:variant>
      <vt:variant>
        <vt:i4>5</vt:i4>
      </vt:variant>
      <vt:variant>
        <vt:lpwstr/>
      </vt:variant>
      <vt:variant>
        <vt:lpwstr>_Toc501041469</vt:lpwstr>
      </vt:variant>
      <vt:variant>
        <vt:i4>1048628</vt:i4>
      </vt:variant>
      <vt:variant>
        <vt:i4>374</vt:i4>
      </vt:variant>
      <vt:variant>
        <vt:i4>0</vt:i4>
      </vt:variant>
      <vt:variant>
        <vt:i4>5</vt:i4>
      </vt:variant>
      <vt:variant>
        <vt:lpwstr/>
      </vt:variant>
      <vt:variant>
        <vt:lpwstr>_Toc501041468</vt:lpwstr>
      </vt:variant>
      <vt:variant>
        <vt:i4>1048628</vt:i4>
      </vt:variant>
      <vt:variant>
        <vt:i4>368</vt:i4>
      </vt:variant>
      <vt:variant>
        <vt:i4>0</vt:i4>
      </vt:variant>
      <vt:variant>
        <vt:i4>5</vt:i4>
      </vt:variant>
      <vt:variant>
        <vt:lpwstr/>
      </vt:variant>
      <vt:variant>
        <vt:lpwstr>_Toc501041467</vt:lpwstr>
      </vt:variant>
      <vt:variant>
        <vt:i4>1048628</vt:i4>
      </vt:variant>
      <vt:variant>
        <vt:i4>362</vt:i4>
      </vt:variant>
      <vt:variant>
        <vt:i4>0</vt:i4>
      </vt:variant>
      <vt:variant>
        <vt:i4>5</vt:i4>
      </vt:variant>
      <vt:variant>
        <vt:lpwstr/>
      </vt:variant>
      <vt:variant>
        <vt:lpwstr>_Toc501041466</vt:lpwstr>
      </vt:variant>
      <vt:variant>
        <vt:i4>1048628</vt:i4>
      </vt:variant>
      <vt:variant>
        <vt:i4>356</vt:i4>
      </vt:variant>
      <vt:variant>
        <vt:i4>0</vt:i4>
      </vt:variant>
      <vt:variant>
        <vt:i4>5</vt:i4>
      </vt:variant>
      <vt:variant>
        <vt:lpwstr/>
      </vt:variant>
      <vt:variant>
        <vt:lpwstr>_Toc501041465</vt:lpwstr>
      </vt:variant>
      <vt:variant>
        <vt:i4>1048628</vt:i4>
      </vt:variant>
      <vt:variant>
        <vt:i4>350</vt:i4>
      </vt:variant>
      <vt:variant>
        <vt:i4>0</vt:i4>
      </vt:variant>
      <vt:variant>
        <vt:i4>5</vt:i4>
      </vt:variant>
      <vt:variant>
        <vt:lpwstr/>
      </vt:variant>
      <vt:variant>
        <vt:lpwstr>_Toc501041464</vt:lpwstr>
      </vt:variant>
      <vt:variant>
        <vt:i4>1048628</vt:i4>
      </vt:variant>
      <vt:variant>
        <vt:i4>344</vt:i4>
      </vt:variant>
      <vt:variant>
        <vt:i4>0</vt:i4>
      </vt:variant>
      <vt:variant>
        <vt:i4>5</vt:i4>
      </vt:variant>
      <vt:variant>
        <vt:lpwstr/>
      </vt:variant>
      <vt:variant>
        <vt:lpwstr>_Toc501041463</vt:lpwstr>
      </vt:variant>
      <vt:variant>
        <vt:i4>1048628</vt:i4>
      </vt:variant>
      <vt:variant>
        <vt:i4>338</vt:i4>
      </vt:variant>
      <vt:variant>
        <vt:i4>0</vt:i4>
      </vt:variant>
      <vt:variant>
        <vt:i4>5</vt:i4>
      </vt:variant>
      <vt:variant>
        <vt:lpwstr/>
      </vt:variant>
      <vt:variant>
        <vt:lpwstr>_Toc501041462</vt:lpwstr>
      </vt:variant>
      <vt:variant>
        <vt:i4>1048628</vt:i4>
      </vt:variant>
      <vt:variant>
        <vt:i4>332</vt:i4>
      </vt:variant>
      <vt:variant>
        <vt:i4>0</vt:i4>
      </vt:variant>
      <vt:variant>
        <vt:i4>5</vt:i4>
      </vt:variant>
      <vt:variant>
        <vt:lpwstr/>
      </vt:variant>
      <vt:variant>
        <vt:lpwstr>_Toc501041461</vt:lpwstr>
      </vt:variant>
      <vt:variant>
        <vt:i4>1048628</vt:i4>
      </vt:variant>
      <vt:variant>
        <vt:i4>326</vt:i4>
      </vt:variant>
      <vt:variant>
        <vt:i4>0</vt:i4>
      </vt:variant>
      <vt:variant>
        <vt:i4>5</vt:i4>
      </vt:variant>
      <vt:variant>
        <vt:lpwstr/>
      </vt:variant>
      <vt:variant>
        <vt:lpwstr>_Toc501041460</vt:lpwstr>
      </vt:variant>
      <vt:variant>
        <vt:i4>1245236</vt:i4>
      </vt:variant>
      <vt:variant>
        <vt:i4>320</vt:i4>
      </vt:variant>
      <vt:variant>
        <vt:i4>0</vt:i4>
      </vt:variant>
      <vt:variant>
        <vt:i4>5</vt:i4>
      </vt:variant>
      <vt:variant>
        <vt:lpwstr/>
      </vt:variant>
      <vt:variant>
        <vt:lpwstr>_Toc501041459</vt:lpwstr>
      </vt:variant>
      <vt:variant>
        <vt:i4>1245236</vt:i4>
      </vt:variant>
      <vt:variant>
        <vt:i4>314</vt:i4>
      </vt:variant>
      <vt:variant>
        <vt:i4>0</vt:i4>
      </vt:variant>
      <vt:variant>
        <vt:i4>5</vt:i4>
      </vt:variant>
      <vt:variant>
        <vt:lpwstr/>
      </vt:variant>
      <vt:variant>
        <vt:lpwstr>_Toc501041458</vt:lpwstr>
      </vt:variant>
      <vt:variant>
        <vt:i4>1245236</vt:i4>
      </vt:variant>
      <vt:variant>
        <vt:i4>308</vt:i4>
      </vt:variant>
      <vt:variant>
        <vt:i4>0</vt:i4>
      </vt:variant>
      <vt:variant>
        <vt:i4>5</vt:i4>
      </vt:variant>
      <vt:variant>
        <vt:lpwstr/>
      </vt:variant>
      <vt:variant>
        <vt:lpwstr>_Toc501041457</vt:lpwstr>
      </vt:variant>
      <vt:variant>
        <vt:i4>1245236</vt:i4>
      </vt:variant>
      <vt:variant>
        <vt:i4>302</vt:i4>
      </vt:variant>
      <vt:variant>
        <vt:i4>0</vt:i4>
      </vt:variant>
      <vt:variant>
        <vt:i4>5</vt:i4>
      </vt:variant>
      <vt:variant>
        <vt:lpwstr/>
      </vt:variant>
      <vt:variant>
        <vt:lpwstr>_Toc501041456</vt:lpwstr>
      </vt:variant>
      <vt:variant>
        <vt:i4>1245236</vt:i4>
      </vt:variant>
      <vt:variant>
        <vt:i4>296</vt:i4>
      </vt:variant>
      <vt:variant>
        <vt:i4>0</vt:i4>
      </vt:variant>
      <vt:variant>
        <vt:i4>5</vt:i4>
      </vt:variant>
      <vt:variant>
        <vt:lpwstr/>
      </vt:variant>
      <vt:variant>
        <vt:lpwstr>_Toc501041455</vt:lpwstr>
      </vt:variant>
      <vt:variant>
        <vt:i4>1245236</vt:i4>
      </vt:variant>
      <vt:variant>
        <vt:i4>290</vt:i4>
      </vt:variant>
      <vt:variant>
        <vt:i4>0</vt:i4>
      </vt:variant>
      <vt:variant>
        <vt:i4>5</vt:i4>
      </vt:variant>
      <vt:variant>
        <vt:lpwstr/>
      </vt:variant>
      <vt:variant>
        <vt:lpwstr>_Toc501041454</vt:lpwstr>
      </vt:variant>
      <vt:variant>
        <vt:i4>1245236</vt:i4>
      </vt:variant>
      <vt:variant>
        <vt:i4>284</vt:i4>
      </vt:variant>
      <vt:variant>
        <vt:i4>0</vt:i4>
      </vt:variant>
      <vt:variant>
        <vt:i4>5</vt:i4>
      </vt:variant>
      <vt:variant>
        <vt:lpwstr/>
      </vt:variant>
      <vt:variant>
        <vt:lpwstr>_Toc501041453</vt:lpwstr>
      </vt:variant>
      <vt:variant>
        <vt:i4>1245236</vt:i4>
      </vt:variant>
      <vt:variant>
        <vt:i4>278</vt:i4>
      </vt:variant>
      <vt:variant>
        <vt:i4>0</vt:i4>
      </vt:variant>
      <vt:variant>
        <vt:i4>5</vt:i4>
      </vt:variant>
      <vt:variant>
        <vt:lpwstr/>
      </vt:variant>
      <vt:variant>
        <vt:lpwstr>_Toc501041452</vt:lpwstr>
      </vt:variant>
      <vt:variant>
        <vt:i4>1245236</vt:i4>
      </vt:variant>
      <vt:variant>
        <vt:i4>272</vt:i4>
      </vt:variant>
      <vt:variant>
        <vt:i4>0</vt:i4>
      </vt:variant>
      <vt:variant>
        <vt:i4>5</vt:i4>
      </vt:variant>
      <vt:variant>
        <vt:lpwstr/>
      </vt:variant>
      <vt:variant>
        <vt:lpwstr>_Toc501041451</vt:lpwstr>
      </vt:variant>
      <vt:variant>
        <vt:i4>1245236</vt:i4>
      </vt:variant>
      <vt:variant>
        <vt:i4>266</vt:i4>
      </vt:variant>
      <vt:variant>
        <vt:i4>0</vt:i4>
      </vt:variant>
      <vt:variant>
        <vt:i4>5</vt:i4>
      </vt:variant>
      <vt:variant>
        <vt:lpwstr/>
      </vt:variant>
      <vt:variant>
        <vt:lpwstr>_Toc501041450</vt:lpwstr>
      </vt:variant>
      <vt:variant>
        <vt:i4>1179700</vt:i4>
      </vt:variant>
      <vt:variant>
        <vt:i4>260</vt:i4>
      </vt:variant>
      <vt:variant>
        <vt:i4>0</vt:i4>
      </vt:variant>
      <vt:variant>
        <vt:i4>5</vt:i4>
      </vt:variant>
      <vt:variant>
        <vt:lpwstr/>
      </vt:variant>
      <vt:variant>
        <vt:lpwstr>_Toc501041449</vt:lpwstr>
      </vt:variant>
      <vt:variant>
        <vt:i4>1179700</vt:i4>
      </vt:variant>
      <vt:variant>
        <vt:i4>254</vt:i4>
      </vt:variant>
      <vt:variant>
        <vt:i4>0</vt:i4>
      </vt:variant>
      <vt:variant>
        <vt:i4>5</vt:i4>
      </vt:variant>
      <vt:variant>
        <vt:lpwstr/>
      </vt:variant>
      <vt:variant>
        <vt:lpwstr>_Toc501041448</vt:lpwstr>
      </vt:variant>
      <vt:variant>
        <vt:i4>1179700</vt:i4>
      </vt:variant>
      <vt:variant>
        <vt:i4>248</vt:i4>
      </vt:variant>
      <vt:variant>
        <vt:i4>0</vt:i4>
      </vt:variant>
      <vt:variant>
        <vt:i4>5</vt:i4>
      </vt:variant>
      <vt:variant>
        <vt:lpwstr/>
      </vt:variant>
      <vt:variant>
        <vt:lpwstr>_Toc501041447</vt:lpwstr>
      </vt:variant>
      <vt:variant>
        <vt:i4>1179700</vt:i4>
      </vt:variant>
      <vt:variant>
        <vt:i4>242</vt:i4>
      </vt:variant>
      <vt:variant>
        <vt:i4>0</vt:i4>
      </vt:variant>
      <vt:variant>
        <vt:i4>5</vt:i4>
      </vt:variant>
      <vt:variant>
        <vt:lpwstr/>
      </vt:variant>
      <vt:variant>
        <vt:lpwstr>_Toc501041446</vt:lpwstr>
      </vt:variant>
      <vt:variant>
        <vt:i4>1179700</vt:i4>
      </vt:variant>
      <vt:variant>
        <vt:i4>236</vt:i4>
      </vt:variant>
      <vt:variant>
        <vt:i4>0</vt:i4>
      </vt:variant>
      <vt:variant>
        <vt:i4>5</vt:i4>
      </vt:variant>
      <vt:variant>
        <vt:lpwstr/>
      </vt:variant>
      <vt:variant>
        <vt:lpwstr>_Toc501041445</vt:lpwstr>
      </vt:variant>
      <vt:variant>
        <vt:i4>1179700</vt:i4>
      </vt:variant>
      <vt:variant>
        <vt:i4>230</vt:i4>
      </vt:variant>
      <vt:variant>
        <vt:i4>0</vt:i4>
      </vt:variant>
      <vt:variant>
        <vt:i4>5</vt:i4>
      </vt:variant>
      <vt:variant>
        <vt:lpwstr/>
      </vt:variant>
      <vt:variant>
        <vt:lpwstr>_Toc501041444</vt:lpwstr>
      </vt:variant>
      <vt:variant>
        <vt:i4>1179700</vt:i4>
      </vt:variant>
      <vt:variant>
        <vt:i4>224</vt:i4>
      </vt:variant>
      <vt:variant>
        <vt:i4>0</vt:i4>
      </vt:variant>
      <vt:variant>
        <vt:i4>5</vt:i4>
      </vt:variant>
      <vt:variant>
        <vt:lpwstr/>
      </vt:variant>
      <vt:variant>
        <vt:lpwstr>_Toc501041443</vt:lpwstr>
      </vt:variant>
      <vt:variant>
        <vt:i4>1179700</vt:i4>
      </vt:variant>
      <vt:variant>
        <vt:i4>218</vt:i4>
      </vt:variant>
      <vt:variant>
        <vt:i4>0</vt:i4>
      </vt:variant>
      <vt:variant>
        <vt:i4>5</vt:i4>
      </vt:variant>
      <vt:variant>
        <vt:lpwstr/>
      </vt:variant>
      <vt:variant>
        <vt:lpwstr>_Toc501041442</vt:lpwstr>
      </vt:variant>
      <vt:variant>
        <vt:i4>1179700</vt:i4>
      </vt:variant>
      <vt:variant>
        <vt:i4>212</vt:i4>
      </vt:variant>
      <vt:variant>
        <vt:i4>0</vt:i4>
      </vt:variant>
      <vt:variant>
        <vt:i4>5</vt:i4>
      </vt:variant>
      <vt:variant>
        <vt:lpwstr/>
      </vt:variant>
      <vt:variant>
        <vt:lpwstr>_Toc501041441</vt:lpwstr>
      </vt:variant>
      <vt:variant>
        <vt:i4>1179700</vt:i4>
      </vt:variant>
      <vt:variant>
        <vt:i4>206</vt:i4>
      </vt:variant>
      <vt:variant>
        <vt:i4>0</vt:i4>
      </vt:variant>
      <vt:variant>
        <vt:i4>5</vt:i4>
      </vt:variant>
      <vt:variant>
        <vt:lpwstr/>
      </vt:variant>
      <vt:variant>
        <vt:lpwstr>_Toc501041440</vt:lpwstr>
      </vt:variant>
      <vt:variant>
        <vt:i4>1376308</vt:i4>
      </vt:variant>
      <vt:variant>
        <vt:i4>200</vt:i4>
      </vt:variant>
      <vt:variant>
        <vt:i4>0</vt:i4>
      </vt:variant>
      <vt:variant>
        <vt:i4>5</vt:i4>
      </vt:variant>
      <vt:variant>
        <vt:lpwstr/>
      </vt:variant>
      <vt:variant>
        <vt:lpwstr>_Toc501041439</vt:lpwstr>
      </vt:variant>
      <vt:variant>
        <vt:i4>1376308</vt:i4>
      </vt:variant>
      <vt:variant>
        <vt:i4>194</vt:i4>
      </vt:variant>
      <vt:variant>
        <vt:i4>0</vt:i4>
      </vt:variant>
      <vt:variant>
        <vt:i4>5</vt:i4>
      </vt:variant>
      <vt:variant>
        <vt:lpwstr/>
      </vt:variant>
      <vt:variant>
        <vt:lpwstr>_Toc501041438</vt:lpwstr>
      </vt:variant>
      <vt:variant>
        <vt:i4>1376308</vt:i4>
      </vt:variant>
      <vt:variant>
        <vt:i4>188</vt:i4>
      </vt:variant>
      <vt:variant>
        <vt:i4>0</vt:i4>
      </vt:variant>
      <vt:variant>
        <vt:i4>5</vt:i4>
      </vt:variant>
      <vt:variant>
        <vt:lpwstr/>
      </vt:variant>
      <vt:variant>
        <vt:lpwstr>_Toc501041437</vt:lpwstr>
      </vt:variant>
      <vt:variant>
        <vt:i4>1376308</vt:i4>
      </vt:variant>
      <vt:variant>
        <vt:i4>182</vt:i4>
      </vt:variant>
      <vt:variant>
        <vt:i4>0</vt:i4>
      </vt:variant>
      <vt:variant>
        <vt:i4>5</vt:i4>
      </vt:variant>
      <vt:variant>
        <vt:lpwstr/>
      </vt:variant>
      <vt:variant>
        <vt:lpwstr>_Toc501041436</vt:lpwstr>
      </vt:variant>
      <vt:variant>
        <vt:i4>1376308</vt:i4>
      </vt:variant>
      <vt:variant>
        <vt:i4>176</vt:i4>
      </vt:variant>
      <vt:variant>
        <vt:i4>0</vt:i4>
      </vt:variant>
      <vt:variant>
        <vt:i4>5</vt:i4>
      </vt:variant>
      <vt:variant>
        <vt:lpwstr/>
      </vt:variant>
      <vt:variant>
        <vt:lpwstr>_Toc501041435</vt:lpwstr>
      </vt:variant>
      <vt:variant>
        <vt:i4>1376308</vt:i4>
      </vt:variant>
      <vt:variant>
        <vt:i4>170</vt:i4>
      </vt:variant>
      <vt:variant>
        <vt:i4>0</vt:i4>
      </vt:variant>
      <vt:variant>
        <vt:i4>5</vt:i4>
      </vt:variant>
      <vt:variant>
        <vt:lpwstr/>
      </vt:variant>
      <vt:variant>
        <vt:lpwstr>_Toc501041434</vt:lpwstr>
      </vt:variant>
      <vt:variant>
        <vt:i4>1376308</vt:i4>
      </vt:variant>
      <vt:variant>
        <vt:i4>164</vt:i4>
      </vt:variant>
      <vt:variant>
        <vt:i4>0</vt:i4>
      </vt:variant>
      <vt:variant>
        <vt:i4>5</vt:i4>
      </vt:variant>
      <vt:variant>
        <vt:lpwstr/>
      </vt:variant>
      <vt:variant>
        <vt:lpwstr>_Toc501041433</vt:lpwstr>
      </vt:variant>
      <vt:variant>
        <vt:i4>1376308</vt:i4>
      </vt:variant>
      <vt:variant>
        <vt:i4>158</vt:i4>
      </vt:variant>
      <vt:variant>
        <vt:i4>0</vt:i4>
      </vt:variant>
      <vt:variant>
        <vt:i4>5</vt:i4>
      </vt:variant>
      <vt:variant>
        <vt:lpwstr/>
      </vt:variant>
      <vt:variant>
        <vt:lpwstr>_Toc501041432</vt:lpwstr>
      </vt:variant>
      <vt:variant>
        <vt:i4>1376308</vt:i4>
      </vt:variant>
      <vt:variant>
        <vt:i4>152</vt:i4>
      </vt:variant>
      <vt:variant>
        <vt:i4>0</vt:i4>
      </vt:variant>
      <vt:variant>
        <vt:i4>5</vt:i4>
      </vt:variant>
      <vt:variant>
        <vt:lpwstr/>
      </vt:variant>
      <vt:variant>
        <vt:lpwstr>_Toc501041431</vt:lpwstr>
      </vt:variant>
      <vt:variant>
        <vt:i4>1376308</vt:i4>
      </vt:variant>
      <vt:variant>
        <vt:i4>146</vt:i4>
      </vt:variant>
      <vt:variant>
        <vt:i4>0</vt:i4>
      </vt:variant>
      <vt:variant>
        <vt:i4>5</vt:i4>
      </vt:variant>
      <vt:variant>
        <vt:lpwstr/>
      </vt:variant>
      <vt:variant>
        <vt:lpwstr>_Toc501041430</vt:lpwstr>
      </vt:variant>
      <vt:variant>
        <vt:i4>1310772</vt:i4>
      </vt:variant>
      <vt:variant>
        <vt:i4>140</vt:i4>
      </vt:variant>
      <vt:variant>
        <vt:i4>0</vt:i4>
      </vt:variant>
      <vt:variant>
        <vt:i4>5</vt:i4>
      </vt:variant>
      <vt:variant>
        <vt:lpwstr/>
      </vt:variant>
      <vt:variant>
        <vt:lpwstr>_Toc501041429</vt:lpwstr>
      </vt:variant>
      <vt:variant>
        <vt:i4>1310772</vt:i4>
      </vt:variant>
      <vt:variant>
        <vt:i4>134</vt:i4>
      </vt:variant>
      <vt:variant>
        <vt:i4>0</vt:i4>
      </vt:variant>
      <vt:variant>
        <vt:i4>5</vt:i4>
      </vt:variant>
      <vt:variant>
        <vt:lpwstr/>
      </vt:variant>
      <vt:variant>
        <vt:lpwstr>_Toc501041428</vt:lpwstr>
      </vt:variant>
      <vt:variant>
        <vt:i4>1310772</vt:i4>
      </vt:variant>
      <vt:variant>
        <vt:i4>128</vt:i4>
      </vt:variant>
      <vt:variant>
        <vt:i4>0</vt:i4>
      </vt:variant>
      <vt:variant>
        <vt:i4>5</vt:i4>
      </vt:variant>
      <vt:variant>
        <vt:lpwstr/>
      </vt:variant>
      <vt:variant>
        <vt:lpwstr>_Toc501041427</vt:lpwstr>
      </vt:variant>
      <vt:variant>
        <vt:i4>1310772</vt:i4>
      </vt:variant>
      <vt:variant>
        <vt:i4>122</vt:i4>
      </vt:variant>
      <vt:variant>
        <vt:i4>0</vt:i4>
      </vt:variant>
      <vt:variant>
        <vt:i4>5</vt:i4>
      </vt:variant>
      <vt:variant>
        <vt:lpwstr/>
      </vt:variant>
      <vt:variant>
        <vt:lpwstr>_Toc501041426</vt:lpwstr>
      </vt:variant>
      <vt:variant>
        <vt:i4>1310772</vt:i4>
      </vt:variant>
      <vt:variant>
        <vt:i4>116</vt:i4>
      </vt:variant>
      <vt:variant>
        <vt:i4>0</vt:i4>
      </vt:variant>
      <vt:variant>
        <vt:i4>5</vt:i4>
      </vt:variant>
      <vt:variant>
        <vt:lpwstr/>
      </vt:variant>
      <vt:variant>
        <vt:lpwstr>_Toc501041425</vt:lpwstr>
      </vt:variant>
      <vt:variant>
        <vt:i4>1310772</vt:i4>
      </vt:variant>
      <vt:variant>
        <vt:i4>110</vt:i4>
      </vt:variant>
      <vt:variant>
        <vt:i4>0</vt:i4>
      </vt:variant>
      <vt:variant>
        <vt:i4>5</vt:i4>
      </vt:variant>
      <vt:variant>
        <vt:lpwstr/>
      </vt:variant>
      <vt:variant>
        <vt:lpwstr>_Toc501041424</vt:lpwstr>
      </vt:variant>
      <vt:variant>
        <vt:i4>1310772</vt:i4>
      </vt:variant>
      <vt:variant>
        <vt:i4>104</vt:i4>
      </vt:variant>
      <vt:variant>
        <vt:i4>0</vt:i4>
      </vt:variant>
      <vt:variant>
        <vt:i4>5</vt:i4>
      </vt:variant>
      <vt:variant>
        <vt:lpwstr/>
      </vt:variant>
      <vt:variant>
        <vt:lpwstr>_Toc501041423</vt:lpwstr>
      </vt:variant>
      <vt:variant>
        <vt:i4>1310772</vt:i4>
      </vt:variant>
      <vt:variant>
        <vt:i4>98</vt:i4>
      </vt:variant>
      <vt:variant>
        <vt:i4>0</vt:i4>
      </vt:variant>
      <vt:variant>
        <vt:i4>5</vt:i4>
      </vt:variant>
      <vt:variant>
        <vt:lpwstr/>
      </vt:variant>
      <vt:variant>
        <vt:lpwstr>_Toc501041422</vt:lpwstr>
      </vt:variant>
      <vt:variant>
        <vt:i4>1310772</vt:i4>
      </vt:variant>
      <vt:variant>
        <vt:i4>92</vt:i4>
      </vt:variant>
      <vt:variant>
        <vt:i4>0</vt:i4>
      </vt:variant>
      <vt:variant>
        <vt:i4>5</vt:i4>
      </vt:variant>
      <vt:variant>
        <vt:lpwstr/>
      </vt:variant>
      <vt:variant>
        <vt:lpwstr>_Toc501041421</vt:lpwstr>
      </vt:variant>
      <vt:variant>
        <vt:i4>1310772</vt:i4>
      </vt:variant>
      <vt:variant>
        <vt:i4>86</vt:i4>
      </vt:variant>
      <vt:variant>
        <vt:i4>0</vt:i4>
      </vt:variant>
      <vt:variant>
        <vt:i4>5</vt:i4>
      </vt:variant>
      <vt:variant>
        <vt:lpwstr/>
      </vt:variant>
      <vt:variant>
        <vt:lpwstr>_Toc501041420</vt:lpwstr>
      </vt:variant>
      <vt:variant>
        <vt:i4>1507380</vt:i4>
      </vt:variant>
      <vt:variant>
        <vt:i4>80</vt:i4>
      </vt:variant>
      <vt:variant>
        <vt:i4>0</vt:i4>
      </vt:variant>
      <vt:variant>
        <vt:i4>5</vt:i4>
      </vt:variant>
      <vt:variant>
        <vt:lpwstr/>
      </vt:variant>
      <vt:variant>
        <vt:lpwstr>_Toc501041419</vt:lpwstr>
      </vt:variant>
      <vt:variant>
        <vt:i4>1507380</vt:i4>
      </vt:variant>
      <vt:variant>
        <vt:i4>74</vt:i4>
      </vt:variant>
      <vt:variant>
        <vt:i4>0</vt:i4>
      </vt:variant>
      <vt:variant>
        <vt:i4>5</vt:i4>
      </vt:variant>
      <vt:variant>
        <vt:lpwstr/>
      </vt:variant>
      <vt:variant>
        <vt:lpwstr>_Toc501041418</vt:lpwstr>
      </vt:variant>
      <vt:variant>
        <vt:i4>1507380</vt:i4>
      </vt:variant>
      <vt:variant>
        <vt:i4>68</vt:i4>
      </vt:variant>
      <vt:variant>
        <vt:i4>0</vt:i4>
      </vt:variant>
      <vt:variant>
        <vt:i4>5</vt:i4>
      </vt:variant>
      <vt:variant>
        <vt:lpwstr/>
      </vt:variant>
      <vt:variant>
        <vt:lpwstr>_Toc501041417</vt:lpwstr>
      </vt:variant>
      <vt:variant>
        <vt:i4>1507380</vt:i4>
      </vt:variant>
      <vt:variant>
        <vt:i4>62</vt:i4>
      </vt:variant>
      <vt:variant>
        <vt:i4>0</vt:i4>
      </vt:variant>
      <vt:variant>
        <vt:i4>5</vt:i4>
      </vt:variant>
      <vt:variant>
        <vt:lpwstr/>
      </vt:variant>
      <vt:variant>
        <vt:lpwstr>_Toc501041416</vt:lpwstr>
      </vt:variant>
      <vt:variant>
        <vt:i4>1507380</vt:i4>
      </vt:variant>
      <vt:variant>
        <vt:i4>56</vt:i4>
      </vt:variant>
      <vt:variant>
        <vt:i4>0</vt:i4>
      </vt:variant>
      <vt:variant>
        <vt:i4>5</vt:i4>
      </vt:variant>
      <vt:variant>
        <vt:lpwstr/>
      </vt:variant>
      <vt:variant>
        <vt:lpwstr>_Toc501041415</vt:lpwstr>
      </vt:variant>
      <vt:variant>
        <vt:i4>1507380</vt:i4>
      </vt:variant>
      <vt:variant>
        <vt:i4>50</vt:i4>
      </vt:variant>
      <vt:variant>
        <vt:i4>0</vt:i4>
      </vt:variant>
      <vt:variant>
        <vt:i4>5</vt:i4>
      </vt:variant>
      <vt:variant>
        <vt:lpwstr/>
      </vt:variant>
      <vt:variant>
        <vt:lpwstr>_Toc501041414</vt:lpwstr>
      </vt:variant>
      <vt:variant>
        <vt:i4>1507380</vt:i4>
      </vt:variant>
      <vt:variant>
        <vt:i4>44</vt:i4>
      </vt:variant>
      <vt:variant>
        <vt:i4>0</vt:i4>
      </vt:variant>
      <vt:variant>
        <vt:i4>5</vt:i4>
      </vt:variant>
      <vt:variant>
        <vt:lpwstr/>
      </vt:variant>
      <vt:variant>
        <vt:lpwstr>_Toc501041413</vt:lpwstr>
      </vt:variant>
      <vt:variant>
        <vt:i4>1507380</vt:i4>
      </vt:variant>
      <vt:variant>
        <vt:i4>38</vt:i4>
      </vt:variant>
      <vt:variant>
        <vt:i4>0</vt:i4>
      </vt:variant>
      <vt:variant>
        <vt:i4>5</vt:i4>
      </vt:variant>
      <vt:variant>
        <vt:lpwstr/>
      </vt:variant>
      <vt:variant>
        <vt:lpwstr>_Toc501041412</vt:lpwstr>
      </vt:variant>
      <vt:variant>
        <vt:i4>1507380</vt:i4>
      </vt:variant>
      <vt:variant>
        <vt:i4>32</vt:i4>
      </vt:variant>
      <vt:variant>
        <vt:i4>0</vt:i4>
      </vt:variant>
      <vt:variant>
        <vt:i4>5</vt:i4>
      </vt:variant>
      <vt:variant>
        <vt:lpwstr/>
      </vt:variant>
      <vt:variant>
        <vt:lpwstr>_Toc501041411</vt:lpwstr>
      </vt:variant>
      <vt:variant>
        <vt:i4>1507380</vt:i4>
      </vt:variant>
      <vt:variant>
        <vt:i4>26</vt:i4>
      </vt:variant>
      <vt:variant>
        <vt:i4>0</vt:i4>
      </vt:variant>
      <vt:variant>
        <vt:i4>5</vt:i4>
      </vt:variant>
      <vt:variant>
        <vt:lpwstr/>
      </vt:variant>
      <vt:variant>
        <vt:lpwstr>_Toc501041410</vt:lpwstr>
      </vt:variant>
      <vt:variant>
        <vt:i4>1441844</vt:i4>
      </vt:variant>
      <vt:variant>
        <vt:i4>20</vt:i4>
      </vt:variant>
      <vt:variant>
        <vt:i4>0</vt:i4>
      </vt:variant>
      <vt:variant>
        <vt:i4>5</vt:i4>
      </vt:variant>
      <vt:variant>
        <vt:lpwstr/>
      </vt:variant>
      <vt:variant>
        <vt:lpwstr>_Toc501041409</vt:lpwstr>
      </vt:variant>
      <vt:variant>
        <vt:i4>1441844</vt:i4>
      </vt:variant>
      <vt:variant>
        <vt:i4>14</vt:i4>
      </vt:variant>
      <vt:variant>
        <vt:i4>0</vt:i4>
      </vt:variant>
      <vt:variant>
        <vt:i4>5</vt:i4>
      </vt:variant>
      <vt:variant>
        <vt:lpwstr/>
      </vt:variant>
      <vt:variant>
        <vt:lpwstr>_Toc501041408</vt:lpwstr>
      </vt:variant>
      <vt:variant>
        <vt:i4>1441844</vt:i4>
      </vt:variant>
      <vt:variant>
        <vt:i4>8</vt:i4>
      </vt:variant>
      <vt:variant>
        <vt:i4>0</vt:i4>
      </vt:variant>
      <vt:variant>
        <vt:i4>5</vt:i4>
      </vt:variant>
      <vt:variant>
        <vt:lpwstr/>
      </vt:variant>
      <vt:variant>
        <vt:lpwstr>_Toc501041407</vt:lpwstr>
      </vt:variant>
      <vt:variant>
        <vt:i4>1441844</vt:i4>
      </vt:variant>
      <vt:variant>
        <vt:i4>2</vt:i4>
      </vt:variant>
      <vt:variant>
        <vt:i4>0</vt:i4>
      </vt:variant>
      <vt:variant>
        <vt:i4>5</vt:i4>
      </vt:variant>
      <vt:variant>
        <vt:lpwstr/>
      </vt:variant>
      <vt:variant>
        <vt:lpwstr>_Toc501041406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a provozní standardy</dc:title>
  <dc:subject/>
  <dc:creator>Havlík Květoslav</dc:creator>
  <cp:keywords/>
  <dc:description/>
  <cp:lastModifiedBy>Daniel Jadrníček</cp:lastModifiedBy>
  <cp:revision>10</cp:revision>
  <cp:lastPrinted>2017-12-07T13:57:00Z</cp:lastPrinted>
  <dcterms:created xsi:type="dcterms:W3CDTF">2024-01-04T12:06:00Z</dcterms:created>
  <dcterms:modified xsi:type="dcterms:W3CDTF">2024-01-05T11:00:00Z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-352641595</vt:i4>
  </property>
  <property fmtid="{D5CDD505-2E9C-101B-9397-08002B2CF9AE}" pid="3" name="MSIP_Label_690ebb53-23a2-471a-9c6e-17bd0d11311e_Enabled">
    <vt:lpwstr>true</vt:lpwstr>
  </property>
  <property fmtid="{D5CDD505-2E9C-101B-9397-08002B2CF9AE}" pid="4" name="MSIP_Label_690ebb53-23a2-471a-9c6e-17bd0d11311e_SetDate">
    <vt:lpwstr>2022-05-26T07:57:39Z</vt:lpwstr>
  </property>
  <property fmtid="{D5CDD505-2E9C-101B-9397-08002B2CF9AE}" pid="5" name="MSIP_Label_690ebb53-23a2-471a-9c6e-17bd0d11311e_Method">
    <vt:lpwstr>Standard</vt:lpwstr>
  </property>
  <property fmtid="{D5CDD505-2E9C-101B-9397-08002B2CF9AE}" pid="6" name="MSIP_Label_690ebb53-23a2-471a-9c6e-17bd0d11311e_Name">
    <vt:lpwstr>690ebb53-23a2-471a-9c6e-17bd0d11311e</vt:lpwstr>
  </property>
  <property fmtid="{D5CDD505-2E9C-101B-9397-08002B2CF9AE}" pid="7" name="MSIP_Label_690ebb53-23a2-471a-9c6e-17bd0d11311e_SiteId">
    <vt:lpwstr>418bc066-1b00-4aad-ad98-9ead95bb26a9</vt:lpwstr>
  </property>
  <property fmtid="{D5CDD505-2E9C-101B-9397-08002B2CF9AE}" pid="8" name="MSIP_Label_690ebb53-23a2-471a-9c6e-17bd0d11311e_ActionId">
    <vt:lpwstr>9c4e2586-db06-4874-86f8-0000f20696d5</vt:lpwstr>
  </property>
  <property fmtid="{D5CDD505-2E9C-101B-9397-08002B2CF9AE}" pid="9" name="MSIP_Label_690ebb53-23a2-471a-9c6e-17bd0d11311e_ContentBits">
    <vt:lpwstr>0</vt:lpwstr>
  </property>
</Properties>
</file>